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11F2D" w14:textId="7F2EC421" w:rsidR="00A66DA9" w:rsidRPr="005D286F" w:rsidRDefault="00A66DA9" w:rsidP="00361C0C">
      <w:pPr>
        <w:pStyle w:val="Heading5"/>
        <w:tabs>
          <w:tab w:val="clear" w:pos="720"/>
        </w:tabs>
        <w:jc w:val="center"/>
        <w:rPr>
          <w:bCs/>
          <w:sz w:val="22"/>
          <w:szCs w:val="22"/>
        </w:rPr>
      </w:pPr>
      <w:r w:rsidRPr="005D286F">
        <w:rPr>
          <w:bCs/>
          <w:sz w:val="22"/>
          <w:szCs w:val="22"/>
        </w:rPr>
        <w:t xml:space="preserve">Statutory Accounting Principles </w:t>
      </w:r>
      <w:r w:rsidR="00447F20" w:rsidRPr="005D286F">
        <w:rPr>
          <w:bCs/>
          <w:sz w:val="22"/>
          <w:szCs w:val="22"/>
        </w:rPr>
        <w:t xml:space="preserve">(E) </w:t>
      </w:r>
      <w:r w:rsidRPr="005D286F">
        <w:rPr>
          <w:bCs/>
          <w:sz w:val="22"/>
          <w:szCs w:val="22"/>
        </w:rPr>
        <w:t>Working Group</w:t>
      </w:r>
    </w:p>
    <w:p w14:paraId="2865CB61" w14:textId="5DF9115B" w:rsidR="0070244F" w:rsidRPr="00E40278" w:rsidRDefault="0070244F" w:rsidP="004C0F15">
      <w:pPr>
        <w:pStyle w:val="Heading5"/>
        <w:tabs>
          <w:tab w:val="left" w:pos="7200"/>
        </w:tabs>
        <w:jc w:val="center"/>
        <w:rPr>
          <w:bCs/>
          <w:sz w:val="22"/>
          <w:szCs w:val="22"/>
        </w:rPr>
      </w:pPr>
      <w:r w:rsidRPr="00E40278">
        <w:rPr>
          <w:bCs/>
          <w:sz w:val="22"/>
          <w:szCs w:val="22"/>
        </w:rPr>
        <w:t>Hearing Agenda</w:t>
      </w:r>
      <w:r w:rsidR="00D321EB" w:rsidRPr="00E40278">
        <w:rPr>
          <w:bCs/>
          <w:sz w:val="22"/>
          <w:szCs w:val="22"/>
        </w:rPr>
        <w:t xml:space="preserve"> </w:t>
      </w:r>
    </w:p>
    <w:p w14:paraId="64380D65" w14:textId="30032B11" w:rsidR="00422A26" w:rsidRPr="00E40278" w:rsidRDefault="00177C47" w:rsidP="004C0F15">
      <w:pPr>
        <w:pStyle w:val="Heading5"/>
        <w:tabs>
          <w:tab w:val="left" w:pos="7200"/>
        </w:tabs>
        <w:jc w:val="center"/>
        <w:rPr>
          <w:bCs/>
          <w:sz w:val="22"/>
          <w:szCs w:val="22"/>
        </w:rPr>
      </w:pPr>
      <w:r>
        <w:rPr>
          <w:bCs/>
          <w:sz w:val="22"/>
          <w:szCs w:val="22"/>
        </w:rPr>
        <w:t>March 24, 2025</w:t>
      </w:r>
    </w:p>
    <w:p w14:paraId="5566CEA1" w14:textId="77777777" w:rsidR="006D5A9F" w:rsidRDefault="006D5A9F" w:rsidP="002B15DA">
      <w:pPr>
        <w:jc w:val="both"/>
        <w:rPr>
          <w:sz w:val="22"/>
          <w:szCs w:val="22"/>
        </w:rPr>
      </w:pPr>
    </w:p>
    <w:p w14:paraId="00040EF9" w14:textId="77777777" w:rsidR="00A767A9" w:rsidRPr="005D286F" w:rsidRDefault="00A767A9" w:rsidP="002B15DA">
      <w:pPr>
        <w:jc w:val="both"/>
        <w:rPr>
          <w:sz w:val="22"/>
          <w:szCs w:val="22"/>
        </w:rPr>
      </w:pPr>
    </w:p>
    <w:p w14:paraId="6411E8C1" w14:textId="77777777" w:rsidR="006D5A9F" w:rsidRPr="005D286F" w:rsidRDefault="002C5827" w:rsidP="004A3FAE">
      <w:pPr>
        <w:jc w:val="center"/>
        <w:rPr>
          <w:b/>
          <w:bCs/>
          <w:sz w:val="22"/>
          <w:szCs w:val="22"/>
          <w:u w:val="single"/>
        </w:rPr>
      </w:pPr>
      <w:r w:rsidRPr="005D286F">
        <w:rPr>
          <w:b/>
          <w:bCs/>
          <w:sz w:val="22"/>
          <w:szCs w:val="22"/>
          <w:u w:val="single"/>
        </w:rPr>
        <w:t>ROLL CALL</w:t>
      </w:r>
    </w:p>
    <w:p w14:paraId="4FED92CE" w14:textId="77777777" w:rsidR="00B45965" w:rsidRPr="005D286F" w:rsidRDefault="00B45965" w:rsidP="002B15DA">
      <w:pPr>
        <w:jc w:val="both"/>
        <w:rPr>
          <w:b/>
          <w:bCs/>
          <w:sz w:val="22"/>
          <w:szCs w:val="22"/>
        </w:rPr>
      </w:pPr>
    </w:p>
    <w:tbl>
      <w:tblPr>
        <w:tblW w:w="10307" w:type="dxa"/>
        <w:tblLayout w:type="fixed"/>
        <w:tblLook w:val="01E0" w:firstRow="1" w:lastRow="1" w:firstColumn="1" w:lastColumn="1" w:noHBand="0" w:noVBand="0"/>
      </w:tblPr>
      <w:tblGrid>
        <w:gridCol w:w="4050"/>
        <w:gridCol w:w="1440"/>
        <w:gridCol w:w="3150"/>
        <w:gridCol w:w="1667"/>
      </w:tblGrid>
      <w:tr w:rsidR="00B45965" w:rsidRPr="005D286F" w14:paraId="40DFD5EF" w14:textId="77777777" w:rsidTr="00EA6E42">
        <w:tc>
          <w:tcPr>
            <w:tcW w:w="4050" w:type="dxa"/>
            <w:shd w:val="clear" w:color="auto" w:fill="auto"/>
            <w:tcMar>
              <w:left w:w="43" w:type="dxa"/>
              <w:right w:w="43" w:type="dxa"/>
            </w:tcMar>
          </w:tcPr>
          <w:p w14:paraId="6825D6FA" w14:textId="77777777" w:rsidR="00B45965" w:rsidRPr="005D286F" w:rsidRDefault="00B45965" w:rsidP="002B15DA">
            <w:pPr>
              <w:keepLines/>
              <w:jc w:val="both"/>
              <w:rPr>
                <w:sz w:val="22"/>
                <w:szCs w:val="22"/>
              </w:rPr>
            </w:pPr>
            <w:r w:rsidRPr="005D286F">
              <w:rPr>
                <w:sz w:val="22"/>
                <w:szCs w:val="22"/>
              </w:rPr>
              <w:t>Dale Bruggeman, Chair</w:t>
            </w:r>
          </w:p>
        </w:tc>
        <w:tc>
          <w:tcPr>
            <w:tcW w:w="1440" w:type="dxa"/>
            <w:shd w:val="clear" w:color="auto" w:fill="auto"/>
            <w:tcMar>
              <w:left w:w="43" w:type="dxa"/>
              <w:right w:w="43" w:type="dxa"/>
            </w:tcMar>
          </w:tcPr>
          <w:p w14:paraId="0EB5357A" w14:textId="77777777" w:rsidR="00B45965" w:rsidRPr="005D286F" w:rsidRDefault="00B45965" w:rsidP="002B15DA">
            <w:pPr>
              <w:keepLines/>
              <w:jc w:val="both"/>
              <w:rPr>
                <w:sz w:val="22"/>
                <w:szCs w:val="22"/>
              </w:rPr>
            </w:pPr>
            <w:r w:rsidRPr="005D286F">
              <w:rPr>
                <w:sz w:val="22"/>
                <w:szCs w:val="22"/>
              </w:rPr>
              <w:t>Ohio</w:t>
            </w:r>
          </w:p>
        </w:tc>
        <w:tc>
          <w:tcPr>
            <w:tcW w:w="3150" w:type="dxa"/>
            <w:shd w:val="clear" w:color="auto" w:fill="auto"/>
            <w:tcMar>
              <w:left w:w="43" w:type="dxa"/>
              <w:right w:w="43" w:type="dxa"/>
            </w:tcMar>
          </w:tcPr>
          <w:p w14:paraId="58D13813" w14:textId="1B90E8D7" w:rsidR="00B45965" w:rsidRPr="005D286F" w:rsidRDefault="00DD10BD" w:rsidP="002B15DA">
            <w:pPr>
              <w:keepLines/>
              <w:jc w:val="both"/>
              <w:rPr>
                <w:sz w:val="22"/>
                <w:szCs w:val="22"/>
              </w:rPr>
            </w:pPr>
            <w:r>
              <w:rPr>
                <w:sz w:val="22"/>
                <w:szCs w:val="22"/>
              </w:rPr>
              <w:t>Steve Mayhew</w:t>
            </w:r>
            <w:r w:rsidR="007E4070">
              <w:rPr>
                <w:sz w:val="22"/>
                <w:szCs w:val="22"/>
              </w:rPr>
              <w:t>/Kristin Hynes</w:t>
            </w:r>
          </w:p>
        </w:tc>
        <w:tc>
          <w:tcPr>
            <w:tcW w:w="1667" w:type="dxa"/>
            <w:shd w:val="clear" w:color="auto" w:fill="auto"/>
            <w:tcMar>
              <w:left w:w="43" w:type="dxa"/>
              <w:right w:w="43" w:type="dxa"/>
            </w:tcMar>
          </w:tcPr>
          <w:p w14:paraId="6D6117ED" w14:textId="77777777" w:rsidR="00B45965" w:rsidRPr="005D286F" w:rsidRDefault="00B45965" w:rsidP="002B15DA">
            <w:pPr>
              <w:keepLines/>
              <w:jc w:val="both"/>
              <w:rPr>
                <w:sz w:val="22"/>
                <w:szCs w:val="22"/>
              </w:rPr>
            </w:pPr>
            <w:r w:rsidRPr="005D286F">
              <w:rPr>
                <w:sz w:val="22"/>
                <w:szCs w:val="22"/>
              </w:rPr>
              <w:t>Michigan</w:t>
            </w:r>
            <w:r w:rsidRPr="005D286F" w:rsidDel="00FB154B">
              <w:rPr>
                <w:sz w:val="22"/>
                <w:szCs w:val="22"/>
              </w:rPr>
              <w:t xml:space="preserve"> </w:t>
            </w:r>
          </w:p>
        </w:tc>
      </w:tr>
      <w:tr w:rsidR="00B45965" w:rsidRPr="005D286F" w14:paraId="5B433EB9" w14:textId="77777777" w:rsidTr="00EA6E42">
        <w:tc>
          <w:tcPr>
            <w:tcW w:w="4050" w:type="dxa"/>
            <w:shd w:val="clear" w:color="auto" w:fill="auto"/>
            <w:tcMar>
              <w:left w:w="43" w:type="dxa"/>
              <w:right w:w="43" w:type="dxa"/>
            </w:tcMar>
          </w:tcPr>
          <w:p w14:paraId="661F0EF5" w14:textId="1DDCC296" w:rsidR="00B45965" w:rsidRPr="005D286F" w:rsidRDefault="00B6295A" w:rsidP="00EA6E42">
            <w:pPr>
              <w:keepLines/>
              <w:ind w:right="-90"/>
              <w:jc w:val="both"/>
              <w:rPr>
                <w:sz w:val="22"/>
                <w:szCs w:val="22"/>
              </w:rPr>
            </w:pPr>
            <w:r w:rsidRPr="005D286F">
              <w:rPr>
                <w:sz w:val="22"/>
                <w:szCs w:val="22"/>
              </w:rPr>
              <w:t>Kevin Clark</w:t>
            </w:r>
            <w:r w:rsidR="00B45965" w:rsidRPr="005D286F">
              <w:rPr>
                <w:sz w:val="22"/>
                <w:szCs w:val="22"/>
              </w:rPr>
              <w:t>, Vice Chair</w:t>
            </w:r>
          </w:p>
        </w:tc>
        <w:tc>
          <w:tcPr>
            <w:tcW w:w="1440" w:type="dxa"/>
            <w:shd w:val="clear" w:color="auto" w:fill="auto"/>
            <w:tcMar>
              <w:left w:w="43" w:type="dxa"/>
              <w:right w:w="43" w:type="dxa"/>
            </w:tcMar>
          </w:tcPr>
          <w:p w14:paraId="508DC4BD" w14:textId="77777777" w:rsidR="00B45965" w:rsidRPr="005D286F" w:rsidRDefault="00B45965" w:rsidP="002B15DA">
            <w:pPr>
              <w:keepLines/>
              <w:jc w:val="both"/>
              <w:rPr>
                <w:sz w:val="22"/>
                <w:szCs w:val="22"/>
              </w:rPr>
            </w:pPr>
            <w:r w:rsidRPr="005D286F">
              <w:rPr>
                <w:sz w:val="22"/>
                <w:szCs w:val="22"/>
              </w:rPr>
              <w:t>Iowa</w:t>
            </w:r>
          </w:p>
        </w:tc>
        <w:tc>
          <w:tcPr>
            <w:tcW w:w="3150" w:type="dxa"/>
            <w:shd w:val="clear" w:color="auto" w:fill="auto"/>
            <w:tcMar>
              <w:left w:w="43" w:type="dxa"/>
              <w:right w:w="43" w:type="dxa"/>
            </w:tcMar>
          </w:tcPr>
          <w:p w14:paraId="69C16A8A" w14:textId="4F6E062E" w:rsidR="00B45965" w:rsidRPr="005D286F" w:rsidRDefault="00B45965" w:rsidP="002B15DA">
            <w:pPr>
              <w:jc w:val="both"/>
              <w:rPr>
                <w:sz w:val="22"/>
                <w:szCs w:val="22"/>
              </w:rPr>
            </w:pPr>
            <w:r w:rsidRPr="005D286F">
              <w:rPr>
                <w:sz w:val="22"/>
                <w:szCs w:val="22"/>
              </w:rPr>
              <w:t>Doug Bartlett</w:t>
            </w:r>
          </w:p>
        </w:tc>
        <w:tc>
          <w:tcPr>
            <w:tcW w:w="1667" w:type="dxa"/>
            <w:shd w:val="clear" w:color="auto" w:fill="auto"/>
            <w:tcMar>
              <w:left w:w="43" w:type="dxa"/>
              <w:right w:w="43" w:type="dxa"/>
            </w:tcMar>
          </w:tcPr>
          <w:p w14:paraId="3C210ED8" w14:textId="77777777" w:rsidR="00B45965" w:rsidRPr="005D286F" w:rsidRDefault="00B45965" w:rsidP="002B15DA">
            <w:pPr>
              <w:jc w:val="both"/>
              <w:rPr>
                <w:sz w:val="22"/>
                <w:szCs w:val="22"/>
              </w:rPr>
            </w:pPr>
            <w:r w:rsidRPr="005D286F">
              <w:rPr>
                <w:sz w:val="22"/>
                <w:szCs w:val="22"/>
              </w:rPr>
              <w:t>New Hampshire</w:t>
            </w:r>
          </w:p>
        </w:tc>
      </w:tr>
      <w:tr w:rsidR="00B45965" w:rsidRPr="005D286F" w14:paraId="3DC91B9A" w14:textId="77777777" w:rsidTr="00EA6E42">
        <w:tc>
          <w:tcPr>
            <w:tcW w:w="4050" w:type="dxa"/>
            <w:shd w:val="clear" w:color="auto" w:fill="auto"/>
            <w:tcMar>
              <w:left w:w="43" w:type="dxa"/>
              <w:right w:w="43" w:type="dxa"/>
            </w:tcMar>
          </w:tcPr>
          <w:p w14:paraId="3DCA1945" w14:textId="1C0F8C25" w:rsidR="00B45965" w:rsidRPr="005D286F" w:rsidRDefault="007C3ABA" w:rsidP="00EA6E42">
            <w:pPr>
              <w:keepLines/>
              <w:jc w:val="both"/>
              <w:rPr>
                <w:sz w:val="22"/>
                <w:szCs w:val="22"/>
              </w:rPr>
            </w:pPr>
            <w:r w:rsidRPr="005D286F">
              <w:rPr>
                <w:sz w:val="22"/>
                <w:szCs w:val="22"/>
              </w:rPr>
              <w:t>Sheila Travis</w:t>
            </w:r>
            <w:r w:rsidR="00D074C7">
              <w:rPr>
                <w:sz w:val="22"/>
                <w:szCs w:val="22"/>
              </w:rPr>
              <w:t>/</w:t>
            </w:r>
            <w:r w:rsidR="00D074C7" w:rsidRPr="000E08F8">
              <w:rPr>
                <w:sz w:val="22"/>
                <w:szCs w:val="22"/>
              </w:rPr>
              <w:t>Richard Russell</w:t>
            </w:r>
          </w:p>
        </w:tc>
        <w:tc>
          <w:tcPr>
            <w:tcW w:w="1440" w:type="dxa"/>
            <w:shd w:val="clear" w:color="auto" w:fill="auto"/>
            <w:tcMar>
              <w:left w:w="43" w:type="dxa"/>
              <w:right w:w="43" w:type="dxa"/>
            </w:tcMar>
          </w:tcPr>
          <w:p w14:paraId="0D3852A6" w14:textId="77777777" w:rsidR="00B45965" w:rsidRPr="005D286F" w:rsidRDefault="00B45965" w:rsidP="002B15DA">
            <w:pPr>
              <w:keepLines/>
              <w:jc w:val="both"/>
              <w:rPr>
                <w:sz w:val="22"/>
                <w:szCs w:val="22"/>
              </w:rPr>
            </w:pPr>
            <w:r w:rsidRPr="005D286F">
              <w:rPr>
                <w:sz w:val="22"/>
                <w:szCs w:val="22"/>
              </w:rPr>
              <w:t>Alabama</w:t>
            </w:r>
          </w:p>
        </w:tc>
        <w:tc>
          <w:tcPr>
            <w:tcW w:w="3150" w:type="dxa"/>
            <w:shd w:val="clear" w:color="auto" w:fill="auto"/>
            <w:tcMar>
              <w:left w:w="43" w:type="dxa"/>
              <w:right w:w="43" w:type="dxa"/>
            </w:tcMar>
          </w:tcPr>
          <w:p w14:paraId="44C750F8" w14:textId="77777777" w:rsidR="00B45965" w:rsidRPr="005D286F" w:rsidRDefault="00B45965" w:rsidP="002B15DA">
            <w:pPr>
              <w:keepLines/>
              <w:jc w:val="both"/>
              <w:rPr>
                <w:sz w:val="22"/>
                <w:szCs w:val="22"/>
              </w:rPr>
            </w:pPr>
            <w:r w:rsidRPr="005D286F">
              <w:rPr>
                <w:sz w:val="22"/>
                <w:szCs w:val="22"/>
              </w:rPr>
              <w:t>Bob Kasinow</w:t>
            </w:r>
          </w:p>
        </w:tc>
        <w:tc>
          <w:tcPr>
            <w:tcW w:w="1667" w:type="dxa"/>
            <w:shd w:val="clear" w:color="auto" w:fill="auto"/>
            <w:tcMar>
              <w:left w:w="43" w:type="dxa"/>
              <w:right w:w="43" w:type="dxa"/>
            </w:tcMar>
          </w:tcPr>
          <w:p w14:paraId="2D7A0972" w14:textId="77777777" w:rsidR="00B45965" w:rsidRPr="005D286F" w:rsidRDefault="00B45965" w:rsidP="002B15DA">
            <w:pPr>
              <w:keepLines/>
              <w:jc w:val="both"/>
              <w:rPr>
                <w:sz w:val="22"/>
                <w:szCs w:val="22"/>
              </w:rPr>
            </w:pPr>
            <w:r w:rsidRPr="005D286F">
              <w:rPr>
                <w:sz w:val="22"/>
                <w:szCs w:val="22"/>
              </w:rPr>
              <w:t>New York</w:t>
            </w:r>
          </w:p>
        </w:tc>
      </w:tr>
      <w:tr w:rsidR="00B45965" w:rsidRPr="005D286F" w14:paraId="4CC5F4D5" w14:textId="77777777" w:rsidTr="008B2587">
        <w:trPr>
          <w:trHeight w:val="63"/>
        </w:trPr>
        <w:tc>
          <w:tcPr>
            <w:tcW w:w="4050" w:type="dxa"/>
            <w:shd w:val="clear" w:color="auto" w:fill="auto"/>
            <w:tcMar>
              <w:left w:w="43" w:type="dxa"/>
              <w:right w:w="43" w:type="dxa"/>
            </w:tcMar>
          </w:tcPr>
          <w:p w14:paraId="6734BDD5" w14:textId="77777777" w:rsidR="00B45965" w:rsidRPr="005D286F" w:rsidRDefault="00B45965" w:rsidP="00EA6E42">
            <w:pPr>
              <w:keepLines/>
              <w:jc w:val="both"/>
              <w:rPr>
                <w:sz w:val="22"/>
                <w:szCs w:val="22"/>
              </w:rPr>
            </w:pPr>
            <w:r w:rsidRPr="005D286F">
              <w:rPr>
                <w:sz w:val="22"/>
                <w:szCs w:val="22"/>
              </w:rPr>
              <w:t>Kim Hudson</w:t>
            </w:r>
          </w:p>
        </w:tc>
        <w:tc>
          <w:tcPr>
            <w:tcW w:w="1440" w:type="dxa"/>
            <w:shd w:val="clear" w:color="auto" w:fill="auto"/>
            <w:tcMar>
              <w:left w:w="43" w:type="dxa"/>
              <w:right w:w="43" w:type="dxa"/>
            </w:tcMar>
          </w:tcPr>
          <w:p w14:paraId="6D637AE1" w14:textId="77777777" w:rsidR="00B45965" w:rsidRPr="005D286F" w:rsidRDefault="00B45965" w:rsidP="002B15DA">
            <w:pPr>
              <w:keepLines/>
              <w:jc w:val="both"/>
              <w:rPr>
                <w:sz w:val="22"/>
                <w:szCs w:val="22"/>
              </w:rPr>
            </w:pPr>
            <w:r w:rsidRPr="005D286F">
              <w:rPr>
                <w:sz w:val="22"/>
                <w:szCs w:val="22"/>
              </w:rPr>
              <w:t>California</w:t>
            </w:r>
          </w:p>
        </w:tc>
        <w:tc>
          <w:tcPr>
            <w:tcW w:w="3150" w:type="dxa"/>
            <w:shd w:val="clear" w:color="auto" w:fill="auto"/>
            <w:tcMar>
              <w:left w:w="43" w:type="dxa"/>
              <w:right w:w="43" w:type="dxa"/>
            </w:tcMar>
          </w:tcPr>
          <w:p w14:paraId="1C6DF629" w14:textId="7BC0898D" w:rsidR="00B45965" w:rsidRPr="005D286F" w:rsidRDefault="007D5F78" w:rsidP="002B15DA">
            <w:pPr>
              <w:keepLines/>
              <w:jc w:val="both"/>
              <w:rPr>
                <w:sz w:val="22"/>
                <w:szCs w:val="22"/>
              </w:rPr>
            </w:pPr>
            <w:r>
              <w:rPr>
                <w:sz w:val="22"/>
                <w:szCs w:val="22"/>
              </w:rPr>
              <w:t>Diana Sherman</w:t>
            </w:r>
          </w:p>
        </w:tc>
        <w:tc>
          <w:tcPr>
            <w:tcW w:w="1667" w:type="dxa"/>
            <w:shd w:val="clear" w:color="auto" w:fill="auto"/>
            <w:tcMar>
              <w:left w:w="43" w:type="dxa"/>
              <w:right w:w="43" w:type="dxa"/>
            </w:tcMar>
          </w:tcPr>
          <w:p w14:paraId="41895671" w14:textId="77777777" w:rsidR="00B45965" w:rsidRPr="005D286F" w:rsidRDefault="00B45965" w:rsidP="002B15DA">
            <w:pPr>
              <w:keepLines/>
              <w:jc w:val="both"/>
              <w:rPr>
                <w:sz w:val="22"/>
                <w:szCs w:val="22"/>
              </w:rPr>
            </w:pPr>
            <w:r w:rsidRPr="005D286F">
              <w:rPr>
                <w:sz w:val="22"/>
                <w:szCs w:val="22"/>
              </w:rPr>
              <w:t>Pennsylvania</w:t>
            </w:r>
          </w:p>
        </w:tc>
      </w:tr>
      <w:tr w:rsidR="00B45965" w:rsidRPr="005D286F" w14:paraId="4872C9A1" w14:textId="77777777" w:rsidTr="00EA6E42">
        <w:tc>
          <w:tcPr>
            <w:tcW w:w="4050" w:type="dxa"/>
            <w:shd w:val="clear" w:color="auto" w:fill="auto"/>
            <w:tcMar>
              <w:left w:w="43" w:type="dxa"/>
              <w:right w:w="43" w:type="dxa"/>
            </w:tcMar>
          </w:tcPr>
          <w:p w14:paraId="614E69AA" w14:textId="57D78F71" w:rsidR="00B45965" w:rsidRPr="005D286F" w:rsidRDefault="00B45965" w:rsidP="00EA6E42">
            <w:pPr>
              <w:keepLines/>
              <w:jc w:val="both"/>
              <w:rPr>
                <w:sz w:val="22"/>
                <w:szCs w:val="22"/>
              </w:rPr>
            </w:pPr>
            <w:r w:rsidRPr="005D286F">
              <w:rPr>
                <w:sz w:val="22"/>
                <w:szCs w:val="22"/>
              </w:rPr>
              <w:t>William Arfanis</w:t>
            </w:r>
            <w:r w:rsidR="00A35799" w:rsidRPr="005D286F">
              <w:rPr>
                <w:sz w:val="22"/>
                <w:szCs w:val="22"/>
              </w:rPr>
              <w:t>/Michael Estabrook</w:t>
            </w:r>
          </w:p>
        </w:tc>
        <w:tc>
          <w:tcPr>
            <w:tcW w:w="1440" w:type="dxa"/>
            <w:shd w:val="clear" w:color="auto" w:fill="auto"/>
            <w:tcMar>
              <w:left w:w="43" w:type="dxa"/>
              <w:right w:w="43" w:type="dxa"/>
            </w:tcMar>
          </w:tcPr>
          <w:p w14:paraId="18389A3E" w14:textId="77777777" w:rsidR="00B45965" w:rsidRPr="005D286F" w:rsidRDefault="00B45965" w:rsidP="002B15DA">
            <w:pPr>
              <w:keepLines/>
              <w:jc w:val="both"/>
              <w:rPr>
                <w:sz w:val="22"/>
                <w:szCs w:val="22"/>
              </w:rPr>
            </w:pPr>
            <w:r w:rsidRPr="005D286F">
              <w:rPr>
                <w:sz w:val="22"/>
                <w:szCs w:val="22"/>
              </w:rPr>
              <w:t>Connecticut</w:t>
            </w:r>
          </w:p>
        </w:tc>
        <w:tc>
          <w:tcPr>
            <w:tcW w:w="3150" w:type="dxa"/>
            <w:shd w:val="clear" w:color="auto" w:fill="auto"/>
            <w:tcMar>
              <w:left w:w="43" w:type="dxa"/>
              <w:right w:w="43" w:type="dxa"/>
            </w:tcMar>
          </w:tcPr>
          <w:p w14:paraId="4E81FD30" w14:textId="77777777" w:rsidR="00B45965" w:rsidRPr="005D286F" w:rsidRDefault="00B45965" w:rsidP="002B15DA">
            <w:pPr>
              <w:keepLines/>
              <w:jc w:val="both"/>
              <w:rPr>
                <w:sz w:val="22"/>
                <w:szCs w:val="22"/>
              </w:rPr>
            </w:pPr>
            <w:r w:rsidRPr="005D286F">
              <w:rPr>
                <w:sz w:val="22"/>
                <w:szCs w:val="22"/>
              </w:rPr>
              <w:t>Jamie Walker</w:t>
            </w:r>
          </w:p>
        </w:tc>
        <w:tc>
          <w:tcPr>
            <w:tcW w:w="1667" w:type="dxa"/>
            <w:shd w:val="clear" w:color="auto" w:fill="auto"/>
            <w:tcMar>
              <w:left w:w="43" w:type="dxa"/>
              <w:right w:w="43" w:type="dxa"/>
            </w:tcMar>
          </w:tcPr>
          <w:p w14:paraId="6BDAEAE8" w14:textId="77777777" w:rsidR="00B45965" w:rsidRPr="005D286F" w:rsidRDefault="00B45965" w:rsidP="002B15DA">
            <w:pPr>
              <w:keepLines/>
              <w:jc w:val="both"/>
              <w:rPr>
                <w:sz w:val="22"/>
                <w:szCs w:val="22"/>
              </w:rPr>
            </w:pPr>
            <w:r w:rsidRPr="005D286F">
              <w:rPr>
                <w:sz w:val="22"/>
                <w:szCs w:val="22"/>
              </w:rPr>
              <w:t>Texas</w:t>
            </w:r>
          </w:p>
        </w:tc>
      </w:tr>
      <w:tr w:rsidR="00B45965" w:rsidRPr="005D286F" w14:paraId="0510973F" w14:textId="77777777" w:rsidTr="00EA6E42">
        <w:tc>
          <w:tcPr>
            <w:tcW w:w="4050" w:type="dxa"/>
            <w:shd w:val="clear" w:color="auto" w:fill="auto"/>
            <w:tcMar>
              <w:left w:w="43" w:type="dxa"/>
              <w:right w:w="43" w:type="dxa"/>
            </w:tcMar>
          </w:tcPr>
          <w:p w14:paraId="76AE0F5C" w14:textId="77777777" w:rsidR="00B45965" w:rsidRPr="005D286F" w:rsidRDefault="00B45965" w:rsidP="002B15DA">
            <w:pPr>
              <w:keepLines/>
              <w:jc w:val="both"/>
              <w:rPr>
                <w:sz w:val="22"/>
                <w:szCs w:val="22"/>
              </w:rPr>
            </w:pPr>
            <w:r w:rsidRPr="005D286F">
              <w:rPr>
                <w:sz w:val="22"/>
                <w:szCs w:val="22"/>
              </w:rPr>
              <w:t>Rylynn Brown</w:t>
            </w:r>
          </w:p>
        </w:tc>
        <w:tc>
          <w:tcPr>
            <w:tcW w:w="1440" w:type="dxa"/>
            <w:shd w:val="clear" w:color="auto" w:fill="auto"/>
            <w:tcMar>
              <w:left w:w="43" w:type="dxa"/>
              <w:right w:w="43" w:type="dxa"/>
            </w:tcMar>
          </w:tcPr>
          <w:p w14:paraId="0E902F84" w14:textId="77777777" w:rsidR="00B45965" w:rsidRPr="005D286F" w:rsidRDefault="00B45965" w:rsidP="002B15DA">
            <w:pPr>
              <w:keepLines/>
              <w:jc w:val="both"/>
              <w:rPr>
                <w:sz w:val="22"/>
                <w:szCs w:val="22"/>
              </w:rPr>
            </w:pPr>
            <w:r w:rsidRPr="005D286F">
              <w:rPr>
                <w:sz w:val="22"/>
                <w:szCs w:val="22"/>
              </w:rPr>
              <w:t>Delaware</w:t>
            </w:r>
          </w:p>
        </w:tc>
        <w:tc>
          <w:tcPr>
            <w:tcW w:w="3150" w:type="dxa"/>
            <w:shd w:val="clear" w:color="auto" w:fill="auto"/>
            <w:tcMar>
              <w:left w:w="43" w:type="dxa"/>
              <w:right w:w="43" w:type="dxa"/>
            </w:tcMar>
          </w:tcPr>
          <w:p w14:paraId="4C7B8E6E" w14:textId="740DF058" w:rsidR="00B45965" w:rsidRPr="005D286F" w:rsidRDefault="00B45965" w:rsidP="00280AB9">
            <w:pPr>
              <w:keepLines/>
              <w:rPr>
                <w:sz w:val="22"/>
                <w:szCs w:val="22"/>
              </w:rPr>
            </w:pPr>
            <w:r w:rsidRPr="005D286F">
              <w:rPr>
                <w:sz w:val="22"/>
                <w:szCs w:val="22"/>
              </w:rPr>
              <w:t>Doug Stolte</w:t>
            </w:r>
            <w:r w:rsidR="00BD3C91">
              <w:rPr>
                <w:sz w:val="22"/>
                <w:szCs w:val="22"/>
              </w:rPr>
              <w:t>/</w:t>
            </w:r>
            <w:r w:rsidR="00D10D54">
              <w:rPr>
                <w:sz w:val="22"/>
                <w:szCs w:val="22"/>
              </w:rPr>
              <w:t>Jennifer Blizzard</w:t>
            </w:r>
          </w:p>
        </w:tc>
        <w:tc>
          <w:tcPr>
            <w:tcW w:w="1667" w:type="dxa"/>
            <w:shd w:val="clear" w:color="auto" w:fill="auto"/>
            <w:tcMar>
              <w:left w:w="43" w:type="dxa"/>
              <w:right w:w="43" w:type="dxa"/>
            </w:tcMar>
          </w:tcPr>
          <w:p w14:paraId="3B13E3A2" w14:textId="77777777" w:rsidR="00B45965" w:rsidRPr="005D286F" w:rsidRDefault="00B45965" w:rsidP="002B15DA">
            <w:pPr>
              <w:keepLines/>
              <w:jc w:val="both"/>
              <w:rPr>
                <w:sz w:val="22"/>
                <w:szCs w:val="22"/>
              </w:rPr>
            </w:pPr>
            <w:r w:rsidRPr="005D286F">
              <w:rPr>
                <w:sz w:val="22"/>
                <w:szCs w:val="22"/>
              </w:rPr>
              <w:t xml:space="preserve">Virginia </w:t>
            </w:r>
          </w:p>
        </w:tc>
      </w:tr>
      <w:tr w:rsidR="00B45965" w:rsidRPr="005D286F" w14:paraId="1606CE6F" w14:textId="77777777" w:rsidTr="00EA6E42">
        <w:tc>
          <w:tcPr>
            <w:tcW w:w="4050" w:type="dxa"/>
            <w:shd w:val="clear" w:color="auto" w:fill="auto"/>
            <w:tcMar>
              <w:left w:w="43" w:type="dxa"/>
              <w:right w:w="43" w:type="dxa"/>
            </w:tcMar>
          </w:tcPr>
          <w:p w14:paraId="6886F3BF" w14:textId="1CE528D5" w:rsidR="00B45965" w:rsidRPr="005D286F" w:rsidRDefault="00F97C99" w:rsidP="002B15DA">
            <w:pPr>
              <w:keepLines/>
              <w:jc w:val="both"/>
              <w:rPr>
                <w:sz w:val="22"/>
                <w:szCs w:val="22"/>
              </w:rPr>
            </w:pPr>
            <w:r>
              <w:rPr>
                <w:sz w:val="22"/>
                <w:szCs w:val="22"/>
              </w:rPr>
              <w:t>Cindy Anders</w:t>
            </w:r>
            <w:r w:rsidR="00973F71">
              <w:rPr>
                <w:sz w:val="22"/>
                <w:szCs w:val="22"/>
              </w:rPr>
              <w:t>e</w:t>
            </w:r>
            <w:r>
              <w:rPr>
                <w:sz w:val="22"/>
                <w:szCs w:val="22"/>
              </w:rPr>
              <w:t>n</w:t>
            </w:r>
          </w:p>
        </w:tc>
        <w:tc>
          <w:tcPr>
            <w:tcW w:w="1440" w:type="dxa"/>
            <w:shd w:val="clear" w:color="auto" w:fill="auto"/>
            <w:tcMar>
              <w:left w:w="43" w:type="dxa"/>
              <w:right w:w="43" w:type="dxa"/>
            </w:tcMar>
          </w:tcPr>
          <w:p w14:paraId="1C41D881" w14:textId="77777777" w:rsidR="00B45965" w:rsidRPr="005D286F" w:rsidRDefault="00B45965" w:rsidP="002B15DA">
            <w:pPr>
              <w:keepLines/>
              <w:jc w:val="both"/>
              <w:rPr>
                <w:sz w:val="22"/>
                <w:szCs w:val="22"/>
              </w:rPr>
            </w:pPr>
            <w:r w:rsidRPr="005D286F">
              <w:rPr>
                <w:sz w:val="22"/>
                <w:szCs w:val="22"/>
              </w:rPr>
              <w:t>Illinois</w:t>
            </w:r>
          </w:p>
        </w:tc>
        <w:tc>
          <w:tcPr>
            <w:tcW w:w="3150" w:type="dxa"/>
            <w:shd w:val="clear" w:color="auto" w:fill="auto"/>
            <w:tcMar>
              <w:left w:w="43" w:type="dxa"/>
              <w:right w:w="43" w:type="dxa"/>
            </w:tcMar>
          </w:tcPr>
          <w:p w14:paraId="251B98D8" w14:textId="075F3CA3" w:rsidR="00B45965" w:rsidRPr="005D286F" w:rsidRDefault="00B45965" w:rsidP="002B15DA">
            <w:pPr>
              <w:keepLines/>
              <w:jc w:val="both"/>
              <w:rPr>
                <w:sz w:val="22"/>
                <w:szCs w:val="22"/>
              </w:rPr>
            </w:pPr>
            <w:r w:rsidRPr="005D286F">
              <w:rPr>
                <w:sz w:val="22"/>
                <w:szCs w:val="22"/>
              </w:rPr>
              <w:t>Amy Malm</w:t>
            </w:r>
            <w:r w:rsidR="00FD2AEA" w:rsidRPr="005D286F">
              <w:rPr>
                <w:sz w:val="22"/>
                <w:szCs w:val="22"/>
              </w:rPr>
              <w:t>/</w:t>
            </w:r>
            <w:r w:rsidR="00C8447E">
              <w:rPr>
                <w:sz w:val="22"/>
                <w:szCs w:val="22"/>
              </w:rPr>
              <w:t>Levi Olson</w:t>
            </w:r>
            <w:r w:rsidR="00FD2AEA" w:rsidRPr="005D286F">
              <w:rPr>
                <w:sz w:val="22"/>
                <w:szCs w:val="22"/>
              </w:rPr>
              <w:t xml:space="preserve"> </w:t>
            </w:r>
          </w:p>
        </w:tc>
        <w:tc>
          <w:tcPr>
            <w:tcW w:w="1667" w:type="dxa"/>
            <w:shd w:val="clear" w:color="auto" w:fill="auto"/>
            <w:tcMar>
              <w:left w:w="43" w:type="dxa"/>
              <w:right w:w="43" w:type="dxa"/>
            </w:tcMar>
          </w:tcPr>
          <w:p w14:paraId="2EC350FD" w14:textId="77777777" w:rsidR="00B45965" w:rsidRPr="005D286F" w:rsidRDefault="00B45965" w:rsidP="002B15DA">
            <w:pPr>
              <w:keepLines/>
              <w:jc w:val="both"/>
              <w:rPr>
                <w:sz w:val="22"/>
                <w:szCs w:val="22"/>
              </w:rPr>
            </w:pPr>
            <w:r w:rsidRPr="005D286F">
              <w:rPr>
                <w:sz w:val="22"/>
                <w:szCs w:val="22"/>
              </w:rPr>
              <w:t xml:space="preserve">Wisconsin </w:t>
            </w:r>
          </w:p>
        </w:tc>
      </w:tr>
      <w:tr w:rsidR="00B45965" w:rsidRPr="005D286F" w14:paraId="5D526F65" w14:textId="77777777" w:rsidTr="00EA6E42">
        <w:tc>
          <w:tcPr>
            <w:tcW w:w="4050" w:type="dxa"/>
            <w:shd w:val="clear" w:color="auto" w:fill="auto"/>
            <w:tcMar>
              <w:left w:w="43" w:type="dxa"/>
              <w:right w:w="43" w:type="dxa"/>
            </w:tcMar>
          </w:tcPr>
          <w:p w14:paraId="1E2A279B" w14:textId="7104EF4D" w:rsidR="00B45965" w:rsidRPr="005D286F" w:rsidRDefault="00B45965" w:rsidP="002B15DA">
            <w:pPr>
              <w:keepLines/>
              <w:jc w:val="both"/>
              <w:rPr>
                <w:sz w:val="22"/>
                <w:szCs w:val="22"/>
              </w:rPr>
            </w:pPr>
            <w:r w:rsidRPr="005D286F">
              <w:rPr>
                <w:sz w:val="22"/>
                <w:szCs w:val="22"/>
              </w:rPr>
              <w:t>Melissa Gibson</w:t>
            </w:r>
            <w:r w:rsidR="002460CE">
              <w:rPr>
                <w:sz w:val="22"/>
                <w:szCs w:val="22"/>
              </w:rPr>
              <w:t>/</w:t>
            </w:r>
            <w:r w:rsidR="002460CE" w:rsidRPr="00B875A8">
              <w:rPr>
                <w:color w:val="000000"/>
                <w:sz w:val="22"/>
                <w:szCs w:val="22"/>
              </w:rPr>
              <w:t>Shantell Taylor</w:t>
            </w:r>
          </w:p>
        </w:tc>
        <w:tc>
          <w:tcPr>
            <w:tcW w:w="1440" w:type="dxa"/>
            <w:shd w:val="clear" w:color="auto" w:fill="auto"/>
            <w:tcMar>
              <w:left w:w="43" w:type="dxa"/>
              <w:right w:w="43" w:type="dxa"/>
            </w:tcMar>
          </w:tcPr>
          <w:p w14:paraId="523E3063" w14:textId="77777777" w:rsidR="00B45965" w:rsidRPr="005D286F" w:rsidRDefault="00B45965" w:rsidP="002B15DA">
            <w:pPr>
              <w:keepLines/>
              <w:jc w:val="both"/>
              <w:rPr>
                <w:sz w:val="22"/>
                <w:szCs w:val="22"/>
              </w:rPr>
            </w:pPr>
            <w:r w:rsidRPr="005D286F">
              <w:rPr>
                <w:sz w:val="22"/>
                <w:szCs w:val="22"/>
              </w:rPr>
              <w:t>Louisiana</w:t>
            </w:r>
          </w:p>
        </w:tc>
        <w:tc>
          <w:tcPr>
            <w:tcW w:w="3150" w:type="dxa"/>
            <w:shd w:val="clear" w:color="auto" w:fill="auto"/>
            <w:tcMar>
              <w:left w:w="43" w:type="dxa"/>
              <w:right w:w="43" w:type="dxa"/>
            </w:tcMar>
          </w:tcPr>
          <w:p w14:paraId="36D31FF4" w14:textId="77777777" w:rsidR="00B45965" w:rsidRPr="005D286F" w:rsidRDefault="00B45965" w:rsidP="002B15DA">
            <w:pPr>
              <w:keepLines/>
              <w:jc w:val="both"/>
              <w:rPr>
                <w:sz w:val="22"/>
                <w:szCs w:val="22"/>
              </w:rPr>
            </w:pPr>
          </w:p>
        </w:tc>
        <w:tc>
          <w:tcPr>
            <w:tcW w:w="1667" w:type="dxa"/>
            <w:shd w:val="clear" w:color="auto" w:fill="auto"/>
            <w:tcMar>
              <w:left w:w="43" w:type="dxa"/>
              <w:right w:w="43" w:type="dxa"/>
            </w:tcMar>
          </w:tcPr>
          <w:p w14:paraId="5C7DB33F" w14:textId="77777777" w:rsidR="00B45965" w:rsidRPr="005D286F" w:rsidRDefault="00B45965" w:rsidP="002B15DA">
            <w:pPr>
              <w:keepLines/>
              <w:jc w:val="both"/>
              <w:rPr>
                <w:sz w:val="22"/>
                <w:szCs w:val="22"/>
              </w:rPr>
            </w:pPr>
          </w:p>
        </w:tc>
      </w:tr>
      <w:tr w:rsidR="00B45965" w:rsidRPr="005D286F" w14:paraId="7B31B526" w14:textId="77777777" w:rsidTr="00EA6E42">
        <w:tc>
          <w:tcPr>
            <w:tcW w:w="4050" w:type="dxa"/>
            <w:shd w:val="clear" w:color="auto" w:fill="auto"/>
            <w:tcMar>
              <w:left w:w="43" w:type="dxa"/>
              <w:right w:w="43" w:type="dxa"/>
            </w:tcMar>
          </w:tcPr>
          <w:p w14:paraId="3E886B08" w14:textId="77777777" w:rsidR="00B45965" w:rsidRPr="005D286F" w:rsidRDefault="00B45965" w:rsidP="002B15DA">
            <w:pPr>
              <w:keepLines/>
              <w:jc w:val="both"/>
              <w:rPr>
                <w:sz w:val="22"/>
                <w:szCs w:val="22"/>
              </w:rPr>
            </w:pPr>
          </w:p>
        </w:tc>
        <w:tc>
          <w:tcPr>
            <w:tcW w:w="1440" w:type="dxa"/>
            <w:shd w:val="clear" w:color="auto" w:fill="auto"/>
            <w:tcMar>
              <w:left w:w="43" w:type="dxa"/>
              <w:right w:w="43" w:type="dxa"/>
            </w:tcMar>
          </w:tcPr>
          <w:p w14:paraId="127ED69E" w14:textId="77777777" w:rsidR="00B45965" w:rsidRPr="005D286F" w:rsidRDefault="00B45965" w:rsidP="002B15DA">
            <w:pPr>
              <w:keepLines/>
              <w:jc w:val="both"/>
              <w:rPr>
                <w:sz w:val="22"/>
                <w:szCs w:val="22"/>
              </w:rPr>
            </w:pPr>
          </w:p>
        </w:tc>
        <w:tc>
          <w:tcPr>
            <w:tcW w:w="3150" w:type="dxa"/>
            <w:shd w:val="clear" w:color="auto" w:fill="auto"/>
            <w:tcMar>
              <w:left w:w="43" w:type="dxa"/>
              <w:right w:w="43" w:type="dxa"/>
            </w:tcMar>
          </w:tcPr>
          <w:p w14:paraId="26FC3488" w14:textId="77777777" w:rsidR="00B45965" w:rsidRPr="005D286F" w:rsidRDefault="00B45965" w:rsidP="002B15DA">
            <w:pPr>
              <w:keepLines/>
              <w:jc w:val="both"/>
              <w:rPr>
                <w:sz w:val="22"/>
                <w:szCs w:val="22"/>
              </w:rPr>
            </w:pPr>
          </w:p>
        </w:tc>
        <w:tc>
          <w:tcPr>
            <w:tcW w:w="1667" w:type="dxa"/>
            <w:shd w:val="clear" w:color="auto" w:fill="auto"/>
            <w:tcMar>
              <w:left w:w="43" w:type="dxa"/>
              <w:right w:w="43" w:type="dxa"/>
            </w:tcMar>
          </w:tcPr>
          <w:p w14:paraId="347803AC" w14:textId="77777777" w:rsidR="00B45965" w:rsidRPr="005D286F" w:rsidRDefault="00B45965" w:rsidP="002B15DA">
            <w:pPr>
              <w:keepLines/>
              <w:jc w:val="both"/>
              <w:rPr>
                <w:sz w:val="22"/>
                <w:szCs w:val="22"/>
              </w:rPr>
            </w:pPr>
          </w:p>
        </w:tc>
      </w:tr>
      <w:tr w:rsidR="00B45965" w:rsidRPr="005D286F" w14:paraId="2C28C54A" w14:textId="77777777" w:rsidTr="00EA6E42">
        <w:tc>
          <w:tcPr>
            <w:tcW w:w="10307" w:type="dxa"/>
            <w:gridSpan w:val="4"/>
            <w:shd w:val="clear" w:color="auto" w:fill="auto"/>
            <w:tcMar>
              <w:left w:w="43" w:type="dxa"/>
              <w:right w:w="43" w:type="dxa"/>
            </w:tcMar>
          </w:tcPr>
          <w:p w14:paraId="1455350A" w14:textId="1A0B92D6" w:rsidR="00B45965" w:rsidRPr="005D286F" w:rsidRDefault="00B45965" w:rsidP="002B15DA">
            <w:pPr>
              <w:keepLines/>
              <w:jc w:val="both"/>
              <w:rPr>
                <w:sz w:val="22"/>
                <w:szCs w:val="22"/>
              </w:rPr>
            </w:pPr>
            <w:r w:rsidRPr="005D286F">
              <w:rPr>
                <w:sz w:val="22"/>
                <w:szCs w:val="22"/>
              </w:rPr>
              <w:t>NAIC Support Staff: Julie Gann, Robin Marcotte, Jake Stultz</w:t>
            </w:r>
            <w:r w:rsidR="00B545DD" w:rsidRPr="005D286F">
              <w:rPr>
                <w:sz w:val="22"/>
                <w:szCs w:val="22"/>
              </w:rPr>
              <w:t>, Jason Farr</w:t>
            </w:r>
            <w:r w:rsidR="00C90375">
              <w:rPr>
                <w:sz w:val="22"/>
                <w:szCs w:val="22"/>
              </w:rPr>
              <w:t>, Wil Oden</w:t>
            </w:r>
          </w:p>
          <w:p w14:paraId="42A8BD3D" w14:textId="77777777" w:rsidR="00006E36" w:rsidRPr="005D286F" w:rsidRDefault="00006E36" w:rsidP="002B15DA">
            <w:pPr>
              <w:keepLines/>
              <w:jc w:val="both"/>
              <w:rPr>
                <w:sz w:val="22"/>
                <w:szCs w:val="22"/>
              </w:rPr>
            </w:pPr>
          </w:p>
          <w:p w14:paraId="606149A7" w14:textId="77777777" w:rsidR="008F2360" w:rsidRDefault="008F2360" w:rsidP="002B15DA">
            <w:pPr>
              <w:jc w:val="both"/>
              <w:rPr>
                <w:sz w:val="22"/>
                <w:szCs w:val="22"/>
              </w:rPr>
            </w:pPr>
            <w:r w:rsidRPr="005D286F">
              <w:rPr>
                <w:sz w:val="22"/>
                <w:szCs w:val="22"/>
              </w:rPr>
              <w:t xml:space="preserve">Note: This meeting will be recorded for subsequent use. </w:t>
            </w:r>
          </w:p>
          <w:p w14:paraId="7AEDF258" w14:textId="77777777" w:rsidR="00DC00A3" w:rsidRDefault="00DC00A3" w:rsidP="002B15DA">
            <w:pPr>
              <w:jc w:val="both"/>
              <w:rPr>
                <w:sz w:val="22"/>
                <w:szCs w:val="22"/>
              </w:rPr>
            </w:pPr>
          </w:p>
          <w:p w14:paraId="6B46F26D" w14:textId="16DA6B55" w:rsidR="002A16DC" w:rsidRDefault="002A16DC" w:rsidP="002A16DC">
            <w:pPr>
              <w:jc w:val="both"/>
              <w:rPr>
                <w:sz w:val="22"/>
                <w:szCs w:val="22"/>
              </w:rPr>
            </w:pPr>
            <w:r w:rsidRPr="005D286F">
              <w:rPr>
                <w:bCs/>
                <w:sz w:val="22"/>
                <w:szCs w:val="22"/>
              </w:rPr>
              <w:t xml:space="preserve">The Statutory Accounting Principles (E) Working Group met in </w:t>
            </w:r>
            <w:r w:rsidRPr="00421A6F">
              <w:rPr>
                <w:sz w:val="22"/>
                <w:szCs w:val="22"/>
              </w:rPr>
              <w:t xml:space="preserve">regulator-to-regulator session on </w:t>
            </w:r>
            <w:r w:rsidR="00B51102">
              <w:rPr>
                <w:sz w:val="22"/>
                <w:szCs w:val="22"/>
              </w:rPr>
              <w:t xml:space="preserve">February 18 and </w:t>
            </w:r>
            <w:r w:rsidR="003C016E">
              <w:rPr>
                <w:sz w:val="22"/>
                <w:szCs w:val="22"/>
              </w:rPr>
              <w:t>March 18,</w:t>
            </w:r>
            <w:r w:rsidR="00AC6794">
              <w:rPr>
                <w:sz w:val="22"/>
                <w:szCs w:val="22"/>
              </w:rPr>
              <w:t xml:space="preserve"> 2025</w:t>
            </w:r>
            <w:r>
              <w:rPr>
                <w:sz w:val="22"/>
                <w:szCs w:val="22"/>
              </w:rPr>
              <w:t xml:space="preserve">. </w:t>
            </w:r>
            <w:r w:rsidR="00B51102" w:rsidRPr="005D286F">
              <w:rPr>
                <w:bCs/>
                <w:sz w:val="22"/>
                <w:szCs w:val="22"/>
              </w:rPr>
              <w:t>Th</w:t>
            </w:r>
            <w:r w:rsidR="00B51102">
              <w:rPr>
                <w:bCs/>
                <w:sz w:val="22"/>
                <w:szCs w:val="22"/>
              </w:rPr>
              <w:t>ese</w:t>
            </w:r>
            <w:r w:rsidR="00B51102" w:rsidRPr="005D286F">
              <w:rPr>
                <w:bCs/>
                <w:sz w:val="22"/>
                <w:szCs w:val="22"/>
              </w:rPr>
              <w:t xml:space="preserve"> regulator</w:t>
            </w:r>
            <w:r w:rsidR="00B51102">
              <w:rPr>
                <w:bCs/>
                <w:sz w:val="22"/>
                <w:szCs w:val="22"/>
              </w:rPr>
              <w:t>-only</w:t>
            </w:r>
            <w:r w:rsidR="00B51102" w:rsidRPr="005D286F">
              <w:rPr>
                <w:bCs/>
                <w:sz w:val="22"/>
                <w:szCs w:val="22"/>
              </w:rPr>
              <w:t xml:space="preserve"> session</w:t>
            </w:r>
            <w:r w:rsidR="00B51102">
              <w:rPr>
                <w:bCs/>
                <w:sz w:val="22"/>
                <w:szCs w:val="22"/>
              </w:rPr>
              <w:t>s were</w:t>
            </w:r>
            <w:r w:rsidR="00B51102" w:rsidRPr="005D286F">
              <w:rPr>
                <w:bCs/>
                <w:sz w:val="22"/>
                <w:szCs w:val="22"/>
              </w:rPr>
              <w:t xml:space="preserve"> pursuant to the NAIC Open Meetings Policy paragraph 3 (discussion of specific companies, entities or individuals) and paragraph 6 (consultations with NAIC staff related to NAIC technical guidance of the </w:t>
            </w:r>
            <w:r w:rsidR="00B51102" w:rsidRPr="005D286F">
              <w:rPr>
                <w:bCs/>
                <w:i/>
                <w:iCs/>
                <w:sz w:val="22"/>
                <w:szCs w:val="22"/>
              </w:rPr>
              <w:t>Accounting Practices and Procedures Manual</w:t>
            </w:r>
            <w:r w:rsidR="00B51102" w:rsidRPr="005D286F">
              <w:rPr>
                <w:bCs/>
                <w:sz w:val="22"/>
                <w:szCs w:val="22"/>
              </w:rPr>
              <w:t xml:space="preserve">). No actions were taken during these </w:t>
            </w:r>
            <w:r w:rsidR="001B3266" w:rsidRPr="005D286F">
              <w:rPr>
                <w:bCs/>
                <w:sz w:val="22"/>
                <w:szCs w:val="22"/>
              </w:rPr>
              <w:t>meetings,</w:t>
            </w:r>
            <w:r w:rsidR="00B51102" w:rsidRPr="005D286F">
              <w:rPr>
                <w:bCs/>
                <w:sz w:val="22"/>
                <w:szCs w:val="22"/>
              </w:rPr>
              <w:t xml:space="preserve"> as the discussion</w:t>
            </w:r>
            <w:r w:rsidR="00B51102">
              <w:rPr>
                <w:bCs/>
                <w:sz w:val="22"/>
                <w:szCs w:val="22"/>
              </w:rPr>
              <w:t xml:space="preserve">s related to reinsurance transactions at certain companies and </w:t>
            </w:r>
            <w:r w:rsidR="001B3266">
              <w:rPr>
                <w:bCs/>
                <w:sz w:val="22"/>
                <w:szCs w:val="22"/>
              </w:rPr>
              <w:t xml:space="preserve">for NAIC staff to </w:t>
            </w:r>
            <w:r w:rsidR="00553853">
              <w:rPr>
                <w:bCs/>
                <w:sz w:val="22"/>
                <w:szCs w:val="22"/>
              </w:rPr>
              <w:t xml:space="preserve">present </w:t>
            </w:r>
            <w:r w:rsidR="00B51102">
              <w:rPr>
                <w:sz w:val="22"/>
                <w:szCs w:val="22"/>
              </w:rPr>
              <w:t xml:space="preserve">the </w:t>
            </w:r>
            <w:r w:rsidR="00553853">
              <w:rPr>
                <w:sz w:val="22"/>
                <w:szCs w:val="22"/>
              </w:rPr>
              <w:t xml:space="preserve">technical guidance </w:t>
            </w:r>
            <w:r w:rsidR="00E74994">
              <w:rPr>
                <w:sz w:val="22"/>
                <w:szCs w:val="22"/>
              </w:rPr>
              <w:t xml:space="preserve">captured within the Spring National Meeting agenda. </w:t>
            </w:r>
          </w:p>
          <w:p w14:paraId="09A9FEEB" w14:textId="77777777" w:rsidR="005060E8" w:rsidRDefault="005060E8" w:rsidP="002A16DC">
            <w:pPr>
              <w:jc w:val="both"/>
              <w:rPr>
                <w:sz w:val="22"/>
                <w:szCs w:val="22"/>
              </w:rPr>
            </w:pPr>
          </w:p>
          <w:p w14:paraId="241C674E" w14:textId="77777777" w:rsidR="00F048A8" w:rsidRPr="005D286F" w:rsidRDefault="00F048A8" w:rsidP="00F048A8">
            <w:pPr>
              <w:jc w:val="center"/>
              <w:rPr>
                <w:b/>
                <w:bCs/>
                <w:sz w:val="22"/>
                <w:szCs w:val="22"/>
                <w:u w:val="single"/>
              </w:rPr>
            </w:pPr>
            <w:r w:rsidRPr="005D286F">
              <w:rPr>
                <w:b/>
                <w:bCs/>
                <w:sz w:val="22"/>
                <w:szCs w:val="22"/>
                <w:u w:val="single"/>
              </w:rPr>
              <w:t>REVIEW AND ADOPTION OF MINUTES</w:t>
            </w:r>
          </w:p>
          <w:p w14:paraId="70B3E284" w14:textId="77777777" w:rsidR="00F048A8" w:rsidRDefault="00F048A8" w:rsidP="00F048A8">
            <w:pPr>
              <w:jc w:val="both"/>
              <w:rPr>
                <w:sz w:val="22"/>
                <w:szCs w:val="22"/>
              </w:rPr>
            </w:pPr>
          </w:p>
          <w:p w14:paraId="4005D139" w14:textId="77777777" w:rsidR="00F048A8" w:rsidRPr="00081385" w:rsidRDefault="00F048A8" w:rsidP="00F048A8">
            <w:pPr>
              <w:numPr>
                <w:ilvl w:val="0"/>
                <w:numId w:val="43"/>
              </w:numPr>
              <w:ind w:left="360"/>
              <w:jc w:val="both"/>
              <w:rPr>
                <w:bCs/>
                <w:sz w:val="22"/>
                <w:szCs w:val="22"/>
              </w:rPr>
            </w:pPr>
            <w:r>
              <w:rPr>
                <w:bCs/>
                <w:sz w:val="22"/>
                <w:szCs w:val="22"/>
              </w:rPr>
              <w:t>Fall National Meeting</w:t>
            </w:r>
            <w:r>
              <w:rPr>
                <w:bCs/>
                <w:sz w:val="22"/>
                <w:szCs w:val="22"/>
              </w:rPr>
              <w:tab/>
            </w:r>
            <w:r>
              <w:rPr>
                <w:bCs/>
                <w:sz w:val="22"/>
                <w:szCs w:val="22"/>
              </w:rPr>
              <w:tab/>
            </w:r>
            <w:r w:rsidRPr="00081385">
              <w:rPr>
                <w:b/>
                <w:sz w:val="22"/>
                <w:szCs w:val="22"/>
              </w:rPr>
              <w:t xml:space="preserve">(Attachment </w:t>
            </w:r>
            <w:r>
              <w:rPr>
                <w:b/>
                <w:sz w:val="22"/>
                <w:szCs w:val="22"/>
              </w:rPr>
              <w:t>1</w:t>
            </w:r>
            <w:r w:rsidRPr="00081385">
              <w:rPr>
                <w:b/>
                <w:sz w:val="22"/>
                <w:szCs w:val="22"/>
              </w:rPr>
              <w:t>)</w:t>
            </w:r>
          </w:p>
          <w:p w14:paraId="3A384782" w14:textId="4729B2B3" w:rsidR="00F048A8" w:rsidRPr="00081385" w:rsidRDefault="004A62D9" w:rsidP="00F048A8">
            <w:pPr>
              <w:numPr>
                <w:ilvl w:val="0"/>
                <w:numId w:val="43"/>
              </w:numPr>
              <w:ind w:left="360"/>
              <w:jc w:val="both"/>
              <w:rPr>
                <w:bCs/>
                <w:sz w:val="22"/>
                <w:szCs w:val="22"/>
              </w:rPr>
            </w:pPr>
            <w:r>
              <w:rPr>
                <w:bCs/>
                <w:sz w:val="22"/>
                <w:szCs w:val="22"/>
              </w:rPr>
              <w:t>Dec. 17, 2024</w:t>
            </w:r>
            <w:r w:rsidR="00F048A8">
              <w:rPr>
                <w:bCs/>
                <w:sz w:val="22"/>
                <w:szCs w:val="22"/>
              </w:rPr>
              <w:t xml:space="preserve">    </w:t>
            </w:r>
            <w:r w:rsidR="00F048A8">
              <w:rPr>
                <w:bCs/>
                <w:sz w:val="22"/>
                <w:szCs w:val="22"/>
              </w:rPr>
              <w:tab/>
            </w:r>
            <w:r w:rsidR="00F048A8">
              <w:rPr>
                <w:bCs/>
                <w:sz w:val="22"/>
                <w:szCs w:val="22"/>
              </w:rPr>
              <w:tab/>
            </w:r>
            <w:r w:rsidR="00F048A8">
              <w:rPr>
                <w:bCs/>
                <w:sz w:val="22"/>
                <w:szCs w:val="22"/>
              </w:rPr>
              <w:tab/>
            </w:r>
            <w:r w:rsidR="00F048A8" w:rsidRPr="00081385">
              <w:rPr>
                <w:b/>
                <w:sz w:val="22"/>
                <w:szCs w:val="22"/>
              </w:rPr>
              <w:t xml:space="preserve">(Attachment </w:t>
            </w:r>
            <w:r w:rsidR="00F048A8">
              <w:rPr>
                <w:b/>
                <w:sz w:val="22"/>
                <w:szCs w:val="22"/>
              </w:rPr>
              <w:t>2</w:t>
            </w:r>
            <w:r w:rsidR="00F048A8" w:rsidRPr="00081385">
              <w:rPr>
                <w:b/>
                <w:sz w:val="22"/>
                <w:szCs w:val="22"/>
              </w:rPr>
              <w:t>)</w:t>
            </w:r>
          </w:p>
          <w:p w14:paraId="3ECCC8EA" w14:textId="77777777" w:rsidR="006D683A" w:rsidRPr="005F0A5E" w:rsidRDefault="005F0A5E" w:rsidP="005F0A5E">
            <w:pPr>
              <w:numPr>
                <w:ilvl w:val="0"/>
                <w:numId w:val="43"/>
              </w:numPr>
              <w:ind w:left="360"/>
              <w:jc w:val="both"/>
              <w:rPr>
                <w:bCs/>
                <w:sz w:val="22"/>
                <w:szCs w:val="22"/>
              </w:rPr>
            </w:pPr>
            <w:r>
              <w:rPr>
                <w:bCs/>
                <w:sz w:val="22"/>
                <w:szCs w:val="22"/>
              </w:rPr>
              <w:t>Feb. 25, 2025</w:t>
            </w:r>
            <w:r>
              <w:rPr>
                <w:bCs/>
                <w:sz w:val="22"/>
                <w:szCs w:val="22"/>
              </w:rPr>
              <w:tab/>
            </w:r>
            <w:r>
              <w:rPr>
                <w:bCs/>
                <w:sz w:val="22"/>
                <w:szCs w:val="22"/>
              </w:rPr>
              <w:tab/>
            </w:r>
            <w:r>
              <w:rPr>
                <w:bCs/>
                <w:sz w:val="22"/>
                <w:szCs w:val="22"/>
              </w:rPr>
              <w:tab/>
            </w:r>
            <w:r w:rsidR="00F048A8" w:rsidRPr="00F048A8">
              <w:rPr>
                <w:b/>
                <w:sz w:val="22"/>
                <w:szCs w:val="22"/>
              </w:rPr>
              <w:t>(Attachment 3)</w:t>
            </w:r>
          </w:p>
          <w:p w14:paraId="3CFF6093" w14:textId="3B4E0B44" w:rsidR="005F0A5E" w:rsidRPr="00F945F1" w:rsidRDefault="005F0A5E" w:rsidP="005F0A5E">
            <w:pPr>
              <w:ind w:left="360"/>
              <w:jc w:val="both"/>
              <w:rPr>
                <w:bCs/>
                <w:sz w:val="22"/>
                <w:szCs w:val="22"/>
              </w:rPr>
            </w:pPr>
          </w:p>
        </w:tc>
      </w:tr>
      <w:tr w:rsidR="00F048A8" w:rsidRPr="005D286F" w14:paraId="00BF27E2" w14:textId="77777777" w:rsidTr="00EA6E42">
        <w:tc>
          <w:tcPr>
            <w:tcW w:w="10307" w:type="dxa"/>
            <w:gridSpan w:val="4"/>
            <w:shd w:val="clear" w:color="auto" w:fill="auto"/>
            <w:tcMar>
              <w:left w:w="43" w:type="dxa"/>
              <w:right w:w="43" w:type="dxa"/>
            </w:tcMar>
          </w:tcPr>
          <w:p w14:paraId="522F6EEC" w14:textId="77777777" w:rsidR="00F048A8" w:rsidRPr="005D286F" w:rsidRDefault="00F048A8" w:rsidP="002B15DA">
            <w:pPr>
              <w:keepLines/>
              <w:jc w:val="both"/>
              <w:rPr>
                <w:sz w:val="22"/>
                <w:szCs w:val="22"/>
              </w:rPr>
            </w:pPr>
          </w:p>
        </w:tc>
      </w:tr>
    </w:tbl>
    <w:p w14:paraId="0ABB65AE" w14:textId="33D06E0E" w:rsidR="00C44F55" w:rsidRDefault="00C44F55" w:rsidP="006004D2">
      <w:pPr>
        <w:jc w:val="center"/>
        <w:rPr>
          <w:b/>
          <w:bCs/>
          <w:sz w:val="22"/>
          <w:szCs w:val="22"/>
          <w:u w:val="single"/>
        </w:rPr>
      </w:pPr>
      <w:r w:rsidRPr="00F178EA">
        <w:rPr>
          <w:b/>
          <w:bCs/>
          <w:sz w:val="22"/>
          <w:szCs w:val="22"/>
          <w:u w:val="single"/>
        </w:rPr>
        <w:t>REVIEW of COMMENTS on EXPOSED ITEMS</w:t>
      </w:r>
    </w:p>
    <w:p w14:paraId="287FA2DF" w14:textId="77777777" w:rsidR="00F27AD7" w:rsidRDefault="00F27AD7" w:rsidP="006004D2">
      <w:pPr>
        <w:jc w:val="center"/>
        <w:rPr>
          <w:b/>
          <w:bCs/>
          <w:sz w:val="22"/>
          <w:szCs w:val="22"/>
          <w:u w:val="single"/>
        </w:rPr>
      </w:pPr>
    </w:p>
    <w:p w14:paraId="33EFECBB" w14:textId="0109E92E" w:rsidR="000607FD" w:rsidRPr="00F27AD7" w:rsidRDefault="00B7307C" w:rsidP="00F27AD7">
      <w:pPr>
        <w:pStyle w:val="ListParagraph"/>
        <w:numPr>
          <w:ilvl w:val="0"/>
          <w:numId w:val="48"/>
        </w:numPr>
        <w:rPr>
          <w:b/>
          <w:bCs/>
          <w:sz w:val="22"/>
          <w:szCs w:val="22"/>
        </w:rPr>
      </w:pPr>
      <w:r w:rsidRPr="00F27AD7">
        <w:rPr>
          <w:b/>
          <w:bCs/>
          <w:sz w:val="22"/>
          <w:szCs w:val="22"/>
        </w:rPr>
        <w:t>Attachment 13</w:t>
      </w:r>
      <w:r w:rsidR="00F27AD7" w:rsidRPr="00F27AD7">
        <w:rPr>
          <w:b/>
          <w:bCs/>
          <w:sz w:val="22"/>
          <w:szCs w:val="22"/>
        </w:rPr>
        <w:t>:</w:t>
      </w:r>
      <w:r w:rsidRPr="00F27AD7">
        <w:rPr>
          <w:b/>
          <w:bCs/>
          <w:sz w:val="22"/>
          <w:szCs w:val="22"/>
        </w:rPr>
        <w:t xml:space="preserve"> </w:t>
      </w:r>
      <w:r w:rsidR="00F27AD7" w:rsidRPr="00F27AD7">
        <w:rPr>
          <w:b/>
          <w:bCs/>
          <w:sz w:val="22"/>
          <w:szCs w:val="22"/>
        </w:rPr>
        <w:t xml:space="preserve"> Comments Ref #2023-28 through Ref #2024-01 </w:t>
      </w:r>
    </w:p>
    <w:p w14:paraId="3CA35227" w14:textId="24073A15" w:rsidR="00B7307C" w:rsidRPr="00F27AD7" w:rsidRDefault="00E226EE" w:rsidP="00F27AD7">
      <w:pPr>
        <w:pStyle w:val="ListParagraph"/>
        <w:numPr>
          <w:ilvl w:val="0"/>
          <w:numId w:val="48"/>
        </w:numPr>
        <w:rPr>
          <w:b/>
          <w:bCs/>
          <w:sz w:val="22"/>
          <w:szCs w:val="22"/>
        </w:rPr>
      </w:pPr>
      <w:r w:rsidRPr="00F27AD7">
        <w:rPr>
          <w:b/>
          <w:bCs/>
          <w:sz w:val="22"/>
          <w:szCs w:val="22"/>
        </w:rPr>
        <w:t>Attachment 14: 2024-15 ALM Derivatives Comments Only</w:t>
      </w:r>
    </w:p>
    <w:p w14:paraId="52388326" w14:textId="77777777" w:rsidR="00C44F55" w:rsidRPr="00F178EA" w:rsidRDefault="00C44F55" w:rsidP="00C44F55">
      <w:pPr>
        <w:rPr>
          <w:bCs/>
          <w:sz w:val="22"/>
          <w:szCs w:val="22"/>
        </w:rPr>
      </w:pPr>
    </w:p>
    <w:p w14:paraId="32846BED" w14:textId="77777777" w:rsidR="00C44F55" w:rsidRDefault="00C44F55" w:rsidP="00686A8B">
      <w:pPr>
        <w:jc w:val="both"/>
        <w:rPr>
          <w:bCs/>
          <w:sz w:val="22"/>
          <w:szCs w:val="22"/>
        </w:rPr>
      </w:pPr>
      <w:r w:rsidRPr="00F178EA">
        <w:rPr>
          <w:bCs/>
          <w:sz w:val="22"/>
          <w:szCs w:val="22"/>
        </w:rPr>
        <w:t xml:space="preserve">The following items are open </w:t>
      </w:r>
      <w:proofErr w:type="gramStart"/>
      <w:r w:rsidRPr="00F178EA">
        <w:rPr>
          <w:bCs/>
          <w:sz w:val="22"/>
          <w:szCs w:val="22"/>
        </w:rPr>
        <w:t>for</w:t>
      </w:r>
      <w:proofErr w:type="gramEnd"/>
      <w:r w:rsidRPr="00F178EA">
        <w:rPr>
          <w:bCs/>
          <w:sz w:val="22"/>
          <w:szCs w:val="22"/>
        </w:rPr>
        <w:t xml:space="preserve"> discussion and will be considered separately. </w:t>
      </w:r>
    </w:p>
    <w:p w14:paraId="3DF9D29F" w14:textId="29CC474C" w:rsidR="003C3E26" w:rsidRPr="00836081" w:rsidRDefault="003C3E26" w:rsidP="00686A8B">
      <w:pPr>
        <w:keepNext/>
        <w:keepLines/>
        <w:numPr>
          <w:ilvl w:val="0"/>
          <w:numId w:val="20"/>
        </w:numPr>
        <w:jc w:val="both"/>
        <w:rPr>
          <w:bCs/>
          <w:sz w:val="22"/>
          <w:szCs w:val="22"/>
        </w:rPr>
      </w:pPr>
      <w:r w:rsidRPr="00F178EA">
        <w:rPr>
          <w:sz w:val="22"/>
          <w:szCs w:val="22"/>
        </w:rPr>
        <w:t>Ref #</w:t>
      </w:r>
      <w:r w:rsidR="005D3363">
        <w:rPr>
          <w:sz w:val="22"/>
          <w:szCs w:val="22"/>
        </w:rPr>
        <w:t>2023-28: Collateral Loan Reporting</w:t>
      </w:r>
    </w:p>
    <w:p w14:paraId="0A3ABAF8" w14:textId="19F928C9" w:rsidR="00836081" w:rsidRPr="009E31AF" w:rsidRDefault="00836081" w:rsidP="00686A8B">
      <w:pPr>
        <w:keepNext/>
        <w:keepLines/>
        <w:numPr>
          <w:ilvl w:val="0"/>
          <w:numId w:val="20"/>
        </w:numPr>
        <w:jc w:val="both"/>
        <w:rPr>
          <w:bCs/>
          <w:sz w:val="22"/>
          <w:szCs w:val="22"/>
        </w:rPr>
      </w:pPr>
      <w:r>
        <w:rPr>
          <w:sz w:val="22"/>
          <w:szCs w:val="22"/>
        </w:rPr>
        <w:t>Ref #2024-07: Reporting of Funds Withheld and Modco Assets</w:t>
      </w:r>
    </w:p>
    <w:p w14:paraId="69718D32" w14:textId="3A46A53E" w:rsidR="00B85919" w:rsidRPr="00483BAC" w:rsidRDefault="00B85919" w:rsidP="00686A8B">
      <w:pPr>
        <w:keepNext/>
        <w:keepLines/>
        <w:numPr>
          <w:ilvl w:val="0"/>
          <w:numId w:val="20"/>
        </w:numPr>
        <w:jc w:val="both"/>
        <w:rPr>
          <w:bCs/>
          <w:sz w:val="22"/>
          <w:szCs w:val="22"/>
        </w:rPr>
      </w:pPr>
      <w:r>
        <w:rPr>
          <w:sz w:val="22"/>
          <w:szCs w:val="22"/>
        </w:rPr>
        <w:t xml:space="preserve">Ref </w:t>
      </w:r>
      <w:r w:rsidR="00CE6540">
        <w:rPr>
          <w:sz w:val="22"/>
          <w:szCs w:val="22"/>
        </w:rPr>
        <w:t>#</w:t>
      </w:r>
      <w:r>
        <w:rPr>
          <w:sz w:val="22"/>
          <w:szCs w:val="22"/>
        </w:rPr>
        <w:t>2024-</w:t>
      </w:r>
      <w:r w:rsidR="00E411B6">
        <w:rPr>
          <w:sz w:val="22"/>
          <w:szCs w:val="22"/>
        </w:rPr>
        <w:t>20: Restricted Asset Clarification</w:t>
      </w:r>
    </w:p>
    <w:p w14:paraId="0029A35B" w14:textId="2177AAB7" w:rsidR="00483BAC" w:rsidRPr="000B1F59" w:rsidRDefault="00483BAC" w:rsidP="00686A8B">
      <w:pPr>
        <w:keepNext/>
        <w:keepLines/>
        <w:numPr>
          <w:ilvl w:val="0"/>
          <w:numId w:val="20"/>
        </w:numPr>
        <w:jc w:val="both"/>
        <w:rPr>
          <w:bCs/>
          <w:sz w:val="22"/>
          <w:szCs w:val="22"/>
        </w:rPr>
      </w:pPr>
      <w:r>
        <w:rPr>
          <w:sz w:val="22"/>
          <w:szCs w:val="22"/>
        </w:rPr>
        <w:t>Ref #2024-21: Investment Subsidiaries</w:t>
      </w:r>
    </w:p>
    <w:p w14:paraId="70315714" w14:textId="06DAEBF0" w:rsidR="00EF2926" w:rsidRPr="00EF2926" w:rsidRDefault="002B3E4C" w:rsidP="00D24FBE">
      <w:pPr>
        <w:widowControl w:val="0"/>
        <w:numPr>
          <w:ilvl w:val="0"/>
          <w:numId w:val="20"/>
        </w:numPr>
        <w:jc w:val="both"/>
        <w:rPr>
          <w:bCs/>
          <w:sz w:val="22"/>
          <w:szCs w:val="22"/>
        </w:rPr>
      </w:pPr>
      <w:r>
        <w:rPr>
          <w:bCs/>
          <w:sz w:val="22"/>
          <w:szCs w:val="22"/>
        </w:rPr>
        <w:t xml:space="preserve">Ref #2024-24: </w:t>
      </w:r>
      <w:r w:rsidR="00A05E54" w:rsidRPr="00A05E54">
        <w:rPr>
          <w:bCs/>
          <w:sz w:val="22"/>
          <w:szCs w:val="22"/>
        </w:rPr>
        <w:t>Medicare Part D – Prescription Payment Program</w:t>
      </w:r>
    </w:p>
    <w:p w14:paraId="1D339439" w14:textId="6C77059F" w:rsidR="00070AE4" w:rsidRPr="00415480" w:rsidRDefault="00070AE4" w:rsidP="00D24FBE">
      <w:pPr>
        <w:widowControl w:val="0"/>
        <w:numPr>
          <w:ilvl w:val="0"/>
          <w:numId w:val="20"/>
        </w:numPr>
        <w:jc w:val="both"/>
        <w:rPr>
          <w:bCs/>
          <w:sz w:val="22"/>
          <w:szCs w:val="22"/>
        </w:rPr>
      </w:pPr>
      <w:r w:rsidDel="00C20D55">
        <w:rPr>
          <w:sz w:val="22"/>
          <w:szCs w:val="22"/>
        </w:rPr>
        <w:t>R</w:t>
      </w:r>
      <w:r>
        <w:rPr>
          <w:sz w:val="22"/>
          <w:szCs w:val="22"/>
        </w:rPr>
        <w:t>ef #2024-04: Conforming Repurchase Agreement Assets</w:t>
      </w:r>
    </w:p>
    <w:p w14:paraId="4A2A4175" w14:textId="3C8884A2" w:rsidR="00415480" w:rsidRPr="00B85919" w:rsidRDefault="00415480" w:rsidP="00D24FBE">
      <w:pPr>
        <w:widowControl w:val="0"/>
        <w:numPr>
          <w:ilvl w:val="0"/>
          <w:numId w:val="20"/>
        </w:numPr>
        <w:jc w:val="both"/>
        <w:rPr>
          <w:bCs/>
          <w:sz w:val="22"/>
          <w:szCs w:val="22"/>
        </w:rPr>
      </w:pPr>
      <w:r>
        <w:rPr>
          <w:sz w:val="22"/>
          <w:szCs w:val="22"/>
        </w:rPr>
        <w:t>Ref #</w:t>
      </w:r>
      <w:r w:rsidR="000B1F59">
        <w:rPr>
          <w:sz w:val="22"/>
          <w:szCs w:val="22"/>
        </w:rPr>
        <w:t>2024-15: ALM Derivatives</w:t>
      </w:r>
    </w:p>
    <w:p w14:paraId="12E76D2E" w14:textId="041E43AE" w:rsidR="00205F11" w:rsidRDefault="00D370DA">
      <w:pPr>
        <w:rPr>
          <w:bCs/>
          <w:sz w:val="22"/>
          <w:szCs w:val="22"/>
          <w:highlight w:val="yellow"/>
        </w:rPr>
      </w:pPr>
      <w:r>
        <w:rPr>
          <w:bCs/>
          <w:sz w:val="22"/>
          <w:szCs w:val="22"/>
          <w:highlight w:val="yellow"/>
        </w:rPr>
        <w:br w:type="page"/>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1B729E" w:rsidRPr="00E469AA" w14:paraId="4C1145F0"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751EBB3C" w14:textId="77777777" w:rsidR="001B729E" w:rsidRPr="00A10EF3" w:rsidRDefault="001B729E" w:rsidP="00D24FBE">
            <w:pPr>
              <w:widowControl w:val="0"/>
              <w:jc w:val="center"/>
              <w:rPr>
                <w:b/>
                <w:color w:val="FFFFFF"/>
                <w:sz w:val="22"/>
                <w:szCs w:val="22"/>
              </w:rPr>
            </w:pPr>
            <w:r w:rsidRPr="00A10EF3">
              <w:rPr>
                <w:b/>
                <w:color w:val="000000"/>
                <w:sz w:val="22"/>
                <w:szCs w:val="22"/>
              </w:rPr>
              <w:br w:type="page"/>
            </w:r>
          </w:p>
          <w:p w14:paraId="3701DE04" w14:textId="77777777" w:rsidR="001B729E" w:rsidRPr="00A10EF3" w:rsidRDefault="001B729E" w:rsidP="00D24FBE">
            <w:pPr>
              <w:widowControl w:val="0"/>
              <w:jc w:val="center"/>
              <w:rPr>
                <w:b/>
                <w:color w:val="FFFFFF"/>
                <w:sz w:val="22"/>
                <w:szCs w:val="22"/>
              </w:rPr>
            </w:pPr>
            <w:r w:rsidRPr="00A10EF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5DAF049C" w14:textId="77777777" w:rsidR="001B729E" w:rsidRPr="00A10EF3" w:rsidRDefault="001B729E" w:rsidP="00D24FBE">
            <w:pPr>
              <w:widowControl w:val="0"/>
              <w:jc w:val="center"/>
              <w:rPr>
                <w:b/>
                <w:color w:val="FFFFFF"/>
                <w:sz w:val="22"/>
                <w:szCs w:val="22"/>
              </w:rPr>
            </w:pPr>
          </w:p>
          <w:p w14:paraId="1E50C79D" w14:textId="77777777" w:rsidR="001B729E" w:rsidRPr="00A10EF3" w:rsidRDefault="001B729E" w:rsidP="00D24FBE">
            <w:pPr>
              <w:widowControl w:val="0"/>
              <w:jc w:val="center"/>
              <w:rPr>
                <w:b/>
                <w:color w:val="FFFFFF"/>
                <w:sz w:val="22"/>
                <w:szCs w:val="22"/>
              </w:rPr>
            </w:pPr>
            <w:r w:rsidRPr="00A10EF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1C069DF1" w14:textId="77777777" w:rsidR="001B729E" w:rsidRPr="00A10EF3" w:rsidRDefault="001B729E" w:rsidP="00D24FBE">
            <w:pPr>
              <w:widowControl w:val="0"/>
              <w:jc w:val="center"/>
              <w:rPr>
                <w:b/>
                <w:color w:val="FFFFFF"/>
                <w:sz w:val="22"/>
                <w:szCs w:val="22"/>
              </w:rPr>
            </w:pPr>
          </w:p>
          <w:p w14:paraId="44E5DA1A" w14:textId="77777777" w:rsidR="001B729E" w:rsidRPr="00A10EF3" w:rsidRDefault="001B729E" w:rsidP="00D24FBE">
            <w:pPr>
              <w:widowControl w:val="0"/>
              <w:jc w:val="center"/>
              <w:rPr>
                <w:b/>
                <w:color w:val="FFFFFF"/>
                <w:sz w:val="22"/>
                <w:szCs w:val="22"/>
              </w:rPr>
            </w:pPr>
            <w:r w:rsidRPr="00A10EF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40ECF016" w14:textId="77777777" w:rsidR="001B729E" w:rsidRPr="00A10EF3" w:rsidRDefault="001B729E" w:rsidP="00D24FBE">
            <w:pPr>
              <w:widowControl w:val="0"/>
              <w:jc w:val="center"/>
              <w:rPr>
                <w:b/>
                <w:color w:val="FFFFFF"/>
                <w:sz w:val="22"/>
                <w:szCs w:val="22"/>
              </w:rPr>
            </w:pPr>
            <w:r w:rsidRPr="00A10EF3">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5CC35142" w14:textId="77777777" w:rsidR="001B729E" w:rsidRPr="00A10EF3" w:rsidRDefault="001B729E" w:rsidP="00D24FBE">
            <w:pPr>
              <w:widowControl w:val="0"/>
              <w:jc w:val="center"/>
              <w:rPr>
                <w:b/>
                <w:color w:val="FFFFFF"/>
                <w:sz w:val="22"/>
                <w:szCs w:val="22"/>
              </w:rPr>
            </w:pPr>
            <w:r w:rsidRPr="00A10EF3">
              <w:rPr>
                <w:b/>
                <w:sz w:val="22"/>
                <w:szCs w:val="22"/>
              </w:rPr>
              <w:t>Comment Letter Page Number</w:t>
            </w:r>
          </w:p>
        </w:tc>
      </w:tr>
      <w:tr w:rsidR="001B729E" w:rsidRPr="00E469AA" w14:paraId="57801F9A" w14:textId="77777777">
        <w:trPr>
          <w:trHeight w:val="800"/>
        </w:trPr>
        <w:tc>
          <w:tcPr>
            <w:tcW w:w="1615" w:type="dxa"/>
            <w:tcBorders>
              <w:top w:val="single" w:sz="4" w:space="0" w:color="FFFFFF"/>
            </w:tcBorders>
            <w:shd w:val="clear" w:color="auto" w:fill="F2F2F2"/>
            <w:vAlign w:val="center"/>
          </w:tcPr>
          <w:p w14:paraId="4DB4F6C8" w14:textId="2C3E49E1" w:rsidR="001B729E" w:rsidRPr="009F2EC6" w:rsidRDefault="001B729E">
            <w:pPr>
              <w:widowControl w:val="0"/>
              <w:jc w:val="center"/>
              <w:rPr>
                <w:b/>
                <w:sz w:val="22"/>
                <w:szCs w:val="22"/>
              </w:rPr>
            </w:pPr>
            <w:r>
              <w:rPr>
                <w:b/>
                <w:sz w:val="22"/>
                <w:szCs w:val="22"/>
              </w:rPr>
              <w:t>202</w:t>
            </w:r>
            <w:r w:rsidR="00B82753">
              <w:rPr>
                <w:b/>
                <w:sz w:val="22"/>
                <w:szCs w:val="22"/>
              </w:rPr>
              <w:t>3</w:t>
            </w:r>
            <w:r>
              <w:rPr>
                <w:b/>
                <w:sz w:val="22"/>
                <w:szCs w:val="22"/>
              </w:rPr>
              <w:t>-</w:t>
            </w:r>
            <w:r w:rsidR="00AC35CA">
              <w:rPr>
                <w:b/>
                <w:sz w:val="22"/>
                <w:szCs w:val="22"/>
              </w:rPr>
              <w:t>28</w:t>
            </w:r>
          </w:p>
          <w:p w14:paraId="326C3465" w14:textId="26DEE3B4" w:rsidR="001B729E" w:rsidRPr="009F2EC6" w:rsidRDefault="001B729E">
            <w:pPr>
              <w:widowControl w:val="0"/>
              <w:jc w:val="center"/>
              <w:rPr>
                <w:b/>
                <w:sz w:val="22"/>
                <w:szCs w:val="22"/>
              </w:rPr>
            </w:pPr>
            <w:r w:rsidRPr="009F2EC6">
              <w:rPr>
                <w:b/>
                <w:sz w:val="22"/>
                <w:szCs w:val="22"/>
              </w:rPr>
              <w:t>(</w:t>
            </w:r>
            <w:r w:rsidR="00AC35CA">
              <w:rPr>
                <w:b/>
                <w:sz w:val="22"/>
                <w:szCs w:val="22"/>
              </w:rPr>
              <w:t>Julie</w:t>
            </w:r>
            <w:r w:rsidRPr="009F2EC6">
              <w:rPr>
                <w:b/>
                <w:sz w:val="22"/>
                <w:szCs w:val="22"/>
              </w:rPr>
              <w:t>)</w:t>
            </w:r>
          </w:p>
        </w:tc>
        <w:tc>
          <w:tcPr>
            <w:tcW w:w="3198" w:type="dxa"/>
            <w:tcBorders>
              <w:top w:val="single" w:sz="4" w:space="0" w:color="FFFFFF"/>
            </w:tcBorders>
            <w:shd w:val="clear" w:color="auto" w:fill="F2F2F2"/>
            <w:vAlign w:val="center"/>
          </w:tcPr>
          <w:p w14:paraId="7C22C315" w14:textId="0350DA93" w:rsidR="001B729E" w:rsidRPr="009F2EC6" w:rsidRDefault="00AC35CA">
            <w:pPr>
              <w:pStyle w:val="Heading2"/>
              <w:rPr>
                <w:sz w:val="22"/>
                <w:szCs w:val="22"/>
              </w:rPr>
            </w:pPr>
            <w:r>
              <w:rPr>
                <w:sz w:val="22"/>
                <w:szCs w:val="22"/>
              </w:rPr>
              <w:t>Collateral Loan Reporting</w:t>
            </w:r>
          </w:p>
        </w:tc>
        <w:tc>
          <w:tcPr>
            <w:tcW w:w="2112" w:type="dxa"/>
            <w:tcBorders>
              <w:top w:val="single" w:sz="4" w:space="0" w:color="FFFFFF"/>
            </w:tcBorders>
            <w:shd w:val="clear" w:color="auto" w:fill="F2F2F2"/>
            <w:vAlign w:val="center"/>
          </w:tcPr>
          <w:p w14:paraId="5CA2E5E7" w14:textId="424040F3" w:rsidR="001B729E" w:rsidRPr="00E469AA" w:rsidRDefault="00AA6658">
            <w:pPr>
              <w:widowControl w:val="0"/>
              <w:jc w:val="center"/>
              <w:rPr>
                <w:b/>
                <w:sz w:val="22"/>
                <w:szCs w:val="22"/>
                <w:highlight w:val="yellow"/>
              </w:rPr>
            </w:pPr>
            <w:r>
              <w:rPr>
                <w:b/>
                <w:sz w:val="22"/>
                <w:szCs w:val="22"/>
              </w:rPr>
              <w:t>4</w:t>
            </w:r>
            <w:r w:rsidR="00FC6C72">
              <w:rPr>
                <w:b/>
                <w:sz w:val="22"/>
                <w:szCs w:val="22"/>
              </w:rPr>
              <w:t xml:space="preserve"> </w:t>
            </w:r>
            <w:r w:rsidR="001B729E" w:rsidRPr="003C2895">
              <w:rPr>
                <w:b/>
                <w:sz w:val="22"/>
                <w:szCs w:val="22"/>
              </w:rPr>
              <w:t xml:space="preserve">– </w:t>
            </w:r>
            <w:r w:rsidR="00AC35CA">
              <w:rPr>
                <w:b/>
                <w:sz w:val="22"/>
                <w:szCs w:val="22"/>
              </w:rPr>
              <w:t>Agenda Item</w:t>
            </w:r>
            <w:r w:rsidR="001B729E" w:rsidRPr="003C2895">
              <w:rPr>
                <w:b/>
                <w:sz w:val="22"/>
                <w:szCs w:val="22"/>
              </w:rPr>
              <w:t xml:space="preserve"> </w:t>
            </w:r>
          </w:p>
        </w:tc>
        <w:tc>
          <w:tcPr>
            <w:tcW w:w="1710" w:type="dxa"/>
            <w:tcBorders>
              <w:top w:val="single" w:sz="4" w:space="0" w:color="FFFFFF"/>
            </w:tcBorders>
            <w:shd w:val="clear" w:color="auto" w:fill="F2F2F2"/>
            <w:vAlign w:val="center"/>
          </w:tcPr>
          <w:p w14:paraId="705AB0B2" w14:textId="638643F0" w:rsidR="001B729E" w:rsidRPr="00E469AA" w:rsidRDefault="00AC35CA">
            <w:pPr>
              <w:widowControl w:val="0"/>
              <w:jc w:val="center"/>
              <w:rPr>
                <w:b/>
                <w:sz w:val="22"/>
                <w:szCs w:val="22"/>
                <w:highlight w:val="yellow"/>
              </w:rPr>
            </w:pPr>
            <w:r>
              <w:rPr>
                <w:b/>
                <w:sz w:val="22"/>
                <w:szCs w:val="22"/>
              </w:rPr>
              <w:t>Comments Received</w:t>
            </w:r>
          </w:p>
        </w:tc>
        <w:tc>
          <w:tcPr>
            <w:tcW w:w="1440" w:type="dxa"/>
            <w:tcBorders>
              <w:top w:val="single" w:sz="4" w:space="0" w:color="FFFFFF"/>
            </w:tcBorders>
            <w:shd w:val="clear" w:color="auto" w:fill="F2F2F2"/>
            <w:vAlign w:val="center"/>
          </w:tcPr>
          <w:p w14:paraId="62399E70" w14:textId="284F0B37" w:rsidR="001B729E" w:rsidRPr="00E469AA" w:rsidRDefault="001B729E">
            <w:pPr>
              <w:widowControl w:val="0"/>
              <w:jc w:val="center"/>
              <w:rPr>
                <w:b/>
                <w:sz w:val="22"/>
                <w:szCs w:val="22"/>
                <w:highlight w:val="yellow"/>
              </w:rPr>
            </w:pPr>
            <w:r w:rsidRPr="00A2762D">
              <w:rPr>
                <w:b/>
                <w:sz w:val="22"/>
                <w:szCs w:val="22"/>
              </w:rPr>
              <w:t xml:space="preserve">IP – </w:t>
            </w:r>
            <w:r w:rsidR="000861FC">
              <w:rPr>
                <w:b/>
                <w:sz w:val="22"/>
                <w:szCs w:val="22"/>
              </w:rPr>
              <w:t>29</w:t>
            </w:r>
          </w:p>
        </w:tc>
      </w:tr>
    </w:tbl>
    <w:p w14:paraId="69494CE1" w14:textId="77777777" w:rsidR="001B729E" w:rsidRPr="000D5BED" w:rsidRDefault="001B729E" w:rsidP="001B729E">
      <w:pPr>
        <w:rPr>
          <w:sz w:val="22"/>
          <w:szCs w:val="22"/>
          <w:lang w:eastAsia="zh-CN"/>
        </w:rPr>
      </w:pPr>
    </w:p>
    <w:p w14:paraId="3C175032" w14:textId="77777777" w:rsidR="001B729E" w:rsidRPr="00F35CA3" w:rsidRDefault="001B729E" w:rsidP="001B729E">
      <w:pPr>
        <w:pStyle w:val="BodyTextIndent"/>
        <w:ind w:left="0" w:firstLine="0"/>
        <w:jc w:val="both"/>
        <w:rPr>
          <w:i/>
          <w:sz w:val="22"/>
          <w:szCs w:val="22"/>
          <w:u w:val="single"/>
        </w:rPr>
      </w:pPr>
      <w:r w:rsidRPr="00F35CA3">
        <w:rPr>
          <w:i/>
          <w:sz w:val="22"/>
          <w:szCs w:val="22"/>
          <w:u w:val="single"/>
        </w:rPr>
        <w:t>Summary:</w:t>
      </w:r>
    </w:p>
    <w:p w14:paraId="0B87FB0C" w14:textId="005F3388" w:rsidR="00F83DF9" w:rsidRDefault="00F83DF9" w:rsidP="00F83DF9">
      <w:pPr>
        <w:jc w:val="both"/>
        <w:rPr>
          <w:sz w:val="22"/>
          <w:szCs w:val="22"/>
        </w:rPr>
      </w:pPr>
      <w:r>
        <w:rPr>
          <w:sz w:val="22"/>
          <w:szCs w:val="22"/>
        </w:rPr>
        <w:t xml:space="preserve">On November 17, 2024, the Working Group re-exposed this agenda item detailing the proposed </w:t>
      </w:r>
      <w:r w:rsidR="003C6BA5">
        <w:rPr>
          <w:sz w:val="22"/>
          <w:szCs w:val="22"/>
        </w:rPr>
        <w:t xml:space="preserve">collateral loan </w:t>
      </w:r>
      <w:r>
        <w:rPr>
          <w:sz w:val="22"/>
          <w:szCs w:val="22"/>
        </w:rPr>
        <w:t xml:space="preserve">reporting lines for Schedule BA and AVR to allow for concurrent exposure with blanks proposal 2024-19BWG. Comments received by the Blanks (E) Working Group and the SAPWG will be reviewed collectively. </w:t>
      </w:r>
    </w:p>
    <w:p w14:paraId="1896C994" w14:textId="5FD6D902" w:rsidR="00E006D4" w:rsidRDefault="00E006D4" w:rsidP="00F83DF9">
      <w:pPr>
        <w:jc w:val="both"/>
        <w:rPr>
          <w:sz w:val="22"/>
          <w:szCs w:val="22"/>
        </w:rPr>
      </w:pPr>
    </w:p>
    <w:p w14:paraId="2AA3169F" w14:textId="372CC670" w:rsidR="00E006D4" w:rsidRDefault="00E006D4" w:rsidP="00F83DF9">
      <w:pPr>
        <w:jc w:val="both"/>
        <w:rPr>
          <w:sz w:val="22"/>
          <w:szCs w:val="22"/>
        </w:rPr>
      </w:pPr>
      <w:r>
        <w:rPr>
          <w:sz w:val="22"/>
          <w:szCs w:val="22"/>
        </w:rPr>
        <w:t xml:space="preserve">The </w:t>
      </w:r>
      <w:r w:rsidR="00DB66C4">
        <w:rPr>
          <w:sz w:val="22"/>
          <w:szCs w:val="22"/>
        </w:rPr>
        <w:t>exposure (</w:t>
      </w:r>
      <w:r w:rsidR="00241D37">
        <w:rPr>
          <w:sz w:val="22"/>
          <w:szCs w:val="22"/>
        </w:rPr>
        <w:t xml:space="preserve">illustrated </w:t>
      </w:r>
      <w:r w:rsidR="00DB66C4">
        <w:rPr>
          <w:sz w:val="22"/>
          <w:szCs w:val="22"/>
        </w:rPr>
        <w:t xml:space="preserve">in the 2024 Summer National Meeting Updated Recommendation </w:t>
      </w:r>
      <w:r w:rsidR="00B57368">
        <w:rPr>
          <w:sz w:val="22"/>
          <w:szCs w:val="22"/>
        </w:rPr>
        <w:t>in the agenda item) proposed Schedule BA reporting lines</w:t>
      </w:r>
      <w:r w:rsidR="00E036CF">
        <w:rPr>
          <w:sz w:val="22"/>
          <w:szCs w:val="22"/>
        </w:rPr>
        <w:t xml:space="preserve"> (and corresponding AVR lines)</w:t>
      </w:r>
      <w:r w:rsidR="00B57368">
        <w:rPr>
          <w:sz w:val="22"/>
          <w:szCs w:val="22"/>
        </w:rPr>
        <w:t xml:space="preserve"> for collateral lines as follows (all lines separated by affiliated/unaffiliated): </w:t>
      </w:r>
    </w:p>
    <w:p w14:paraId="216FE94A" w14:textId="77777777" w:rsidR="00B57368" w:rsidRDefault="00B57368" w:rsidP="00F83DF9">
      <w:pPr>
        <w:jc w:val="both"/>
        <w:rPr>
          <w:sz w:val="22"/>
          <w:szCs w:val="22"/>
        </w:rPr>
      </w:pPr>
    </w:p>
    <w:p w14:paraId="34F6878E" w14:textId="60D604F7" w:rsidR="00B57368" w:rsidRDefault="00B57368" w:rsidP="003C3ED4">
      <w:pPr>
        <w:pStyle w:val="ListParagraph"/>
        <w:numPr>
          <w:ilvl w:val="0"/>
          <w:numId w:val="21"/>
        </w:numPr>
        <w:jc w:val="both"/>
        <w:rPr>
          <w:sz w:val="22"/>
          <w:szCs w:val="22"/>
        </w:rPr>
      </w:pPr>
      <w:r>
        <w:rPr>
          <w:sz w:val="22"/>
          <w:szCs w:val="22"/>
        </w:rPr>
        <w:t>Collateral loans backed by mor</w:t>
      </w:r>
      <w:r w:rsidR="00525556">
        <w:rPr>
          <w:sz w:val="22"/>
          <w:szCs w:val="22"/>
        </w:rPr>
        <w:t>tgage loans</w:t>
      </w:r>
    </w:p>
    <w:p w14:paraId="6AF95DF4" w14:textId="01E05BC1" w:rsidR="00525556" w:rsidRDefault="00525556" w:rsidP="003C3ED4">
      <w:pPr>
        <w:pStyle w:val="ListParagraph"/>
        <w:numPr>
          <w:ilvl w:val="0"/>
          <w:numId w:val="21"/>
        </w:numPr>
        <w:jc w:val="both"/>
        <w:rPr>
          <w:sz w:val="22"/>
          <w:szCs w:val="22"/>
        </w:rPr>
      </w:pPr>
      <w:r>
        <w:rPr>
          <w:sz w:val="22"/>
          <w:szCs w:val="22"/>
        </w:rPr>
        <w:t>Collateral loans backed by joint ventures, partnerships or limited liability companies</w:t>
      </w:r>
    </w:p>
    <w:p w14:paraId="253EAA8B" w14:textId="5FAB55CD" w:rsidR="00525556" w:rsidRDefault="00525556" w:rsidP="003C3ED4">
      <w:pPr>
        <w:pStyle w:val="ListParagraph"/>
        <w:numPr>
          <w:ilvl w:val="0"/>
          <w:numId w:val="21"/>
        </w:numPr>
        <w:jc w:val="both"/>
        <w:rPr>
          <w:sz w:val="22"/>
          <w:szCs w:val="22"/>
        </w:rPr>
      </w:pPr>
      <w:r>
        <w:rPr>
          <w:sz w:val="22"/>
          <w:szCs w:val="22"/>
        </w:rPr>
        <w:t>Collateral loans backed by residual interests</w:t>
      </w:r>
    </w:p>
    <w:p w14:paraId="796C43E2" w14:textId="298142A1" w:rsidR="00525556" w:rsidRDefault="00525556" w:rsidP="003C3ED4">
      <w:pPr>
        <w:pStyle w:val="ListParagraph"/>
        <w:numPr>
          <w:ilvl w:val="0"/>
          <w:numId w:val="21"/>
        </w:numPr>
        <w:jc w:val="both"/>
        <w:rPr>
          <w:sz w:val="22"/>
          <w:szCs w:val="22"/>
        </w:rPr>
      </w:pPr>
      <w:r>
        <w:rPr>
          <w:sz w:val="22"/>
          <w:szCs w:val="22"/>
        </w:rPr>
        <w:t>Collateral loans backed by debt securities</w:t>
      </w:r>
    </w:p>
    <w:p w14:paraId="33855299" w14:textId="1FDFA714" w:rsidR="00525556" w:rsidRDefault="00525556" w:rsidP="003C3ED4">
      <w:pPr>
        <w:pStyle w:val="ListParagraph"/>
        <w:numPr>
          <w:ilvl w:val="0"/>
          <w:numId w:val="21"/>
        </w:numPr>
        <w:jc w:val="both"/>
        <w:rPr>
          <w:sz w:val="22"/>
          <w:szCs w:val="22"/>
        </w:rPr>
      </w:pPr>
      <w:r>
        <w:rPr>
          <w:sz w:val="22"/>
          <w:szCs w:val="22"/>
        </w:rPr>
        <w:t>Collateral loans backed by real estate</w:t>
      </w:r>
    </w:p>
    <w:p w14:paraId="0647447F" w14:textId="02D63839" w:rsidR="00525556" w:rsidRDefault="00525556" w:rsidP="003C3ED4">
      <w:pPr>
        <w:pStyle w:val="ListParagraph"/>
        <w:numPr>
          <w:ilvl w:val="0"/>
          <w:numId w:val="21"/>
        </w:numPr>
        <w:jc w:val="both"/>
        <w:rPr>
          <w:sz w:val="22"/>
          <w:szCs w:val="22"/>
        </w:rPr>
      </w:pPr>
      <w:r>
        <w:rPr>
          <w:sz w:val="22"/>
          <w:szCs w:val="22"/>
        </w:rPr>
        <w:t xml:space="preserve">Collateral loans </w:t>
      </w:r>
      <w:r w:rsidR="000242E0">
        <w:rPr>
          <w:sz w:val="22"/>
          <w:szCs w:val="22"/>
        </w:rPr>
        <w:t>not captured in the specific reporting lines - (noted as all other)</w:t>
      </w:r>
    </w:p>
    <w:p w14:paraId="265232AE" w14:textId="77777777" w:rsidR="00196DFE" w:rsidRDefault="00196DFE" w:rsidP="00196DFE">
      <w:pPr>
        <w:jc w:val="both"/>
        <w:rPr>
          <w:sz w:val="22"/>
          <w:szCs w:val="22"/>
        </w:rPr>
      </w:pPr>
    </w:p>
    <w:p w14:paraId="5249F685" w14:textId="54BA5B24" w:rsidR="00196DFE" w:rsidRDefault="00196DFE" w:rsidP="00196DFE">
      <w:pPr>
        <w:jc w:val="both"/>
        <w:rPr>
          <w:sz w:val="22"/>
          <w:szCs w:val="22"/>
        </w:rPr>
      </w:pPr>
      <w:r>
        <w:rPr>
          <w:sz w:val="22"/>
          <w:szCs w:val="22"/>
        </w:rPr>
        <w:t xml:space="preserve">With the inclusion of the new reporting lines, the recommendation also supported the following Schedule BA electronic-only columns for all collateral loan investments: </w:t>
      </w:r>
    </w:p>
    <w:p w14:paraId="04B9D933" w14:textId="77777777" w:rsidR="00196DFE" w:rsidRDefault="00196DFE" w:rsidP="00196DFE">
      <w:pPr>
        <w:jc w:val="both"/>
        <w:rPr>
          <w:sz w:val="22"/>
          <w:szCs w:val="22"/>
        </w:rPr>
      </w:pPr>
    </w:p>
    <w:p w14:paraId="47BE3B40" w14:textId="3C720413" w:rsidR="00196DFE" w:rsidRDefault="00196DFE" w:rsidP="003C3ED4">
      <w:pPr>
        <w:pStyle w:val="ListParagraph"/>
        <w:numPr>
          <w:ilvl w:val="0"/>
          <w:numId w:val="22"/>
        </w:numPr>
        <w:jc w:val="both"/>
        <w:rPr>
          <w:sz w:val="22"/>
          <w:szCs w:val="22"/>
        </w:rPr>
      </w:pPr>
      <w:r>
        <w:rPr>
          <w:sz w:val="22"/>
          <w:szCs w:val="22"/>
        </w:rPr>
        <w:t>Fair value of collateral backing the collateral loan</w:t>
      </w:r>
    </w:p>
    <w:p w14:paraId="62FB961B" w14:textId="153C2F66" w:rsidR="00196DFE" w:rsidRDefault="00196DFE" w:rsidP="003C3ED4">
      <w:pPr>
        <w:pStyle w:val="ListParagraph"/>
        <w:numPr>
          <w:ilvl w:val="0"/>
          <w:numId w:val="22"/>
        </w:numPr>
        <w:jc w:val="both"/>
        <w:rPr>
          <w:sz w:val="22"/>
          <w:szCs w:val="22"/>
        </w:rPr>
      </w:pPr>
      <w:r>
        <w:rPr>
          <w:sz w:val="22"/>
          <w:szCs w:val="22"/>
        </w:rPr>
        <w:t>Percentage of collateral to the collateral loan</w:t>
      </w:r>
    </w:p>
    <w:p w14:paraId="19C64709" w14:textId="15D1DAFF" w:rsidR="00CF56C8" w:rsidRDefault="00CF56C8" w:rsidP="00CF56C8">
      <w:pPr>
        <w:jc w:val="both"/>
        <w:rPr>
          <w:sz w:val="22"/>
          <w:szCs w:val="22"/>
        </w:rPr>
      </w:pPr>
    </w:p>
    <w:p w14:paraId="4477BCBE" w14:textId="195F0202" w:rsidR="00CF56C8" w:rsidRPr="00CF56C8" w:rsidRDefault="00CF56C8" w:rsidP="00CF56C8">
      <w:pPr>
        <w:jc w:val="both"/>
        <w:rPr>
          <w:sz w:val="22"/>
          <w:szCs w:val="22"/>
        </w:rPr>
      </w:pPr>
      <w:r>
        <w:rPr>
          <w:sz w:val="22"/>
          <w:szCs w:val="22"/>
        </w:rPr>
        <w:t>With the exposure, specific question</w:t>
      </w:r>
      <w:r w:rsidR="004A2E54">
        <w:rPr>
          <w:sz w:val="22"/>
          <w:szCs w:val="22"/>
        </w:rPr>
        <w:t xml:space="preserve">s were asked regarding the allocation of collateral loans backed by mortgage loans (as those have an interim process through the existing SSAP No. 48 BA underlying mortgage loan lines) as well as </w:t>
      </w:r>
      <w:r w:rsidR="00176818">
        <w:rPr>
          <w:sz w:val="22"/>
          <w:szCs w:val="22"/>
        </w:rPr>
        <w:t xml:space="preserve">whether </w:t>
      </w:r>
      <w:r w:rsidR="00DE6877">
        <w:rPr>
          <w:sz w:val="22"/>
          <w:szCs w:val="22"/>
        </w:rPr>
        <w:t xml:space="preserve">additional reporting lines are necessary for RBC assessment purposes. </w:t>
      </w:r>
    </w:p>
    <w:p w14:paraId="092CB391" w14:textId="77777777" w:rsidR="001B729E" w:rsidRPr="00AE20A6" w:rsidRDefault="001B729E" w:rsidP="001B729E">
      <w:pPr>
        <w:pStyle w:val="BodyTextIndent"/>
        <w:ind w:left="0" w:firstLine="0"/>
        <w:jc w:val="both"/>
        <w:rPr>
          <w:b/>
          <w:bCs/>
          <w:sz w:val="22"/>
          <w:szCs w:val="22"/>
        </w:rPr>
      </w:pPr>
    </w:p>
    <w:p w14:paraId="12F17D2C" w14:textId="3EB3916F" w:rsidR="001B729E" w:rsidRPr="004F668E" w:rsidRDefault="001B729E" w:rsidP="001B729E">
      <w:pPr>
        <w:pStyle w:val="paragraph"/>
        <w:keepNext/>
        <w:spacing w:before="0" w:beforeAutospacing="0" w:after="0" w:afterAutospacing="0"/>
        <w:jc w:val="both"/>
        <w:textAlignment w:val="baseline"/>
        <w:rPr>
          <w:bCs/>
          <w:i/>
          <w:sz w:val="22"/>
          <w:szCs w:val="22"/>
          <w:u w:val="single"/>
        </w:rPr>
      </w:pPr>
      <w:r w:rsidRPr="004F668E">
        <w:rPr>
          <w:bCs/>
          <w:i/>
          <w:sz w:val="22"/>
          <w:szCs w:val="22"/>
          <w:u w:val="single"/>
        </w:rPr>
        <w:t>Interested Parties’ Comments</w:t>
      </w:r>
      <w:r w:rsidR="00831DCC">
        <w:rPr>
          <w:bCs/>
          <w:i/>
          <w:sz w:val="22"/>
          <w:szCs w:val="22"/>
          <w:u w:val="single"/>
        </w:rPr>
        <w:t xml:space="preserve"> - SAPWG</w:t>
      </w:r>
      <w:r w:rsidRPr="004F668E">
        <w:rPr>
          <w:bCs/>
          <w:i/>
          <w:sz w:val="22"/>
          <w:szCs w:val="22"/>
          <w:u w:val="single"/>
        </w:rPr>
        <w:t>:</w:t>
      </w:r>
    </w:p>
    <w:p w14:paraId="44477919" w14:textId="77777777" w:rsidR="00831DCC" w:rsidRPr="00831DCC" w:rsidRDefault="00831DCC" w:rsidP="00831DCC">
      <w:pPr>
        <w:jc w:val="both"/>
        <w:rPr>
          <w:sz w:val="22"/>
          <w:szCs w:val="22"/>
        </w:rPr>
      </w:pPr>
      <w:r w:rsidRPr="00831DCC">
        <w:rPr>
          <w:rFonts w:asciiTheme="majorBidi" w:hAnsiTheme="majorBidi" w:cstheme="majorBidi"/>
          <w:color w:val="000000" w:themeColor="text1"/>
          <w:sz w:val="22"/>
          <w:szCs w:val="22"/>
        </w:rPr>
        <w:t xml:space="preserve">Interested parties have responded (responses are in </w:t>
      </w:r>
      <w:r w:rsidRPr="00831DCC">
        <w:rPr>
          <w:rFonts w:asciiTheme="majorBidi" w:hAnsiTheme="majorBidi" w:cstheme="majorBidi"/>
          <w:i/>
          <w:iCs/>
          <w:color w:val="000000" w:themeColor="text1"/>
          <w:sz w:val="22"/>
          <w:szCs w:val="22"/>
        </w:rPr>
        <w:t>italics</w:t>
      </w:r>
      <w:r w:rsidRPr="00831DCC">
        <w:rPr>
          <w:rFonts w:asciiTheme="majorBidi" w:hAnsiTheme="majorBidi" w:cstheme="majorBidi"/>
          <w:color w:val="000000" w:themeColor="text1"/>
          <w:sz w:val="22"/>
          <w:szCs w:val="22"/>
        </w:rPr>
        <w:t xml:space="preserve">) to the </w:t>
      </w:r>
      <w:r w:rsidRPr="00831DCC">
        <w:rPr>
          <w:sz w:val="22"/>
          <w:szCs w:val="22"/>
        </w:rPr>
        <w:t xml:space="preserve">following elements for which feedback was requested during the exposure: </w:t>
      </w:r>
    </w:p>
    <w:p w14:paraId="04FD82D6" w14:textId="77777777" w:rsidR="00831DCC" w:rsidRPr="00831DCC" w:rsidRDefault="00831DCC" w:rsidP="00831DCC">
      <w:pPr>
        <w:jc w:val="both"/>
        <w:rPr>
          <w:sz w:val="22"/>
          <w:szCs w:val="22"/>
        </w:rPr>
      </w:pPr>
    </w:p>
    <w:p w14:paraId="0C90FB8D" w14:textId="77777777" w:rsidR="00831DCC" w:rsidRDefault="00831DCC" w:rsidP="003C3ED4">
      <w:pPr>
        <w:pStyle w:val="ListParagraph"/>
        <w:numPr>
          <w:ilvl w:val="0"/>
          <w:numId w:val="23"/>
        </w:numPr>
        <w:jc w:val="both"/>
        <w:rPr>
          <w:sz w:val="22"/>
          <w:szCs w:val="22"/>
        </w:rPr>
      </w:pPr>
      <w:r w:rsidRPr="00831DCC">
        <w:rPr>
          <w:sz w:val="22"/>
          <w:szCs w:val="22"/>
        </w:rPr>
        <w:t>Should collateral loans backed by mortgage loans be included in the new collateral loan category, or should those continue to flow through the “Investments with the Underlying Characteristics of Mortgage Loans” permitted during the interim as the long-term resolution?</w:t>
      </w:r>
    </w:p>
    <w:p w14:paraId="383328E0" w14:textId="77777777" w:rsidR="0035736B" w:rsidRPr="00831DCC" w:rsidRDefault="0035736B" w:rsidP="0035736B">
      <w:pPr>
        <w:pStyle w:val="ListParagraph"/>
        <w:ind w:left="360"/>
        <w:jc w:val="both"/>
        <w:rPr>
          <w:sz w:val="22"/>
          <w:szCs w:val="22"/>
        </w:rPr>
      </w:pPr>
    </w:p>
    <w:p w14:paraId="310EFF5B" w14:textId="77777777" w:rsidR="00831DCC" w:rsidRPr="00831DCC" w:rsidRDefault="00831DCC" w:rsidP="00831DCC">
      <w:pPr>
        <w:pStyle w:val="ListParagraph"/>
        <w:ind w:left="360"/>
        <w:jc w:val="both"/>
        <w:rPr>
          <w:i/>
          <w:iCs/>
          <w:color w:val="000000" w:themeColor="text1"/>
          <w:sz w:val="22"/>
          <w:szCs w:val="22"/>
        </w:rPr>
      </w:pPr>
      <w:r w:rsidRPr="00831DCC">
        <w:rPr>
          <w:i/>
          <w:iCs/>
          <w:color w:val="000000" w:themeColor="text1"/>
          <w:sz w:val="22"/>
          <w:szCs w:val="22"/>
        </w:rPr>
        <w:t>Interested parties believe the ‘Collateral Loans – Backed by Mortgage Loans’ Schedule BA subcategory should continue to flow through the “Investments with the Underlying Characteristics of Mortgage Loans” AVR category until a permanent solution is identified.</w:t>
      </w:r>
    </w:p>
    <w:p w14:paraId="27670334" w14:textId="77777777" w:rsidR="00831DCC" w:rsidRPr="00831DCC" w:rsidRDefault="00831DCC" w:rsidP="00831DCC">
      <w:pPr>
        <w:pStyle w:val="ListParagraph"/>
        <w:jc w:val="both"/>
        <w:rPr>
          <w:sz w:val="22"/>
          <w:szCs w:val="22"/>
        </w:rPr>
      </w:pPr>
    </w:p>
    <w:p w14:paraId="35F29DC2" w14:textId="77777777" w:rsidR="00831DCC" w:rsidRPr="00831DCC" w:rsidRDefault="00831DCC" w:rsidP="00831DCC">
      <w:pPr>
        <w:pStyle w:val="ListParagraph"/>
        <w:ind w:left="360"/>
        <w:jc w:val="both"/>
        <w:rPr>
          <w:rFonts w:eastAsia="Times New Roman"/>
          <w:sz w:val="22"/>
          <w:szCs w:val="22"/>
        </w:rPr>
      </w:pPr>
      <w:r w:rsidRPr="00831DCC">
        <w:rPr>
          <w:sz w:val="22"/>
          <w:szCs w:val="22"/>
        </w:rPr>
        <w:t xml:space="preserve">If captured in the new collateral loan AVR category, to what extent should the underlying characteristic lines detailing quality / past due / foreclosure status (AVR lines 38-64) be duplicated? </w:t>
      </w:r>
    </w:p>
    <w:p w14:paraId="379AFA56" w14:textId="77777777" w:rsidR="00831DCC" w:rsidRPr="00831DCC" w:rsidRDefault="00831DCC" w:rsidP="00831DCC">
      <w:pPr>
        <w:pStyle w:val="ListParagraph"/>
        <w:ind w:left="0"/>
        <w:jc w:val="both"/>
        <w:rPr>
          <w:color w:val="FF0000"/>
          <w:sz w:val="22"/>
          <w:szCs w:val="22"/>
        </w:rPr>
      </w:pPr>
    </w:p>
    <w:p w14:paraId="4F828D6F" w14:textId="77777777" w:rsidR="00831DCC" w:rsidRDefault="00831DCC" w:rsidP="00831DCC">
      <w:pPr>
        <w:pStyle w:val="ListParagraph"/>
        <w:ind w:left="360"/>
        <w:jc w:val="both"/>
        <w:rPr>
          <w:i/>
          <w:iCs/>
          <w:color w:val="000000" w:themeColor="text1"/>
          <w:sz w:val="22"/>
          <w:szCs w:val="22"/>
        </w:rPr>
      </w:pPr>
      <w:r w:rsidRPr="00831DCC">
        <w:rPr>
          <w:i/>
          <w:iCs/>
          <w:color w:val="000000" w:themeColor="text1"/>
          <w:sz w:val="22"/>
          <w:szCs w:val="22"/>
        </w:rPr>
        <w:t>Interested parties believe there should be just 1 category in AVR for ‘Collateral Loans – Backed by Mortgage Loans’ and not bifurcate between quality / past due / foreclosure status. The accounting for Collateral Loans will be able to appropriately report the fair value of the underlying collateral.</w:t>
      </w:r>
    </w:p>
    <w:p w14:paraId="556AE78C" w14:textId="77777777" w:rsidR="00FE49D4" w:rsidRPr="00831DCC" w:rsidRDefault="00FE49D4" w:rsidP="00831DCC">
      <w:pPr>
        <w:pStyle w:val="ListParagraph"/>
        <w:ind w:left="360"/>
        <w:jc w:val="both"/>
        <w:rPr>
          <w:i/>
          <w:iCs/>
          <w:color w:val="000000" w:themeColor="text1"/>
          <w:sz w:val="22"/>
          <w:szCs w:val="22"/>
        </w:rPr>
      </w:pPr>
    </w:p>
    <w:p w14:paraId="56974BC4" w14:textId="77777777" w:rsidR="00831DCC" w:rsidRPr="00831DCC" w:rsidRDefault="00831DCC" w:rsidP="003C3ED4">
      <w:pPr>
        <w:pStyle w:val="ListParagraph"/>
        <w:numPr>
          <w:ilvl w:val="0"/>
          <w:numId w:val="23"/>
        </w:numPr>
        <w:jc w:val="both"/>
        <w:rPr>
          <w:sz w:val="22"/>
          <w:szCs w:val="22"/>
        </w:rPr>
      </w:pPr>
      <w:r w:rsidRPr="00831DCC">
        <w:rPr>
          <w:sz w:val="22"/>
          <w:szCs w:val="22"/>
        </w:rPr>
        <w:t xml:space="preserve">What additional reporting lines (breakouts) of the proposed AVR categories are necessary to ensure appropriate look-through for RBC assessment purposes? </w:t>
      </w:r>
    </w:p>
    <w:p w14:paraId="05428A8E" w14:textId="77777777" w:rsidR="00831DCC" w:rsidRPr="00831DCC" w:rsidRDefault="00831DCC" w:rsidP="00831DCC">
      <w:pPr>
        <w:pStyle w:val="ListParagraph"/>
        <w:jc w:val="both"/>
        <w:rPr>
          <w:color w:val="FF0000"/>
          <w:sz w:val="22"/>
          <w:szCs w:val="22"/>
        </w:rPr>
      </w:pPr>
    </w:p>
    <w:p w14:paraId="64CA0FB9" w14:textId="77777777" w:rsidR="00831DCC" w:rsidRPr="00831DCC" w:rsidRDefault="00831DCC" w:rsidP="00831DCC">
      <w:pPr>
        <w:pStyle w:val="ListParagraph"/>
        <w:ind w:left="360"/>
        <w:jc w:val="both"/>
        <w:rPr>
          <w:i/>
          <w:iCs/>
          <w:color w:val="000000" w:themeColor="text1"/>
          <w:sz w:val="22"/>
          <w:szCs w:val="22"/>
        </w:rPr>
      </w:pPr>
      <w:r w:rsidRPr="00831DCC">
        <w:rPr>
          <w:i/>
          <w:iCs/>
          <w:color w:val="000000" w:themeColor="text1"/>
          <w:sz w:val="22"/>
          <w:szCs w:val="22"/>
        </w:rPr>
        <w:t>Interested parties believe no changes in the following breakouts are warranted at this time. We will actively engage in the RBC discussions with the appropriate NAIC Working Group on this issue.</w:t>
      </w:r>
    </w:p>
    <w:p w14:paraId="36CA1781" w14:textId="77777777" w:rsidR="00831DCC" w:rsidRPr="00831DCC" w:rsidRDefault="00831DCC" w:rsidP="00831DCC">
      <w:pPr>
        <w:jc w:val="both"/>
        <w:rPr>
          <w:rFonts w:eastAsiaTheme="minorHAnsi"/>
          <w:sz w:val="22"/>
          <w:szCs w:val="22"/>
        </w:rPr>
      </w:pPr>
    </w:p>
    <w:p w14:paraId="01F48DE7" w14:textId="77777777" w:rsidR="00831DCC" w:rsidRPr="00831DCC" w:rsidRDefault="00831DCC" w:rsidP="00831DCC">
      <w:pPr>
        <w:jc w:val="both"/>
        <w:rPr>
          <w:sz w:val="22"/>
          <w:szCs w:val="22"/>
        </w:rPr>
      </w:pPr>
      <w:r w:rsidRPr="00831DCC">
        <w:rPr>
          <w:sz w:val="22"/>
          <w:szCs w:val="22"/>
        </w:rPr>
        <w:t>As it relates to the corresponding Blanks Working Group exposure 2024-19BWG, we have requested a re-exposure / deferral to address this item which was exposed for the first time. Our question to the Working Group is: should Ref #2023-28 also be re-exposed / deferred to align these 2 items?</w:t>
      </w:r>
    </w:p>
    <w:p w14:paraId="63B306EE" w14:textId="77777777" w:rsidR="0056146D" w:rsidRDefault="0056146D" w:rsidP="00FE6819">
      <w:pPr>
        <w:pStyle w:val="paragraph"/>
        <w:keepNext/>
        <w:spacing w:before="0" w:beforeAutospacing="0" w:after="0" w:afterAutospacing="0"/>
        <w:jc w:val="both"/>
        <w:textAlignment w:val="baseline"/>
        <w:rPr>
          <w:bCs/>
          <w:i/>
          <w:sz w:val="22"/>
          <w:szCs w:val="22"/>
          <w:u w:val="single"/>
        </w:rPr>
      </w:pPr>
    </w:p>
    <w:p w14:paraId="5C4BF087" w14:textId="3F02A64F" w:rsidR="00FE6819" w:rsidRDefault="00FE6819" w:rsidP="00FE6819">
      <w:pPr>
        <w:pStyle w:val="paragraph"/>
        <w:keepNext/>
        <w:spacing w:before="0" w:beforeAutospacing="0" w:after="0" w:afterAutospacing="0"/>
        <w:jc w:val="both"/>
        <w:textAlignment w:val="baseline"/>
        <w:rPr>
          <w:bCs/>
          <w:i/>
          <w:sz w:val="22"/>
          <w:szCs w:val="22"/>
          <w:u w:val="single"/>
        </w:rPr>
      </w:pPr>
      <w:r w:rsidRPr="004F668E">
        <w:rPr>
          <w:bCs/>
          <w:i/>
          <w:sz w:val="22"/>
          <w:szCs w:val="22"/>
          <w:u w:val="single"/>
        </w:rPr>
        <w:t>Interested Parties’ Comments</w:t>
      </w:r>
      <w:r>
        <w:rPr>
          <w:bCs/>
          <w:i/>
          <w:sz w:val="22"/>
          <w:szCs w:val="22"/>
          <w:u w:val="single"/>
        </w:rPr>
        <w:t xml:space="preserve"> </w:t>
      </w:r>
      <w:r w:rsidR="008347CD">
        <w:rPr>
          <w:bCs/>
          <w:i/>
          <w:sz w:val="22"/>
          <w:szCs w:val="22"/>
          <w:u w:val="single"/>
        </w:rPr>
        <w:t>–</w:t>
      </w:r>
      <w:r>
        <w:rPr>
          <w:bCs/>
          <w:i/>
          <w:sz w:val="22"/>
          <w:szCs w:val="22"/>
          <w:u w:val="single"/>
        </w:rPr>
        <w:t xml:space="preserve"> </w:t>
      </w:r>
      <w:r w:rsidR="008347CD">
        <w:rPr>
          <w:bCs/>
          <w:i/>
          <w:sz w:val="22"/>
          <w:szCs w:val="22"/>
          <w:u w:val="single"/>
        </w:rPr>
        <w:t>Blanks (E) Working Group</w:t>
      </w:r>
      <w:r w:rsidRPr="004F668E">
        <w:rPr>
          <w:bCs/>
          <w:i/>
          <w:sz w:val="22"/>
          <w:szCs w:val="22"/>
          <w:u w:val="single"/>
        </w:rPr>
        <w:t>:</w:t>
      </w:r>
    </w:p>
    <w:p w14:paraId="1268DF51" w14:textId="77777777" w:rsidR="00FE6819" w:rsidRDefault="00FE6819" w:rsidP="001B729E">
      <w:pPr>
        <w:widowControl w:val="0"/>
        <w:jc w:val="both"/>
        <w:rPr>
          <w:sz w:val="22"/>
          <w:szCs w:val="22"/>
          <w:highlight w:val="yellow"/>
        </w:rPr>
      </w:pPr>
    </w:p>
    <w:p w14:paraId="39B4010A" w14:textId="07521C4F" w:rsidR="00881947" w:rsidRPr="00881947" w:rsidRDefault="00881947" w:rsidP="00881947">
      <w:pPr>
        <w:widowControl w:val="0"/>
        <w:jc w:val="both"/>
        <w:rPr>
          <w:sz w:val="22"/>
          <w:szCs w:val="22"/>
        </w:rPr>
      </w:pPr>
      <w:r w:rsidRPr="00881947">
        <w:rPr>
          <w:b/>
          <w:bCs/>
          <w:sz w:val="22"/>
          <w:szCs w:val="22"/>
          <w:u w:val="single"/>
        </w:rPr>
        <w:t>2024-19BWG</w:t>
      </w:r>
      <w:r w:rsidRPr="00881947">
        <w:rPr>
          <w:sz w:val="22"/>
          <w:szCs w:val="22"/>
        </w:rPr>
        <w:t> </w:t>
      </w:r>
      <w:r w:rsidR="00A64680">
        <w:rPr>
          <w:sz w:val="22"/>
          <w:szCs w:val="22"/>
        </w:rPr>
        <w:t xml:space="preserve">- </w:t>
      </w:r>
      <w:r w:rsidRPr="00881947">
        <w:rPr>
          <w:sz w:val="22"/>
          <w:szCs w:val="22"/>
        </w:rPr>
        <w:t>Update Schedule BA line categories and instructions for the expansion of collateral loans. Add two electronic-only columns on Schedule BA, Part 1 for reporting fair value of collateral backing and the percentage of the collateral.  Update the Assets Valuation Reserve instructions and blank for the added collateral loan lines. This is sponsored by SAPWG Ref #2023-28 (</w:t>
      </w:r>
      <w:r w:rsidRPr="00881947">
        <w:rPr>
          <w:i/>
          <w:iCs/>
          <w:sz w:val="22"/>
          <w:szCs w:val="22"/>
        </w:rPr>
        <w:t>Collateral Loan Reporting</w:t>
      </w:r>
      <w:r w:rsidRPr="00881947">
        <w:rPr>
          <w:sz w:val="22"/>
          <w:szCs w:val="22"/>
        </w:rPr>
        <w:t>). Anticipated effective date is Annual 2025 / Quarterly 2026.</w:t>
      </w:r>
    </w:p>
    <w:p w14:paraId="4998A563" w14:textId="77777777" w:rsidR="00881947" w:rsidRPr="00881947" w:rsidRDefault="00881947" w:rsidP="00881947">
      <w:pPr>
        <w:widowControl w:val="0"/>
        <w:jc w:val="both"/>
        <w:rPr>
          <w:sz w:val="22"/>
          <w:szCs w:val="22"/>
        </w:rPr>
      </w:pPr>
    </w:p>
    <w:p w14:paraId="367AE5BC" w14:textId="77777777" w:rsidR="00881947" w:rsidRPr="00881947" w:rsidRDefault="00881947" w:rsidP="00881947">
      <w:pPr>
        <w:widowControl w:val="0"/>
        <w:jc w:val="both"/>
        <w:rPr>
          <w:sz w:val="22"/>
          <w:szCs w:val="22"/>
        </w:rPr>
      </w:pPr>
      <w:r w:rsidRPr="00881947">
        <w:rPr>
          <w:sz w:val="22"/>
          <w:szCs w:val="22"/>
        </w:rPr>
        <w:t>Overall, IPs are supportive of regulator efforts to increase transparency and consistency of collateral loan reporting.</w:t>
      </w:r>
    </w:p>
    <w:p w14:paraId="23CC33FE" w14:textId="77777777" w:rsidR="00881947" w:rsidRPr="00881947" w:rsidRDefault="00881947" w:rsidP="00881947">
      <w:pPr>
        <w:widowControl w:val="0"/>
        <w:jc w:val="both"/>
        <w:rPr>
          <w:sz w:val="22"/>
          <w:szCs w:val="22"/>
        </w:rPr>
      </w:pPr>
    </w:p>
    <w:p w14:paraId="6BF350D1" w14:textId="77777777" w:rsidR="00881947" w:rsidRPr="00881947" w:rsidRDefault="00881947" w:rsidP="00881947">
      <w:pPr>
        <w:widowControl w:val="0"/>
        <w:jc w:val="both"/>
        <w:rPr>
          <w:sz w:val="22"/>
          <w:szCs w:val="22"/>
        </w:rPr>
      </w:pPr>
      <w:r w:rsidRPr="00881947">
        <w:rPr>
          <w:sz w:val="22"/>
          <w:szCs w:val="22"/>
        </w:rPr>
        <w:t xml:space="preserve">As it relates to mapping to RBC, the interim solution as adopted by CATF #2024-15-L states that for collateral loans backed by mortgage loans should be considered Schedule BA Mortgages.  As such, IPs suggest keeping it ‘as </w:t>
      </w:r>
      <w:proofErr w:type="gramStart"/>
      <w:r w:rsidRPr="00881947">
        <w:rPr>
          <w:sz w:val="22"/>
          <w:szCs w:val="22"/>
        </w:rPr>
        <w:t>is’</w:t>
      </w:r>
      <w:proofErr w:type="gramEnd"/>
      <w:r w:rsidRPr="00881947">
        <w:rPr>
          <w:sz w:val="22"/>
          <w:szCs w:val="22"/>
        </w:rPr>
        <w:t xml:space="preserve"> until a permanent solution is adopted.</w:t>
      </w:r>
    </w:p>
    <w:p w14:paraId="70704EF2" w14:textId="77777777" w:rsidR="00881947" w:rsidRPr="00881947" w:rsidRDefault="00881947" w:rsidP="00881947">
      <w:pPr>
        <w:widowControl w:val="0"/>
        <w:jc w:val="both"/>
        <w:rPr>
          <w:sz w:val="22"/>
          <w:szCs w:val="22"/>
        </w:rPr>
      </w:pPr>
    </w:p>
    <w:p w14:paraId="1F917ED8" w14:textId="77777777" w:rsidR="00881947" w:rsidRPr="00881947" w:rsidRDefault="00881947" w:rsidP="00881947">
      <w:pPr>
        <w:widowControl w:val="0"/>
        <w:jc w:val="both"/>
        <w:rPr>
          <w:sz w:val="22"/>
          <w:szCs w:val="22"/>
        </w:rPr>
      </w:pPr>
      <w:r w:rsidRPr="00881947">
        <w:rPr>
          <w:sz w:val="22"/>
          <w:szCs w:val="22"/>
        </w:rPr>
        <w:t xml:space="preserve">After changes to the Schedule BA Collateral Loan categories are final, IPs ask that consideration be given to either aligning Annual Statement Footnote 5S with Schedule BA Collateral Loan categories or </w:t>
      </w:r>
      <w:proofErr w:type="gramStart"/>
      <w:r w:rsidRPr="00881947">
        <w:rPr>
          <w:sz w:val="22"/>
          <w:szCs w:val="22"/>
        </w:rPr>
        <w:t>delete</w:t>
      </w:r>
      <w:proofErr w:type="gramEnd"/>
      <w:r w:rsidRPr="00881947">
        <w:rPr>
          <w:sz w:val="22"/>
          <w:szCs w:val="22"/>
        </w:rPr>
        <w:t xml:space="preserve"> Annual Statement Footnote 5S as it is interpreted to be redundant with the changes to Schedule BA Collateral Loan categories. This would facilitate accounting systems reporting collateral loans consistently.</w:t>
      </w:r>
    </w:p>
    <w:p w14:paraId="2BBBF1B9" w14:textId="77777777" w:rsidR="00881947" w:rsidRPr="00881947" w:rsidRDefault="00881947" w:rsidP="00881947">
      <w:pPr>
        <w:widowControl w:val="0"/>
        <w:jc w:val="both"/>
        <w:rPr>
          <w:sz w:val="22"/>
          <w:szCs w:val="22"/>
        </w:rPr>
      </w:pPr>
    </w:p>
    <w:p w14:paraId="64350419" w14:textId="77777777" w:rsidR="00881947" w:rsidRPr="00881947" w:rsidRDefault="00881947" w:rsidP="00881947">
      <w:pPr>
        <w:widowControl w:val="0"/>
        <w:jc w:val="both"/>
        <w:rPr>
          <w:sz w:val="22"/>
          <w:szCs w:val="22"/>
        </w:rPr>
      </w:pPr>
      <w:r w:rsidRPr="00881947">
        <w:rPr>
          <w:sz w:val="22"/>
          <w:szCs w:val="22"/>
        </w:rPr>
        <w:t>IPs suggest the following technical edits to the proposal:</w:t>
      </w:r>
    </w:p>
    <w:p w14:paraId="60EB0E45" w14:textId="77777777" w:rsidR="00881947" w:rsidRPr="00881947" w:rsidRDefault="00881947" w:rsidP="00881947">
      <w:pPr>
        <w:widowControl w:val="0"/>
        <w:jc w:val="both"/>
        <w:rPr>
          <w:sz w:val="22"/>
          <w:szCs w:val="22"/>
        </w:rPr>
      </w:pPr>
    </w:p>
    <w:p w14:paraId="348F4914" w14:textId="77777777" w:rsidR="00881947" w:rsidRPr="00881947" w:rsidRDefault="00881947" w:rsidP="00881947">
      <w:pPr>
        <w:widowControl w:val="0"/>
        <w:jc w:val="both"/>
        <w:rPr>
          <w:sz w:val="22"/>
          <w:szCs w:val="22"/>
        </w:rPr>
      </w:pPr>
      <w:r w:rsidRPr="00881947">
        <w:rPr>
          <w:sz w:val="22"/>
          <w:szCs w:val="22"/>
        </w:rPr>
        <w:t>For AVR Blanks Schedule - Equity Component:</w:t>
      </w:r>
    </w:p>
    <w:p w14:paraId="77F36033" w14:textId="0C394C62" w:rsidR="00881947" w:rsidRPr="00881947" w:rsidRDefault="00881947" w:rsidP="003C3ED4">
      <w:pPr>
        <w:widowControl w:val="0"/>
        <w:numPr>
          <w:ilvl w:val="0"/>
          <w:numId w:val="24"/>
        </w:numPr>
        <w:jc w:val="both"/>
        <w:rPr>
          <w:sz w:val="22"/>
          <w:szCs w:val="22"/>
        </w:rPr>
      </w:pPr>
      <w:r w:rsidRPr="00881947">
        <w:rPr>
          <w:sz w:val="22"/>
          <w:szCs w:val="22"/>
        </w:rPr>
        <w:t xml:space="preserve">insertion of XXX into columns 2 and 3 for lines 93-105 </w:t>
      </w:r>
    </w:p>
    <w:p w14:paraId="4EBE7FDC" w14:textId="0D341542" w:rsidR="00881947" w:rsidRPr="00881947" w:rsidRDefault="00881947" w:rsidP="003C3ED4">
      <w:pPr>
        <w:widowControl w:val="0"/>
        <w:numPr>
          <w:ilvl w:val="0"/>
          <w:numId w:val="24"/>
        </w:numPr>
        <w:jc w:val="both"/>
        <w:rPr>
          <w:sz w:val="22"/>
          <w:szCs w:val="22"/>
        </w:rPr>
      </w:pPr>
      <w:r w:rsidRPr="00881947">
        <w:rPr>
          <w:sz w:val="22"/>
          <w:szCs w:val="22"/>
        </w:rPr>
        <w:t>clarification on whether these new lines will be inserted before or after the 2023-12BWG adoption which modifies the AVR schedule for the insertion of Surplus Notes and Capital Notes lines, effective 1</w:t>
      </w:r>
      <w:r w:rsidRPr="00881947">
        <w:rPr>
          <w:sz w:val="22"/>
          <w:szCs w:val="22"/>
          <w:vertAlign w:val="superscript"/>
        </w:rPr>
        <w:t>st</w:t>
      </w:r>
      <w:r w:rsidRPr="00881947">
        <w:rPr>
          <w:sz w:val="22"/>
          <w:szCs w:val="22"/>
        </w:rPr>
        <w:t xml:space="preserve"> Quarter 2025 – These lines will be after the Surplus Notes and Capital Notes lines. </w:t>
      </w:r>
    </w:p>
    <w:p w14:paraId="7D3BF428" w14:textId="22204DA9" w:rsidR="00881947" w:rsidRPr="00881947" w:rsidRDefault="00881947" w:rsidP="003C3ED4">
      <w:pPr>
        <w:widowControl w:val="0"/>
        <w:numPr>
          <w:ilvl w:val="0"/>
          <w:numId w:val="24"/>
        </w:numPr>
        <w:jc w:val="both"/>
        <w:rPr>
          <w:sz w:val="22"/>
          <w:szCs w:val="22"/>
        </w:rPr>
      </w:pPr>
      <w:r w:rsidRPr="00881947">
        <w:rPr>
          <w:sz w:val="22"/>
          <w:szCs w:val="22"/>
        </w:rPr>
        <w:t>clarification if this proposal should be using the new line names adopted by 2024-11BWG (</w:t>
      </w:r>
      <w:r w:rsidRPr="00881947">
        <w:rPr>
          <w:i/>
          <w:iCs/>
          <w:sz w:val="22"/>
          <w:szCs w:val="22"/>
        </w:rPr>
        <w:t>Investment in Tax Credit Structures</w:t>
      </w:r>
      <w:r w:rsidRPr="00881947">
        <w:rPr>
          <w:sz w:val="22"/>
          <w:szCs w:val="22"/>
        </w:rPr>
        <w:t xml:space="preserve">) </w:t>
      </w:r>
    </w:p>
    <w:p w14:paraId="0012AF8D" w14:textId="77777777" w:rsidR="00881947" w:rsidRPr="00881947" w:rsidRDefault="00881947" w:rsidP="00881947">
      <w:pPr>
        <w:widowControl w:val="0"/>
        <w:jc w:val="both"/>
        <w:rPr>
          <w:sz w:val="22"/>
          <w:szCs w:val="22"/>
        </w:rPr>
      </w:pPr>
    </w:p>
    <w:p w14:paraId="67E56200" w14:textId="735D8229" w:rsidR="00881947" w:rsidRPr="00881947" w:rsidRDefault="00881947" w:rsidP="00881947">
      <w:pPr>
        <w:widowControl w:val="0"/>
        <w:jc w:val="both"/>
        <w:rPr>
          <w:sz w:val="22"/>
          <w:szCs w:val="22"/>
        </w:rPr>
      </w:pPr>
      <w:bookmarkStart w:id="0" w:name="_Hlk189738021"/>
      <w:r w:rsidRPr="00881947">
        <w:rPr>
          <w:sz w:val="22"/>
          <w:szCs w:val="22"/>
        </w:rPr>
        <w:t>For AVR Instructions, IPs suggest updates are needed to the line references for Lines 7, 9, and 10 on the front page of AVR as it relates to the Other Invested Asset total line on the Equity Component.</w:t>
      </w:r>
    </w:p>
    <w:bookmarkEnd w:id="0"/>
    <w:p w14:paraId="65ED9987" w14:textId="77777777" w:rsidR="00881947" w:rsidRPr="00881947" w:rsidRDefault="00881947" w:rsidP="00881947">
      <w:pPr>
        <w:widowControl w:val="0"/>
        <w:jc w:val="both"/>
        <w:rPr>
          <w:sz w:val="22"/>
          <w:szCs w:val="22"/>
        </w:rPr>
      </w:pPr>
    </w:p>
    <w:p w14:paraId="6727BD5C" w14:textId="4C500736" w:rsidR="00881947" w:rsidRPr="00881947" w:rsidRDefault="00881947" w:rsidP="00881947">
      <w:pPr>
        <w:widowControl w:val="0"/>
        <w:jc w:val="both"/>
        <w:rPr>
          <w:sz w:val="22"/>
          <w:szCs w:val="22"/>
        </w:rPr>
      </w:pPr>
      <w:r w:rsidRPr="00881947">
        <w:rPr>
          <w:sz w:val="22"/>
          <w:szCs w:val="22"/>
        </w:rPr>
        <w:t xml:space="preserve">In the instructions for the ‘Backed by Debt </w:t>
      </w:r>
      <w:proofErr w:type="gramStart"/>
      <w:r w:rsidRPr="00881947">
        <w:rPr>
          <w:sz w:val="22"/>
          <w:szCs w:val="22"/>
        </w:rPr>
        <w:t>Securities’</w:t>
      </w:r>
      <w:proofErr w:type="gramEnd"/>
      <w:r w:rsidRPr="00881947">
        <w:rPr>
          <w:sz w:val="22"/>
          <w:szCs w:val="22"/>
        </w:rPr>
        <w:t xml:space="preserve"> subcategory, the SSAP No. 26 description should be ‘Bonds’ and not ‘Issuer Credit Obligations’. </w:t>
      </w:r>
    </w:p>
    <w:p w14:paraId="7A987325" w14:textId="77777777" w:rsidR="00881947" w:rsidRPr="00881947" w:rsidRDefault="00881947" w:rsidP="00881947">
      <w:pPr>
        <w:widowControl w:val="0"/>
        <w:jc w:val="both"/>
        <w:rPr>
          <w:sz w:val="22"/>
          <w:szCs w:val="22"/>
        </w:rPr>
      </w:pPr>
    </w:p>
    <w:p w14:paraId="458654E4" w14:textId="77777777" w:rsidR="00881947" w:rsidRPr="00881947" w:rsidRDefault="00881947" w:rsidP="00881947">
      <w:pPr>
        <w:widowControl w:val="0"/>
        <w:jc w:val="both"/>
        <w:rPr>
          <w:sz w:val="22"/>
          <w:szCs w:val="22"/>
        </w:rPr>
      </w:pPr>
      <w:r w:rsidRPr="00881947">
        <w:rPr>
          <w:sz w:val="22"/>
          <w:szCs w:val="22"/>
        </w:rPr>
        <w:t xml:space="preserve">Suggest adding some clarifying language in the instructions for the Backed by Mortgage Loans category to include SSAP No. 83 as follows: Backed by Mortgage Loans – collateral loans backed by mortgage loans that would be in scope of SSAP No. 37—Mortgage Loans </w:t>
      </w:r>
      <w:r w:rsidRPr="00881947">
        <w:rPr>
          <w:sz w:val="22"/>
          <w:szCs w:val="22"/>
          <w:u w:val="single"/>
        </w:rPr>
        <w:t>or SSAP No. 83—Mezzanine Real Estate Loans</w:t>
      </w:r>
      <w:r w:rsidRPr="00881947">
        <w:rPr>
          <w:sz w:val="22"/>
          <w:szCs w:val="22"/>
        </w:rPr>
        <w:t xml:space="preserve"> if held directly.</w:t>
      </w:r>
    </w:p>
    <w:p w14:paraId="4D7391CF" w14:textId="77777777" w:rsidR="00881947" w:rsidRPr="00881947" w:rsidRDefault="00881947" w:rsidP="00881947">
      <w:pPr>
        <w:widowControl w:val="0"/>
        <w:jc w:val="both"/>
        <w:rPr>
          <w:sz w:val="22"/>
          <w:szCs w:val="22"/>
        </w:rPr>
      </w:pPr>
    </w:p>
    <w:p w14:paraId="65AD8A03" w14:textId="77777777" w:rsidR="00881947" w:rsidRPr="00881947" w:rsidRDefault="00881947" w:rsidP="00881947">
      <w:pPr>
        <w:widowControl w:val="0"/>
        <w:jc w:val="both"/>
        <w:rPr>
          <w:sz w:val="22"/>
          <w:szCs w:val="22"/>
        </w:rPr>
      </w:pPr>
      <w:r w:rsidRPr="00881947">
        <w:rPr>
          <w:sz w:val="22"/>
          <w:szCs w:val="22"/>
        </w:rPr>
        <w:t xml:space="preserve">IPs suggest creating 3 subcategories under the ‘Non-collateral Loans’ category to better clarify what is in each subcategory and to be consistent with the overall subcategories within Schedule BA: Related Party Loans; Other Unaffiliated Loans; Affiliated Loans. Related Party and Other Unaffiliated would be added into the ‘Unaffiliated’ subtotal and the Affiliated would be included in the ‘Affiliated’ subtotal. The 3 subcategories would be unique to Non-collateral Loans. </w:t>
      </w:r>
    </w:p>
    <w:p w14:paraId="4D9490CC" w14:textId="77777777" w:rsidR="00881947" w:rsidRPr="00881947" w:rsidRDefault="00881947" w:rsidP="00881947">
      <w:pPr>
        <w:widowControl w:val="0"/>
        <w:jc w:val="both"/>
        <w:rPr>
          <w:sz w:val="22"/>
          <w:szCs w:val="22"/>
        </w:rPr>
      </w:pPr>
    </w:p>
    <w:p w14:paraId="5783B7AD" w14:textId="30B6B005" w:rsidR="00881947" w:rsidRPr="00881947" w:rsidRDefault="00881947" w:rsidP="00881947">
      <w:pPr>
        <w:widowControl w:val="0"/>
        <w:jc w:val="both"/>
        <w:rPr>
          <w:sz w:val="22"/>
          <w:szCs w:val="22"/>
        </w:rPr>
      </w:pPr>
      <w:r w:rsidRPr="00881947">
        <w:rPr>
          <w:sz w:val="22"/>
          <w:szCs w:val="22"/>
        </w:rPr>
        <w:t>For consistency within the subcategories under Collateral Loans, IPs suggest renaming ‘Collateral Loans – All Other’ to ‘Backed by Other Collateral Types</w:t>
      </w:r>
      <w:r w:rsidR="00453CE0" w:rsidRPr="00881947">
        <w:rPr>
          <w:sz w:val="22"/>
          <w:szCs w:val="22"/>
        </w:rPr>
        <w:t>.’</w:t>
      </w:r>
    </w:p>
    <w:p w14:paraId="732A5251" w14:textId="77777777" w:rsidR="00881947" w:rsidRPr="00881947" w:rsidRDefault="00881947" w:rsidP="00881947">
      <w:pPr>
        <w:widowControl w:val="0"/>
        <w:jc w:val="both"/>
        <w:rPr>
          <w:sz w:val="22"/>
          <w:szCs w:val="22"/>
        </w:rPr>
      </w:pPr>
    </w:p>
    <w:p w14:paraId="39A4F1E6" w14:textId="77777777" w:rsidR="00881947" w:rsidRPr="00881947" w:rsidRDefault="00881947" w:rsidP="00881947">
      <w:pPr>
        <w:widowControl w:val="0"/>
        <w:jc w:val="both"/>
        <w:rPr>
          <w:sz w:val="22"/>
          <w:szCs w:val="22"/>
        </w:rPr>
      </w:pPr>
      <w:r w:rsidRPr="00881947">
        <w:rPr>
          <w:sz w:val="22"/>
          <w:szCs w:val="22"/>
        </w:rPr>
        <w:t>To clarify what should be included in the ‘Backed by Other Collateral Types’ subcategory, IPs suggest removing the last sentence in the 3</w:t>
      </w:r>
      <w:r w:rsidRPr="00881947">
        <w:rPr>
          <w:sz w:val="22"/>
          <w:szCs w:val="22"/>
          <w:vertAlign w:val="superscript"/>
        </w:rPr>
        <w:t>rd</w:t>
      </w:r>
      <w:r w:rsidRPr="00881947">
        <w:rPr>
          <w:sz w:val="22"/>
          <w:szCs w:val="22"/>
        </w:rPr>
        <w:t xml:space="preserve"> paragraph of the instructions and add the following for enhanced clarity as to what should be included in this subcategory: </w:t>
      </w:r>
      <w:r w:rsidRPr="00881947">
        <w:rPr>
          <w:i/>
          <w:iCs/>
          <w:sz w:val="22"/>
          <w:szCs w:val="22"/>
        </w:rPr>
        <w:t>The Backed by Other Collateral Types subcategory shall include any other collateral which meets the definition of a qualifying invested asset which was not captured elsewhere. All collateral loans secured by collateral that does not qualify as an investment are required to be nonadmitted under SSAP No. 21. If a collateral loan secured by collateral that does not qualify as an investment is admitted, it shall be supported by a prescribed or permitted practice disclosure.</w:t>
      </w:r>
    </w:p>
    <w:p w14:paraId="07E0E3CB" w14:textId="77777777" w:rsidR="00881947" w:rsidRPr="00881947" w:rsidRDefault="00881947" w:rsidP="00881947">
      <w:pPr>
        <w:widowControl w:val="0"/>
        <w:jc w:val="both"/>
        <w:rPr>
          <w:sz w:val="22"/>
          <w:szCs w:val="22"/>
        </w:rPr>
      </w:pPr>
    </w:p>
    <w:p w14:paraId="598F910D" w14:textId="77777777" w:rsidR="00881947" w:rsidRPr="00881947" w:rsidRDefault="00881947" w:rsidP="00881947">
      <w:pPr>
        <w:widowControl w:val="0"/>
        <w:jc w:val="both"/>
        <w:rPr>
          <w:sz w:val="22"/>
          <w:szCs w:val="22"/>
        </w:rPr>
      </w:pPr>
      <w:r w:rsidRPr="00881947">
        <w:rPr>
          <w:sz w:val="22"/>
          <w:szCs w:val="22"/>
        </w:rPr>
        <w:t>For Columns 27 and 28, insert a line “Use only for the ‘Collateral Loans – Reported by Collateral that Secures the Loan’ category.” to clarify that the 2 columns are only to be updated for Collateral Loans.</w:t>
      </w:r>
    </w:p>
    <w:p w14:paraId="73BC834D" w14:textId="77777777" w:rsidR="00881947" w:rsidRPr="00881947" w:rsidRDefault="00881947" w:rsidP="00881947">
      <w:pPr>
        <w:widowControl w:val="0"/>
        <w:jc w:val="both"/>
        <w:rPr>
          <w:sz w:val="22"/>
          <w:szCs w:val="22"/>
        </w:rPr>
      </w:pPr>
    </w:p>
    <w:p w14:paraId="22060A2D" w14:textId="77777777" w:rsidR="00881947" w:rsidRPr="00881947" w:rsidRDefault="00881947" w:rsidP="00881947">
      <w:pPr>
        <w:widowControl w:val="0"/>
        <w:jc w:val="both"/>
        <w:rPr>
          <w:sz w:val="22"/>
          <w:szCs w:val="22"/>
        </w:rPr>
      </w:pPr>
      <w:r w:rsidRPr="00881947">
        <w:rPr>
          <w:sz w:val="22"/>
          <w:szCs w:val="22"/>
        </w:rPr>
        <w:t>Based on the above comments, IPs respectfully request a re-exposure or deferral of this item to further address the proposed changes and related comments.</w:t>
      </w:r>
    </w:p>
    <w:p w14:paraId="74624BCF" w14:textId="77777777" w:rsidR="00881947" w:rsidRPr="00F26FE2" w:rsidRDefault="00881947" w:rsidP="001B729E">
      <w:pPr>
        <w:widowControl w:val="0"/>
        <w:jc w:val="both"/>
        <w:rPr>
          <w:sz w:val="22"/>
          <w:szCs w:val="22"/>
          <w:highlight w:val="yellow"/>
        </w:rPr>
      </w:pPr>
    </w:p>
    <w:p w14:paraId="1C75830F" w14:textId="77777777" w:rsidR="001B729E" w:rsidRPr="00F35CA3" w:rsidRDefault="001B729E" w:rsidP="001B729E">
      <w:pPr>
        <w:pStyle w:val="ListContinue"/>
        <w:keepNext/>
        <w:keepLines/>
        <w:numPr>
          <w:ilvl w:val="0"/>
          <w:numId w:val="0"/>
        </w:numPr>
        <w:spacing w:after="0"/>
        <w:jc w:val="both"/>
        <w:rPr>
          <w:i/>
          <w:kern w:val="32"/>
          <w:sz w:val="22"/>
          <w:szCs w:val="22"/>
          <w:u w:val="single"/>
        </w:rPr>
      </w:pPr>
      <w:r w:rsidRPr="00F35CA3">
        <w:rPr>
          <w:i/>
          <w:kern w:val="32"/>
          <w:sz w:val="22"/>
          <w:szCs w:val="22"/>
          <w:u w:val="single"/>
        </w:rPr>
        <w:t>Recommendation:</w:t>
      </w:r>
    </w:p>
    <w:p w14:paraId="64EF8CEC" w14:textId="7C3B7F11" w:rsidR="001B729E" w:rsidRDefault="001B729E" w:rsidP="0045256C">
      <w:pPr>
        <w:pStyle w:val="BodyText2"/>
        <w:jc w:val="both"/>
        <w:rPr>
          <w:sz w:val="22"/>
          <w:szCs w:val="22"/>
        </w:rPr>
      </w:pPr>
      <w:r w:rsidRPr="003855BB">
        <w:rPr>
          <w:b/>
          <w:bCs/>
          <w:sz w:val="22"/>
          <w:szCs w:val="22"/>
        </w:rPr>
        <w:t xml:space="preserve">NAIC staff recommends that the Working Group </w:t>
      </w:r>
      <w:r>
        <w:rPr>
          <w:b/>
          <w:bCs/>
          <w:sz w:val="22"/>
          <w:szCs w:val="22"/>
        </w:rPr>
        <w:t>adopt</w:t>
      </w:r>
      <w:r w:rsidR="0045256C">
        <w:rPr>
          <w:b/>
          <w:bCs/>
          <w:sz w:val="22"/>
          <w:szCs w:val="22"/>
        </w:rPr>
        <w:t xml:space="preserve"> agenda item 2023-2</w:t>
      </w:r>
      <w:r w:rsidR="00A64680">
        <w:rPr>
          <w:b/>
          <w:bCs/>
          <w:sz w:val="22"/>
          <w:szCs w:val="22"/>
        </w:rPr>
        <w:t xml:space="preserve">8 with the proposed expansion of Schedule BA / AVR reporting lines for collateral loans, with communicated support to the Blanks (E) Working Group on the adoption of </w:t>
      </w:r>
      <w:r w:rsidR="00A64680" w:rsidRPr="00881947">
        <w:rPr>
          <w:b/>
          <w:bCs/>
          <w:sz w:val="22"/>
          <w:szCs w:val="22"/>
        </w:rPr>
        <w:t>2024-19BWG</w:t>
      </w:r>
      <w:r w:rsidR="00F40934">
        <w:rPr>
          <w:b/>
          <w:bCs/>
          <w:sz w:val="22"/>
          <w:szCs w:val="22"/>
        </w:rPr>
        <w:t xml:space="preserve">, with an effective date of Jan. 1, 2026, </w:t>
      </w:r>
      <w:r w:rsidR="00A64680" w:rsidRPr="00A64680">
        <w:rPr>
          <w:b/>
          <w:bCs/>
          <w:sz w:val="22"/>
          <w:szCs w:val="22"/>
        </w:rPr>
        <w:t xml:space="preserve">with </w:t>
      </w:r>
      <w:r w:rsidR="009C703C">
        <w:rPr>
          <w:b/>
          <w:bCs/>
          <w:sz w:val="22"/>
          <w:szCs w:val="22"/>
        </w:rPr>
        <w:t>the inclusion of certain</w:t>
      </w:r>
      <w:r w:rsidR="00A64680" w:rsidRPr="00A64680">
        <w:rPr>
          <w:b/>
          <w:bCs/>
          <w:sz w:val="22"/>
          <w:szCs w:val="22"/>
        </w:rPr>
        <w:t xml:space="preserve"> modifications suggested by interested parties</w:t>
      </w:r>
      <w:r w:rsidR="00A64680">
        <w:rPr>
          <w:sz w:val="22"/>
          <w:szCs w:val="22"/>
        </w:rPr>
        <w:t>.</w:t>
      </w:r>
      <w:r w:rsidR="00B372B2">
        <w:rPr>
          <w:sz w:val="22"/>
          <w:szCs w:val="22"/>
        </w:rPr>
        <w:t xml:space="preserve"> </w:t>
      </w:r>
      <w:r w:rsidR="003135DD">
        <w:rPr>
          <w:sz w:val="22"/>
          <w:szCs w:val="22"/>
        </w:rPr>
        <w:t xml:space="preserve">(The Blanks proposal 2024-19BWG was exposed </w:t>
      </w:r>
      <w:r w:rsidR="00270AEC">
        <w:rPr>
          <w:sz w:val="22"/>
          <w:szCs w:val="22"/>
        </w:rPr>
        <w:t xml:space="preserve">with revisions on March </w:t>
      </w:r>
      <w:r w:rsidR="00ED2723">
        <w:rPr>
          <w:sz w:val="22"/>
          <w:szCs w:val="22"/>
        </w:rPr>
        <w:t>6</w:t>
      </w:r>
      <w:r w:rsidR="00270AEC">
        <w:rPr>
          <w:sz w:val="22"/>
          <w:szCs w:val="22"/>
        </w:rPr>
        <w:t xml:space="preserve"> for a comment period ending </w:t>
      </w:r>
      <w:r w:rsidR="00B7097E">
        <w:rPr>
          <w:sz w:val="22"/>
          <w:szCs w:val="22"/>
        </w:rPr>
        <w:t>April 29</w:t>
      </w:r>
      <w:r w:rsidR="00270AEC">
        <w:rPr>
          <w:sz w:val="22"/>
          <w:szCs w:val="22"/>
        </w:rPr>
        <w:t xml:space="preserve">.) </w:t>
      </w:r>
      <w:r w:rsidR="00F752DC">
        <w:rPr>
          <w:sz w:val="22"/>
          <w:szCs w:val="22"/>
        </w:rPr>
        <w:t xml:space="preserve">Although many of the interested </w:t>
      </w:r>
      <w:r w:rsidR="006644B0">
        <w:rPr>
          <w:sz w:val="22"/>
          <w:szCs w:val="22"/>
        </w:rPr>
        <w:t>parties’</w:t>
      </w:r>
      <w:r w:rsidR="00F752DC">
        <w:rPr>
          <w:sz w:val="22"/>
          <w:szCs w:val="22"/>
        </w:rPr>
        <w:t xml:space="preserve"> proposed blanks changes are supported, it is recommended that the Working Group not </w:t>
      </w:r>
      <w:r w:rsidR="007E7330">
        <w:rPr>
          <w:sz w:val="22"/>
          <w:szCs w:val="22"/>
        </w:rPr>
        <w:t xml:space="preserve">support the deletion of the note disclosure that details collateral loans by investment category. This note disclosure is not duplicative to the Schedule BA reporting lines as it is more granular and separates collateral loans by the distinct type of qualifying collateral. This disclosure is captured in SSAP No. </w:t>
      </w:r>
      <w:r w:rsidR="00510A21">
        <w:rPr>
          <w:sz w:val="22"/>
          <w:szCs w:val="22"/>
        </w:rPr>
        <w:t>21</w:t>
      </w:r>
      <w:r w:rsidR="007E7330">
        <w:rPr>
          <w:sz w:val="22"/>
          <w:szCs w:val="22"/>
        </w:rPr>
        <w:t xml:space="preserve">, and any action to remove the disclosure would need to first be considered as a revision to </w:t>
      </w:r>
      <w:r w:rsidR="008C766E">
        <w:rPr>
          <w:sz w:val="22"/>
          <w:szCs w:val="22"/>
        </w:rPr>
        <w:t xml:space="preserve">that </w:t>
      </w:r>
      <w:r w:rsidR="006644B0">
        <w:rPr>
          <w:sz w:val="22"/>
          <w:szCs w:val="22"/>
        </w:rPr>
        <w:t>SSAP</w:t>
      </w:r>
      <w:r w:rsidR="007E7330">
        <w:rPr>
          <w:sz w:val="22"/>
          <w:szCs w:val="22"/>
        </w:rPr>
        <w:t xml:space="preserve">. </w:t>
      </w:r>
    </w:p>
    <w:p w14:paraId="3D0869E9" w14:textId="77777777" w:rsidR="00F752DC" w:rsidRDefault="00F752DC" w:rsidP="0045256C">
      <w:pPr>
        <w:pStyle w:val="BodyText2"/>
        <w:jc w:val="both"/>
        <w:rPr>
          <w:sz w:val="22"/>
          <w:szCs w:val="22"/>
        </w:rPr>
      </w:pPr>
    </w:p>
    <w:p w14:paraId="5C10C094" w14:textId="62B991D4" w:rsidR="009C703C" w:rsidRDefault="00ED1B7C" w:rsidP="0045256C">
      <w:pPr>
        <w:pStyle w:val="BodyText2"/>
        <w:jc w:val="both"/>
        <w:rPr>
          <w:sz w:val="22"/>
          <w:szCs w:val="22"/>
        </w:rPr>
      </w:pPr>
      <w:r>
        <w:rPr>
          <w:sz w:val="22"/>
          <w:szCs w:val="22"/>
        </w:rPr>
        <w:t xml:space="preserve">The following items are specifically noted for support / modification in the Blanks Proposal: </w:t>
      </w:r>
    </w:p>
    <w:p w14:paraId="50907473" w14:textId="77777777" w:rsidR="00ED1B7C" w:rsidRDefault="00ED1B7C" w:rsidP="0045256C">
      <w:pPr>
        <w:pStyle w:val="BodyText2"/>
        <w:jc w:val="both"/>
        <w:rPr>
          <w:sz w:val="22"/>
          <w:szCs w:val="22"/>
        </w:rPr>
      </w:pPr>
    </w:p>
    <w:p w14:paraId="5F05B6A8" w14:textId="43D035B2" w:rsidR="00ED1B7C" w:rsidRDefault="00C83386" w:rsidP="003C3ED4">
      <w:pPr>
        <w:pStyle w:val="BodyText2"/>
        <w:numPr>
          <w:ilvl w:val="0"/>
          <w:numId w:val="25"/>
        </w:numPr>
        <w:jc w:val="both"/>
        <w:rPr>
          <w:sz w:val="22"/>
          <w:szCs w:val="22"/>
        </w:rPr>
      </w:pPr>
      <w:r>
        <w:rPr>
          <w:sz w:val="22"/>
          <w:szCs w:val="22"/>
        </w:rPr>
        <w:t xml:space="preserve">With the adoption </w:t>
      </w:r>
      <w:r w:rsidR="00F248E5">
        <w:rPr>
          <w:sz w:val="22"/>
          <w:szCs w:val="22"/>
        </w:rPr>
        <w:t xml:space="preserve">/ effective date </w:t>
      </w:r>
      <w:r>
        <w:rPr>
          <w:sz w:val="22"/>
          <w:szCs w:val="22"/>
        </w:rPr>
        <w:t xml:space="preserve">of the collateral loan reporting lines in Schedule BA and AVR, this will reflect a </w:t>
      </w:r>
      <w:r w:rsidR="00F248E5">
        <w:rPr>
          <w:sz w:val="22"/>
          <w:szCs w:val="22"/>
        </w:rPr>
        <w:t>permanent</w:t>
      </w:r>
      <w:r>
        <w:rPr>
          <w:sz w:val="22"/>
          <w:szCs w:val="22"/>
        </w:rPr>
        <w:t xml:space="preserve"> solution, therefore all collateral loans backed by mortgage loans shall </w:t>
      </w:r>
      <w:r w:rsidR="00A423F1">
        <w:rPr>
          <w:sz w:val="22"/>
          <w:szCs w:val="22"/>
        </w:rPr>
        <w:t xml:space="preserve">be captured on </w:t>
      </w:r>
      <w:r>
        <w:rPr>
          <w:sz w:val="22"/>
          <w:szCs w:val="22"/>
        </w:rPr>
        <w:t>these reporting lines</w:t>
      </w:r>
      <w:r w:rsidR="00AB7FCF">
        <w:rPr>
          <w:sz w:val="22"/>
          <w:szCs w:val="22"/>
        </w:rPr>
        <w:t xml:space="preserve">. This means that reporting entities </w:t>
      </w:r>
      <w:r w:rsidR="00F248E5">
        <w:rPr>
          <w:sz w:val="22"/>
          <w:szCs w:val="22"/>
        </w:rPr>
        <w:t xml:space="preserve">shall no longer follow the </w:t>
      </w:r>
      <w:r w:rsidR="00B9334D">
        <w:rPr>
          <w:sz w:val="22"/>
          <w:szCs w:val="22"/>
        </w:rPr>
        <w:t>June 202</w:t>
      </w:r>
      <w:r w:rsidR="00AB7FCF">
        <w:rPr>
          <w:sz w:val="22"/>
          <w:szCs w:val="22"/>
        </w:rPr>
        <w:t>4</w:t>
      </w:r>
      <w:r w:rsidR="00B9334D">
        <w:rPr>
          <w:sz w:val="22"/>
          <w:szCs w:val="22"/>
        </w:rPr>
        <w:t xml:space="preserve"> </w:t>
      </w:r>
      <w:r w:rsidR="00AB7FCF">
        <w:rPr>
          <w:sz w:val="22"/>
          <w:szCs w:val="22"/>
        </w:rPr>
        <w:t xml:space="preserve">interim provision that permitted collateral loans backed by mortgage loans to flow through AVR </w:t>
      </w:r>
      <w:r w:rsidR="00462AEB">
        <w:rPr>
          <w:sz w:val="22"/>
          <w:szCs w:val="22"/>
        </w:rPr>
        <w:t xml:space="preserve">in lines 38-64 as an “Equity and </w:t>
      </w:r>
      <w:r w:rsidR="00A423F1">
        <w:rPr>
          <w:sz w:val="22"/>
          <w:szCs w:val="22"/>
        </w:rPr>
        <w:t>other</w:t>
      </w:r>
      <w:r w:rsidR="00462AEB">
        <w:rPr>
          <w:sz w:val="22"/>
          <w:szCs w:val="22"/>
        </w:rPr>
        <w:t xml:space="preserve"> Invested Asset Component.” </w:t>
      </w:r>
    </w:p>
    <w:p w14:paraId="526A4634" w14:textId="77777777" w:rsidR="00E247CF" w:rsidRDefault="00E247CF" w:rsidP="00E247CF">
      <w:pPr>
        <w:pStyle w:val="BodyText2"/>
        <w:ind w:left="720"/>
        <w:jc w:val="both"/>
        <w:rPr>
          <w:sz w:val="22"/>
          <w:szCs w:val="22"/>
        </w:rPr>
      </w:pPr>
    </w:p>
    <w:p w14:paraId="667A47BE" w14:textId="556505A9" w:rsidR="00E247CF" w:rsidRDefault="008A1291" w:rsidP="003C3ED4">
      <w:pPr>
        <w:pStyle w:val="BodyText2"/>
        <w:numPr>
          <w:ilvl w:val="0"/>
          <w:numId w:val="25"/>
        </w:numPr>
        <w:jc w:val="both"/>
        <w:rPr>
          <w:sz w:val="22"/>
          <w:szCs w:val="22"/>
        </w:rPr>
      </w:pPr>
      <w:r>
        <w:rPr>
          <w:sz w:val="22"/>
          <w:szCs w:val="22"/>
        </w:rPr>
        <w:t xml:space="preserve">Expansion of the </w:t>
      </w:r>
      <w:r w:rsidR="006903FF">
        <w:rPr>
          <w:sz w:val="22"/>
          <w:szCs w:val="22"/>
        </w:rPr>
        <w:t>description</w:t>
      </w:r>
      <w:r>
        <w:rPr>
          <w:sz w:val="22"/>
          <w:szCs w:val="22"/>
        </w:rPr>
        <w:t xml:space="preserve"> </w:t>
      </w:r>
      <w:r w:rsidR="005826B2">
        <w:rPr>
          <w:sz w:val="22"/>
          <w:szCs w:val="22"/>
        </w:rPr>
        <w:t xml:space="preserve">for collateral loans backed by mortgage loans to include loans that would be in scope of both </w:t>
      </w:r>
      <w:r w:rsidR="005826B2" w:rsidRPr="006903FF">
        <w:rPr>
          <w:i/>
          <w:iCs/>
          <w:sz w:val="22"/>
          <w:szCs w:val="22"/>
        </w:rPr>
        <w:t>SSAP No. 37—Mortgage Loans</w:t>
      </w:r>
      <w:r w:rsidR="005826B2">
        <w:rPr>
          <w:sz w:val="22"/>
          <w:szCs w:val="22"/>
        </w:rPr>
        <w:t xml:space="preserve"> and </w:t>
      </w:r>
      <w:r w:rsidR="005826B2" w:rsidRPr="006903FF">
        <w:rPr>
          <w:i/>
          <w:iCs/>
          <w:sz w:val="22"/>
          <w:szCs w:val="22"/>
        </w:rPr>
        <w:t>SSAP No. 83</w:t>
      </w:r>
      <w:r w:rsidR="006903FF" w:rsidRPr="006903FF">
        <w:rPr>
          <w:i/>
          <w:iCs/>
          <w:sz w:val="22"/>
          <w:szCs w:val="22"/>
        </w:rPr>
        <w:t>—Mezzanine Real Estate Loans</w:t>
      </w:r>
      <w:r w:rsidR="006903FF">
        <w:rPr>
          <w:sz w:val="22"/>
          <w:szCs w:val="22"/>
        </w:rPr>
        <w:t xml:space="preserve"> if held directly. (This change adds </w:t>
      </w:r>
      <w:r w:rsidR="00300D27">
        <w:rPr>
          <w:sz w:val="22"/>
          <w:szCs w:val="22"/>
        </w:rPr>
        <w:t>specific</w:t>
      </w:r>
      <w:r w:rsidR="006903FF">
        <w:rPr>
          <w:sz w:val="22"/>
          <w:szCs w:val="22"/>
        </w:rPr>
        <w:t xml:space="preserve"> reference to SSAP No. 83.) </w:t>
      </w:r>
    </w:p>
    <w:p w14:paraId="02BAA830" w14:textId="77777777" w:rsidR="00D22B0D" w:rsidRDefault="00D22B0D" w:rsidP="00D22B0D">
      <w:pPr>
        <w:pStyle w:val="ListParagraph"/>
        <w:rPr>
          <w:sz w:val="22"/>
          <w:szCs w:val="22"/>
        </w:rPr>
      </w:pPr>
    </w:p>
    <w:p w14:paraId="27E7CD45" w14:textId="2E66BF2A" w:rsidR="00D22B0D" w:rsidRDefault="00D22B0D" w:rsidP="003C3ED4">
      <w:pPr>
        <w:pStyle w:val="BodyText2"/>
        <w:numPr>
          <w:ilvl w:val="0"/>
          <w:numId w:val="25"/>
        </w:numPr>
        <w:jc w:val="both"/>
        <w:rPr>
          <w:sz w:val="22"/>
          <w:szCs w:val="22"/>
        </w:rPr>
      </w:pPr>
      <w:r>
        <w:rPr>
          <w:sz w:val="22"/>
          <w:szCs w:val="22"/>
        </w:rPr>
        <w:t xml:space="preserve">Expansion of the reporting lines for “non-collateral loans” to </w:t>
      </w:r>
      <w:r w:rsidR="00207DB4">
        <w:rPr>
          <w:sz w:val="22"/>
          <w:szCs w:val="22"/>
        </w:rPr>
        <w:t xml:space="preserve">separate affiliated and related party loans. This will result </w:t>
      </w:r>
      <w:r w:rsidR="003135DD">
        <w:rPr>
          <w:sz w:val="22"/>
          <w:szCs w:val="22"/>
        </w:rPr>
        <w:t>in</w:t>
      </w:r>
      <w:r w:rsidR="00207DB4">
        <w:rPr>
          <w:sz w:val="22"/>
          <w:szCs w:val="22"/>
        </w:rPr>
        <w:t xml:space="preserve"> </w:t>
      </w:r>
      <w:r w:rsidR="001242EF">
        <w:rPr>
          <w:sz w:val="22"/>
          <w:szCs w:val="22"/>
        </w:rPr>
        <w:t xml:space="preserve">reporting lines for Affiliated Loans, Related Party Loans and Other Unaffiliated Loans. </w:t>
      </w:r>
      <w:r w:rsidR="0092508D">
        <w:rPr>
          <w:sz w:val="22"/>
          <w:szCs w:val="22"/>
        </w:rPr>
        <w:t xml:space="preserve">This expansion was requested by interested parties as the original proposal had </w:t>
      </w:r>
      <w:proofErr w:type="gramStart"/>
      <w:r w:rsidR="0092508D">
        <w:rPr>
          <w:sz w:val="22"/>
          <w:szCs w:val="22"/>
        </w:rPr>
        <w:t>related</w:t>
      </w:r>
      <w:proofErr w:type="gramEnd"/>
      <w:r w:rsidR="0092508D">
        <w:rPr>
          <w:sz w:val="22"/>
          <w:szCs w:val="22"/>
        </w:rPr>
        <w:t xml:space="preserve"> party and affiliated loans in the same reporting line. As SSAP No. 25 provides specific guidance for assessing </w:t>
      </w:r>
      <w:r w:rsidR="00FD76AC">
        <w:rPr>
          <w:sz w:val="22"/>
          <w:szCs w:val="22"/>
        </w:rPr>
        <w:t xml:space="preserve">and admitting </w:t>
      </w:r>
      <w:r w:rsidR="0092508D">
        <w:rPr>
          <w:sz w:val="22"/>
          <w:szCs w:val="22"/>
        </w:rPr>
        <w:t xml:space="preserve">loans made to parents and loans </w:t>
      </w:r>
      <w:r w:rsidR="00FD76AC">
        <w:rPr>
          <w:sz w:val="22"/>
          <w:szCs w:val="22"/>
        </w:rPr>
        <w:t>made to all other related parties, identification of related party loans (and not just affiliate</w:t>
      </w:r>
      <w:r w:rsidR="00593E33">
        <w:rPr>
          <w:sz w:val="22"/>
          <w:szCs w:val="22"/>
        </w:rPr>
        <w:t>d</w:t>
      </w:r>
      <w:r w:rsidR="00FD76AC">
        <w:rPr>
          <w:sz w:val="22"/>
          <w:szCs w:val="22"/>
        </w:rPr>
        <w:t xml:space="preserve"> loans) </w:t>
      </w:r>
      <w:r w:rsidR="00593E33">
        <w:rPr>
          <w:sz w:val="22"/>
          <w:szCs w:val="22"/>
        </w:rPr>
        <w:t xml:space="preserve">is recommended in the reporting lines. </w:t>
      </w:r>
    </w:p>
    <w:p w14:paraId="70B81C41" w14:textId="77777777" w:rsidR="00FE4B09" w:rsidRDefault="00FE4B09" w:rsidP="00FE4B09">
      <w:pPr>
        <w:pStyle w:val="ListParagraph"/>
        <w:rPr>
          <w:sz w:val="22"/>
          <w:szCs w:val="22"/>
        </w:rPr>
      </w:pPr>
    </w:p>
    <w:p w14:paraId="502B2C66" w14:textId="7E0B7B34" w:rsidR="00AD60E1" w:rsidRDefault="00016A08" w:rsidP="003C3ED4">
      <w:pPr>
        <w:pStyle w:val="BodyText2"/>
        <w:numPr>
          <w:ilvl w:val="0"/>
          <w:numId w:val="25"/>
        </w:numPr>
        <w:jc w:val="both"/>
        <w:rPr>
          <w:sz w:val="22"/>
          <w:szCs w:val="22"/>
        </w:rPr>
      </w:pPr>
      <w:r>
        <w:rPr>
          <w:sz w:val="22"/>
          <w:szCs w:val="22"/>
        </w:rPr>
        <w:t xml:space="preserve">Revisions to the “Collateral Loans – All Other” to reflect “Collateral Loans – Backed by Other Collateral Types.” </w:t>
      </w:r>
      <w:r w:rsidR="00AD60E1">
        <w:rPr>
          <w:sz w:val="22"/>
          <w:szCs w:val="22"/>
        </w:rPr>
        <w:t xml:space="preserve">The description for this category is proposed as follows (modifications are shown from the interested parties’ proposal). </w:t>
      </w:r>
      <w:r w:rsidR="00735929">
        <w:rPr>
          <w:sz w:val="22"/>
          <w:szCs w:val="22"/>
        </w:rPr>
        <w:t>Modifications are</w:t>
      </w:r>
      <w:r w:rsidR="00AD60E1">
        <w:rPr>
          <w:sz w:val="22"/>
          <w:szCs w:val="22"/>
        </w:rPr>
        <w:t xml:space="preserve"> necessary </w:t>
      </w:r>
      <w:r w:rsidR="00735929">
        <w:rPr>
          <w:sz w:val="22"/>
          <w:szCs w:val="22"/>
        </w:rPr>
        <w:t>because</w:t>
      </w:r>
      <w:r w:rsidR="00AD60E1">
        <w:rPr>
          <w:sz w:val="22"/>
          <w:szCs w:val="22"/>
        </w:rPr>
        <w:t xml:space="preserve"> if the collateral </w:t>
      </w:r>
      <w:r w:rsidR="00F064EA">
        <w:rPr>
          <w:sz w:val="22"/>
          <w:szCs w:val="22"/>
        </w:rPr>
        <w:t xml:space="preserve">meets the definition of a qualifying invested asset, it would be admitted. As such, </w:t>
      </w:r>
      <w:r w:rsidR="00FB1AE6">
        <w:rPr>
          <w:sz w:val="22"/>
          <w:szCs w:val="22"/>
        </w:rPr>
        <w:t xml:space="preserve">the description would cause confusion on the reporting for nonadmitted items. </w:t>
      </w:r>
    </w:p>
    <w:p w14:paraId="23532CAF" w14:textId="77777777" w:rsidR="00AD60E1" w:rsidRDefault="00AD60E1" w:rsidP="00AD60E1">
      <w:pPr>
        <w:pStyle w:val="ListParagraph"/>
        <w:rPr>
          <w:i/>
          <w:iCs/>
          <w:sz w:val="22"/>
          <w:szCs w:val="22"/>
        </w:rPr>
      </w:pPr>
    </w:p>
    <w:p w14:paraId="40124ED0" w14:textId="0B88C5E2" w:rsidR="00AD60E1" w:rsidRPr="00AD60E1" w:rsidRDefault="00AD60E1" w:rsidP="004300E4">
      <w:pPr>
        <w:pStyle w:val="BodyText2"/>
        <w:ind w:left="1080"/>
        <w:jc w:val="both"/>
        <w:rPr>
          <w:sz w:val="22"/>
          <w:szCs w:val="22"/>
        </w:rPr>
      </w:pPr>
      <w:r w:rsidRPr="00AD60E1">
        <w:rPr>
          <w:i/>
          <w:iCs/>
          <w:sz w:val="22"/>
          <w:szCs w:val="22"/>
        </w:rPr>
        <w:t xml:space="preserve">The Backed by Other Collateral Types subcategory shall include </w:t>
      </w:r>
      <w:r w:rsidRPr="008409ED">
        <w:rPr>
          <w:i/>
          <w:iCs/>
          <w:dstrike/>
          <w:sz w:val="22"/>
          <w:szCs w:val="22"/>
        </w:rPr>
        <w:t>any other</w:t>
      </w:r>
      <w:r w:rsidRPr="00AD60E1">
        <w:rPr>
          <w:i/>
          <w:iCs/>
          <w:sz w:val="22"/>
          <w:szCs w:val="22"/>
        </w:rPr>
        <w:t xml:space="preserve"> collateral </w:t>
      </w:r>
      <w:r w:rsidR="008409ED" w:rsidRPr="008409ED">
        <w:rPr>
          <w:i/>
          <w:iCs/>
          <w:sz w:val="22"/>
          <w:szCs w:val="22"/>
          <w:u w:val="single"/>
        </w:rPr>
        <w:t>loans</w:t>
      </w:r>
      <w:r w:rsidR="008409ED">
        <w:rPr>
          <w:i/>
          <w:iCs/>
          <w:sz w:val="22"/>
          <w:szCs w:val="22"/>
        </w:rPr>
        <w:t xml:space="preserve"> </w:t>
      </w:r>
      <w:r w:rsidRPr="00AD60E1">
        <w:rPr>
          <w:i/>
          <w:iCs/>
          <w:dstrike/>
          <w:sz w:val="22"/>
          <w:szCs w:val="22"/>
        </w:rPr>
        <w:t>which meets the definition of a qualifying invested asset</w:t>
      </w:r>
      <w:r w:rsidRPr="00AD60E1">
        <w:rPr>
          <w:i/>
          <w:iCs/>
          <w:sz w:val="22"/>
          <w:szCs w:val="22"/>
        </w:rPr>
        <w:t xml:space="preserve"> </w:t>
      </w:r>
      <w:r w:rsidRPr="008409ED">
        <w:rPr>
          <w:i/>
          <w:iCs/>
          <w:dstrike/>
          <w:sz w:val="22"/>
          <w:szCs w:val="22"/>
        </w:rPr>
        <w:t>which was</w:t>
      </w:r>
      <w:r w:rsidRPr="00AD60E1">
        <w:rPr>
          <w:i/>
          <w:iCs/>
          <w:sz w:val="22"/>
          <w:szCs w:val="22"/>
        </w:rPr>
        <w:t xml:space="preserve"> not captured </w:t>
      </w:r>
      <w:r w:rsidR="005133D3" w:rsidRPr="005133D3">
        <w:rPr>
          <w:i/>
          <w:iCs/>
          <w:sz w:val="22"/>
          <w:szCs w:val="22"/>
          <w:u w:val="single"/>
        </w:rPr>
        <w:t xml:space="preserve">in </w:t>
      </w:r>
      <w:r w:rsidR="00A95979">
        <w:rPr>
          <w:i/>
          <w:iCs/>
          <w:sz w:val="22"/>
          <w:szCs w:val="22"/>
          <w:u w:val="single"/>
        </w:rPr>
        <w:t>any</w:t>
      </w:r>
      <w:r w:rsidR="005133D3" w:rsidRPr="005133D3">
        <w:rPr>
          <w:i/>
          <w:iCs/>
          <w:sz w:val="22"/>
          <w:szCs w:val="22"/>
          <w:u w:val="single"/>
        </w:rPr>
        <w:t xml:space="preserve"> </w:t>
      </w:r>
      <w:r w:rsidR="005133D3">
        <w:rPr>
          <w:i/>
          <w:iCs/>
          <w:sz w:val="22"/>
          <w:szCs w:val="22"/>
          <w:u w:val="single"/>
        </w:rPr>
        <w:t>other</w:t>
      </w:r>
      <w:r w:rsidR="005133D3" w:rsidRPr="005133D3">
        <w:rPr>
          <w:i/>
          <w:iCs/>
          <w:sz w:val="22"/>
          <w:szCs w:val="22"/>
          <w:u w:val="single"/>
        </w:rPr>
        <w:t xml:space="preserve"> collateral loan reporting line</w:t>
      </w:r>
      <w:r w:rsidR="005133D3">
        <w:rPr>
          <w:i/>
          <w:iCs/>
          <w:sz w:val="22"/>
          <w:szCs w:val="22"/>
          <w:u w:val="single"/>
        </w:rPr>
        <w:t xml:space="preserve"> </w:t>
      </w:r>
      <w:r w:rsidRPr="005133D3">
        <w:rPr>
          <w:i/>
          <w:iCs/>
          <w:dstrike/>
          <w:sz w:val="22"/>
          <w:szCs w:val="22"/>
        </w:rPr>
        <w:t>elsewhere</w:t>
      </w:r>
      <w:r w:rsidRPr="00AD60E1">
        <w:rPr>
          <w:i/>
          <w:iCs/>
          <w:sz w:val="22"/>
          <w:szCs w:val="22"/>
        </w:rPr>
        <w:t xml:space="preserve">. All collateral loans secured by collateral that does not qualify </w:t>
      </w:r>
      <w:r w:rsidR="00032242" w:rsidRPr="00032242">
        <w:rPr>
          <w:i/>
          <w:iCs/>
          <w:sz w:val="22"/>
          <w:szCs w:val="22"/>
          <w:u w:val="single"/>
        </w:rPr>
        <w:t>under SSAP No. 21</w:t>
      </w:r>
      <w:r w:rsidR="00032242">
        <w:rPr>
          <w:i/>
          <w:iCs/>
          <w:sz w:val="22"/>
          <w:szCs w:val="22"/>
        </w:rPr>
        <w:t xml:space="preserve"> </w:t>
      </w:r>
      <w:r w:rsidRPr="00032242">
        <w:rPr>
          <w:i/>
          <w:iCs/>
          <w:dstrike/>
          <w:sz w:val="22"/>
          <w:szCs w:val="22"/>
        </w:rPr>
        <w:t xml:space="preserve">as an investment </w:t>
      </w:r>
      <w:r w:rsidRPr="00AD60E1">
        <w:rPr>
          <w:i/>
          <w:iCs/>
          <w:sz w:val="22"/>
          <w:szCs w:val="22"/>
        </w:rPr>
        <w:t xml:space="preserve">are required to be nonadmitted </w:t>
      </w:r>
      <w:r w:rsidRPr="00032242">
        <w:rPr>
          <w:i/>
          <w:iCs/>
          <w:dstrike/>
          <w:sz w:val="22"/>
          <w:szCs w:val="22"/>
        </w:rPr>
        <w:t>under SSAP No. 21. If a collateral loan secured by collateral that does not qualify as an investment is admitted, it shall be</w:t>
      </w:r>
      <w:r w:rsidRPr="00AD60E1">
        <w:rPr>
          <w:i/>
          <w:iCs/>
          <w:sz w:val="22"/>
          <w:szCs w:val="22"/>
        </w:rPr>
        <w:t xml:space="preserve"> </w:t>
      </w:r>
      <w:r w:rsidR="00032242" w:rsidRPr="00032242">
        <w:rPr>
          <w:i/>
          <w:iCs/>
          <w:sz w:val="22"/>
          <w:szCs w:val="22"/>
          <w:u w:val="single"/>
        </w:rPr>
        <w:t xml:space="preserve">unless </w:t>
      </w:r>
      <w:r w:rsidRPr="00AD60E1">
        <w:rPr>
          <w:i/>
          <w:iCs/>
          <w:sz w:val="22"/>
          <w:szCs w:val="22"/>
        </w:rPr>
        <w:t>supported by a prescribed or permitted practice disclosure.</w:t>
      </w:r>
    </w:p>
    <w:p w14:paraId="196646B9" w14:textId="77777777" w:rsidR="00AD60E1" w:rsidRPr="00AD60E1" w:rsidRDefault="00AD60E1" w:rsidP="00485D68">
      <w:pPr>
        <w:pStyle w:val="BodyText2"/>
        <w:ind w:left="720"/>
        <w:jc w:val="both"/>
        <w:rPr>
          <w:sz w:val="22"/>
          <w:szCs w:val="22"/>
        </w:rPr>
      </w:pPr>
    </w:p>
    <w:p w14:paraId="23E67989" w14:textId="466E35D1" w:rsidR="00B47D5C" w:rsidRPr="00B134D1" w:rsidRDefault="002458F9" w:rsidP="00213794">
      <w:pPr>
        <w:pStyle w:val="BodyText2"/>
        <w:jc w:val="both"/>
        <w:rPr>
          <w:b/>
          <w:sz w:val="22"/>
          <w:szCs w:val="22"/>
          <w:u w:val="single"/>
        </w:rPr>
      </w:pPr>
      <w:r w:rsidRPr="00B134D1">
        <w:rPr>
          <w:b/>
          <w:sz w:val="22"/>
          <w:szCs w:val="22"/>
          <w:u w:val="single"/>
        </w:rPr>
        <w:t>An aggregate review of the 2024 collateral loan disclosure is as follow</w:t>
      </w:r>
      <w:r w:rsidR="00AD6C99" w:rsidRPr="00B134D1">
        <w:rPr>
          <w:b/>
          <w:sz w:val="22"/>
          <w:szCs w:val="22"/>
          <w:u w:val="single"/>
        </w:rPr>
        <w:t xml:space="preserve">s: </w:t>
      </w:r>
    </w:p>
    <w:p w14:paraId="3C3DB884" w14:textId="3812B37F" w:rsidR="00AD6C99" w:rsidRPr="00310662" w:rsidRDefault="00310662" w:rsidP="00213794">
      <w:pPr>
        <w:pStyle w:val="BodyText2"/>
        <w:jc w:val="both"/>
        <w:rPr>
          <w:i/>
          <w:sz w:val="22"/>
          <w:szCs w:val="22"/>
        </w:rPr>
      </w:pPr>
      <w:r w:rsidRPr="00310662">
        <w:rPr>
          <w:i/>
          <w:iCs/>
          <w:sz w:val="22"/>
          <w:szCs w:val="22"/>
        </w:rPr>
        <w:t>(This information is from the reported note only and does not include a comparison to Schedule BA.)</w:t>
      </w:r>
    </w:p>
    <w:p w14:paraId="13DD06AB" w14:textId="77777777" w:rsidR="00310662" w:rsidRDefault="00310662" w:rsidP="00213794">
      <w:pPr>
        <w:pStyle w:val="BodyText2"/>
        <w:jc w:val="both"/>
        <w:rPr>
          <w:sz w:val="22"/>
          <w:szCs w:val="22"/>
        </w:rPr>
      </w:pPr>
    </w:p>
    <w:p w14:paraId="05019823" w14:textId="7924A3E7" w:rsidR="00815A9C" w:rsidRPr="00815A9C" w:rsidRDefault="00815A9C" w:rsidP="00815A9C">
      <w:pPr>
        <w:rPr>
          <w:sz w:val="22"/>
          <w:szCs w:val="22"/>
        </w:rPr>
      </w:pPr>
      <w:r w:rsidRPr="00815A9C">
        <w:rPr>
          <w:sz w:val="22"/>
          <w:szCs w:val="22"/>
        </w:rPr>
        <w:t>As shown in the detail below, collateral loans backed by “affiliated ICO bonds,” unaffiliated mortgage loans</w:t>
      </w:r>
      <w:r>
        <w:rPr>
          <w:sz w:val="22"/>
          <w:szCs w:val="22"/>
        </w:rPr>
        <w:t>”</w:t>
      </w:r>
      <w:r w:rsidRPr="00815A9C">
        <w:rPr>
          <w:sz w:val="22"/>
          <w:szCs w:val="22"/>
        </w:rPr>
        <w:t xml:space="preserve"> and “affiliated investments in joint ventures, LLCs and partnerships” are greater than 70% of the total.  </w:t>
      </w:r>
    </w:p>
    <w:p w14:paraId="4E820CD3" w14:textId="77777777" w:rsidR="00D46581" w:rsidRPr="00D46581" w:rsidRDefault="00D46581" w:rsidP="00D46581">
      <w:pPr>
        <w:rPr>
          <w:sz w:val="22"/>
          <w:szCs w:val="22"/>
        </w:rPr>
      </w:pPr>
    </w:p>
    <w:p w14:paraId="6E32DFA7" w14:textId="77777777" w:rsidR="00D46581" w:rsidRPr="00D46581" w:rsidRDefault="00D46581" w:rsidP="00D46581">
      <w:pPr>
        <w:rPr>
          <w:sz w:val="22"/>
          <w:szCs w:val="22"/>
        </w:rPr>
      </w:pPr>
      <w:r w:rsidRPr="00D46581">
        <w:rPr>
          <w:sz w:val="22"/>
          <w:szCs w:val="22"/>
        </w:rPr>
        <w:t xml:space="preserve">Of the $27.8B in collateral loans, only $65M was disclosed as </w:t>
      </w:r>
      <w:proofErr w:type="gramStart"/>
      <w:r w:rsidRPr="00D46581">
        <w:rPr>
          <w:sz w:val="22"/>
          <w:szCs w:val="22"/>
        </w:rPr>
        <w:t>nonadmitted</w:t>
      </w:r>
      <w:proofErr w:type="gramEnd"/>
      <w:r w:rsidRPr="00D46581">
        <w:rPr>
          <w:sz w:val="22"/>
          <w:szCs w:val="22"/>
        </w:rPr>
        <w:t xml:space="preserve">:  </w:t>
      </w:r>
    </w:p>
    <w:p w14:paraId="30BB042D" w14:textId="77777777" w:rsidR="00D46581" w:rsidRPr="00D46581" w:rsidRDefault="00D46581" w:rsidP="00D46581">
      <w:pPr>
        <w:rPr>
          <w:sz w:val="22"/>
          <w:szCs w:val="22"/>
        </w:rPr>
      </w:pPr>
    </w:p>
    <w:p w14:paraId="119C0B97" w14:textId="77777777" w:rsidR="00D46581" w:rsidRPr="00D46581" w:rsidRDefault="00D46581" w:rsidP="00D46581">
      <w:pPr>
        <w:numPr>
          <w:ilvl w:val="0"/>
          <w:numId w:val="50"/>
        </w:numPr>
        <w:rPr>
          <w:sz w:val="22"/>
          <w:szCs w:val="22"/>
        </w:rPr>
      </w:pPr>
      <w:r w:rsidRPr="00D46581">
        <w:rPr>
          <w:sz w:val="22"/>
          <w:szCs w:val="22"/>
        </w:rPr>
        <w:t xml:space="preserve">Of the $10.6B reported as backed by JV, LLC or partnership investments, $3M was nonadmitted. </w:t>
      </w:r>
    </w:p>
    <w:p w14:paraId="2A756025" w14:textId="77777777" w:rsidR="00D46581" w:rsidRPr="00D46581" w:rsidRDefault="00D46581" w:rsidP="00D46581">
      <w:pPr>
        <w:numPr>
          <w:ilvl w:val="0"/>
          <w:numId w:val="50"/>
        </w:numPr>
        <w:rPr>
          <w:sz w:val="22"/>
          <w:szCs w:val="22"/>
        </w:rPr>
      </w:pPr>
      <w:r w:rsidRPr="00D46581">
        <w:rPr>
          <w:sz w:val="22"/>
          <w:szCs w:val="22"/>
        </w:rPr>
        <w:t xml:space="preserve">Of the $309M reported as backed by affiliated other qualifying investments, $32.5M was nonadmitted. </w:t>
      </w:r>
    </w:p>
    <w:p w14:paraId="73F63F6F" w14:textId="77777777" w:rsidR="00D46581" w:rsidRPr="00D46581" w:rsidRDefault="00D46581" w:rsidP="00D46581">
      <w:pPr>
        <w:numPr>
          <w:ilvl w:val="0"/>
          <w:numId w:val="50"/>
        </w:numPr>
        <w:rPr>
          <w:sz w:val="22"/>
          <w:szCs w:val="22"/>
        </w:rPr>
      </w:pPr>
      <w:r w:rsidRPr="00D46581">
        <w:rPr>
          <w:sz w:val="22"/>
          <w:szCs w:val="22"/>
        </w:rPr>
        <w:t xml:space="preserve">Of the $45.8M reported as backed by unaffiliated non-qualifying collateral, $28.5M was nonadmitted. </w:t>
      </w:r>
    </w:p>
    <w:p w14:paraId="48EC76EA" w14:textId="77777777" w:rsidR="00D46581" w:rsidRPr="00D46581" w:rsidRDefault="00D46581" w:rsidP="00D46581">
      <w:pPr>
        <w:rPr>
          <w:sz w:val="22"/>
          <w:szCs w:val="22"/>
        </w:rPr>
      </w:pPr>
    </w:p>
    <w:tbl>
      <w:tblPr>
        <w:tblW w:w="0" w:type="auto"/>
        <w:tblInd w:w="607" w:type="dxa"/>
        <w:tblCellMar>
          <w:left w:w="0" w:type="dxa"/>
          <w:right w:w="0" w:type="dxa"/>
        </w:tblCellMar>
        <w:tblLook w:val="04A0" w:firstRow="1" w:lastRow="0" w:firstColumn="1" w:lastColumn="0" w:noHBand="0" w:noVBand="1"/>
      </w:tblPr>
      <w:tblGrid>
        <w:gridCol w:w="3865"/>
        <w:gridCol w:w="2848"/>
        <w:gridCol w:w="1405"/>
      </w:tblGrid>
      <w:tr w:rsidR="00D46581" w:rsidRPr="00D46581" w14:paraId="63029608" w14:textId="77777777" w:rsidTr="00D46581">
        <w:tc>
          <w:tcPr>
            <w:tcW w:w="38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29AD6EF" w14:textId="77777777" w:rsidR="00D46581" w:rsidRPr="00D46581" w:rsidRDefault="00D46581" w:rsidP="00D46581">
            <w:pPr>
              <w:rPr>
                <w:b/>
                <w:bCs/>
                <w:sz w:val="22"/>
                <w:szCs w:val="22"/>
              </w:rPr>
            </w:pPr>
            <w:r w:rsidRPr="00D46581">
              <w:rPr>
                <w:b/>
                <w:bCs/>
                <w:sz w:val="22"/>
                <w:szCs w:val="22"/>
              </w:rPr>
              <w:t>Collateral Backing Collateral Loan</w:t>
            </w:r>
          </w:p>
        </w:tc>
        <w:tc>
          <w:tcPr>
            <w:tcW w:w="284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9346630" w14:textId="77777777" w:rsidR="00D46581" w:rsidRPr="00D46581" w:rsidRDefault="00D46581" w:rsidP="00D46581">
            <w:pPr>
              <w:jc w:val="center"/>
              <w:rPr>
                <w:b/>
                <w:bCs/>
                <w:sz w:val="22"/>
                <w:szCs w:val="22"/>
              </w:rPr>
            </w:pPr>
            <w:r w:rsidRPr="00D46581">
              <w:rPr>
                <w:b/>
                <w:bCs/>
                <w:sz w:val="22"/>
                <w:szCs w:val="22"/>
              </w:rPr>
              <w:t>Note Disclosure Total</w:t>
            </w:r>
          </w:p>
        </w:tc>
        <w:tc>
          <w:tcPr>
            <w:tcW w:w="140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4137B2" w14:textId="77777777" w:rsidR="00D46581" w:rsidRPr="00D46581" w:rsidRDefault="00D46581" w:rsidP="00D46581">
            <w:pPr>
              <w:jc w:val="center"/>
              <w:rPr>
                <w:b/>
                <w:bCs/>
                <w:sz w:val="22"/>
                <w:szCs w:val="22"/>
              </w:rPr>
            </w:pPr>
            <w:r w:rsidRPr="00D46581">
              <w:rPr>
                <w:b/>
                <w:bCs/>
                <w:sz w:val="22"/>
                <w:szCs w:val="22"/>
              </w:rPr>
              <w:t>% of Total</w:t>
            </w:r>
          </w:p>
        </w:tc>
      </w:tr>
      <w:tr w:rsidR="00D46581" w:rsidRPr="00D46581" w14:paraId="184452FE" w14:textId="77777777" w:rsidTr="00D46581">
        <w:trPr>
          <w:trHeight w:hRule="exact" w:val="123"/>
        </w:trPr>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542A019" w14:textId="77777777" w:rsidR="00D46581" w:rsidRPr="00D46581" w:rsidRDefault="00D46581" w:rsidP="00D46581">
            <w:pPr>
              <w:rPr>
                <w:sz w:val="22"/>
                <w:szCs w:val="22"/>
              </w:rPr>
            </w:pPr>
          </w:p>
        </w:tc>
        <w:tc>
          <w:tcPr>
            <w:tcW w:w="2848" w:type="dxa"/>
            <w:tcBorders>
              <w:top w:val="nil"/>
              <w:left w:val="nil"/>
              <w:bottom w:val="single" w:sz="8" w:space="0" w:color="auto"/>
              <w:right w:val="single" w:sz="8" w:space="0" w:color="auto"/>
            </w:tcBorders>
            <w:tcMar>
              <w:top w:w="0" w:type="dxa"/>
              <w:left w:w="108" w:type="dxa"/>
              <w:bottom w:w="0" w:type="dxa"/>
              <w:right w:w="108" w:type="dxa"/>
            </w:tcMar>
          </w:tcPr>
          <w:p w14:paraId="1804CE34" w14:textId="77777777" w:rsidR="00D46581" w:rsidRPr="00D46581" w:rsidRDefault="00D46581" w:rsidP="00D46581">
            <w:pPr>
              <w:jc w:val="center"/>
              <w:rPr>
                <w:sz w:val="22"/>
                <w:szCs w:val="22"/>
              </w:rPr>
            </w:pP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tcPr>
          <w:p w14:paraId="0B6762C2" w14:textId="77777777" w:rsidR="00D46581" w:rsidRPr="00D46581" w:rsidRDefault="00D46581" w:rsidP="00D46581">
            <w:pPr>
              <w:jc w:val="center"/>
              <w:rPr>
                <w:sz w:val="22"/>
                <w:szCs w:val="22"/>
              </w:rPr>
            </w:pPr>
          </w:p>
        </w:tc>
      </w:tr>
      <w:tr w:rsidR="00D46581" w:rsidRPr="00D46581" w14:paraId="50904610"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309BB0" w14:textId="77777777" w:rsidR="00D46581" w:rsidRPr="00D46581" w:rsidRDefault="00D46581" w:rsidP="00D46581">
            <w:pPr>
              <w:rPr>
                <w:sz w:val="22"/>
                <w:szCs w:val="22"/>
              </w:rPr>
            </w:pPr>
            <w:r w:rsidRPr="00D46581">
              <w:rPr>
                <w:sz w:val="22"/>
                <w:szCs w:val="22"/>
              </w:rPr>
              <w:t>Unaffiliated Cash / CE &amp; ST</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33D1785E" w14:textId="77777777" w:rsidR="00D46581" w:rsidRPr="00D46581" w:rsidRDefault="00D46581" w:rsidP="00D46581">
            <w:pPr>
              <w:jc w:val="center"/>
              <w:rPr>
                <w:sz w:val="22"/>
                <w:szCs w:val="22"/>
              </w:rPr>
            </w:pPr>
            <w:r w:rsidRPr="00D46581">
              <w:rPr>
                <w:sz w:val="22"/>
                <w:szCs w:val="22"/>
              </w:rPr>
              <w:t>$145,575,627</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603884B" w14:textId="77777777" w:rsidR="00D46581" w:rsidRPr="00D46581" w:rsidRDefault="00D46581" w:rsidP="00D46581">
            <w:pPr>
              <w:jc w:val="center"/>
              <w:rPr>
                <w:sz w:val="22"/>
                <w:szCs w:val="22"/>
              </w:rPr>
            </w:pPr>
            <w:r w:rsidRPr="00D46581">
              <w:rPr>
                <w:sz w:val="22"/>
                <w:szCs w:val="22"/>
              </w:rPr>
              <w:t>0.52%</w:t>
            </w:r>
          </w:p>
        </w:tc>
      </w:tr>
      <w:tr w:rsidR="00D46581" w:rsidRPr="00D46581" w14:paraId="530DB1DA"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DCC315" w14:textId="77777777" w:rsidR="00D46581" w:rsidRPr="00D46581" w:rsidRDefault="00D46581" w:rsidP="00D46581">
            <w:pPr>
              <w:rPr>
                <w:b/>
                <w:bCs/>
                <w:sz w:val="22"/>
                <w:szCs w:val="22"/>
              </w:rPr>
            </w:pPr>
            <w:r w:rsidRPr="00D46581">
              <w:rPr>
                <w:b/>
                <w:bCs/>
                <w:sz w:val="22"/>
                <w:szCs w:val="22"/>
              </w:rPr>
              <w:t>Issuer Credit Obligations - 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3534CC5B" w14:textId="77777777" w:rsidR="00D46581" w:rsidRPr="00D46581" w:rsidRDefault="00D46581" w:rsidP="00D46581">
            <w:pPr>
              <w:jc w:val="center"/>
              <w:rPr>
                <w:b/>
                <w:bCs/>
                <w:sz w:val="22"/>
                <w:szCs w:val="22"/>
              </w:rPr>
            </w:pPr>
            <w:r w:rsidRPr="00D46581">
              <w:rPr>
                <w:b/>
                <w:bCs/>
                <w:sz w:val="22"/>
                <w:szCs w:val="22"/>
              </w:rPr>
              <w:t>$3,286,243,783</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5907CB9" w14:textId="77777777" w:rsidR="00D46581" w:rsidRPr="00D46581" w:rsidRDefault="00D46581" w:rsidP="00D46581">
            <w:pPr>
              <w:jc w:val="center"/>
              <w:rPr>
                <w:b/>
                <w:bCs/>
                <w:sz w:val="22"/>
                <w:szCs w:val="22"/>
              </w:rPr>
            </w:pPr>
            <w:r w:rsidRPr="00D46581">
              <w:rPr>
                <w:b/>
                <w:bCs/>
                <w:sz w:val="22"/>
                <w:szCs w:val="22"/>
              </w:rPr>
              <w:t>11.79%</w:t>
            </w:r>
          </w:p>
        </w:tc>
      </w:tr>
      <w:tr w:rsidR="00D46581" w:rsidRPr="00D46581" w14:paraId="70A4251C"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6CE092" w14:textId="77777777" w:rsidR="00D46581" w:rsidRPr="00D46581" w:rsidRDefault="00D46581" w:rsidP="00D46581">
            <w:pPr>
              <w:rPr>
                <w:sz w:val="22"/>
                <w:szCs w:val="22"/>
              </w:rPr>
            </w:pPr>
            <w:r w:rsidRPr="00D46581">
              <w:rPr>
                <w:sz w:val="22"/>
                <w:szCs w:val="22"/>
              </w:rPr>
              <w:t>Issuer Credit Obligations - Unaffiliated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1EF01BDB" w14:textId="77777777" w:rsidR="00D46581" w:rsidRPr="00D46581" w:rsidRDefault="00D46581" w:rsidP="00D46581">
            <w:pPr>
              <w:jc w:val="center"/>
              <w:rPr>
                <w:sz w:val="22"/>
                <w:szCs w:val="22"/>
              </w:rPr>
            </w:pPr>
            <w:r w:rsidRPr="00D46581">
              <w:rPr>
                <w:sz w:val="22"/>
                <w:szCs w:val="22"/>
              </w:rPr>
              <w:t>$1,196,181,621</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7C6959BA" w14:textId="77777777" w:rsidR="00D46581" w:rsidRPr="00D46581" w:rsidRDefault="00D46581" w:rsidP="00D46581">
            <w:pPr>
              <w:jc w:val="center"/>
              <w:rPr>
                <w:sz w:val="22"/>
                <w:szCs w:val="22"/>
              </w:rPr>
            </w:pPr>
            <w:r w:rsidRPr="00D46581">
              <w:rPr>
                <w:sz w:val="22"/>
                <w:szCs w:val="22"/>
              </w:rPr>
              <w:t>4.29%</w:t>
            </w:r>
          </w:p>
        </w:tc>
      </w:tr>
      <w:tr w:rsidR="00D46581" w:rsidRPr="00D46581" w14:paraId="3EEE4486"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309CC7" w14:textId="77777777" w:rsidR="00D46581" w:rsidRPr="00D46581" w:rsidRDefault="00D46581" w:rsidP="00D46581">
            <w:pPr>
              <w:rPr>
                <w:sz w:val="22"/>
                <w:szCs w:val="22"/>
              </w:rPr>
            </w:pPr>
            <w:r w:rsidRPr="00D46581">
              <w:rPr>
                <w:sz w:val="22"/>
                <w:szCs w:val="22"/>
              </w:rPr>
              <w:t>Asset-Backed Securities - 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37FB7701" w14:textId="77777777" w:rsidR="00D46581" w:rsidRPr="00D46581" w:rsidRDefault="00D46581" w:rsidP="00D46581">
            <w:pPr>
              <w:jc w:val="center"/>
              <w:rPr>
                <w:sz w:val="22"/>
                <w:szCs w:val="22"/>
              </w:rPr>
            </w:pPr>
            <w:r w:rsidRPr="00D46581">
              <w:rPr>
                <w:sz w:val="22"/>
                <w:szCs w:val="22"/>
              </w:rPr>
              <w:t>$1,292,104,481</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5112CBE" w14:textId="77777777" w:rsidR="00D46581" w:rsidRPr="00D46581" w:rsidRDefault="00D46581" w:rsidP="00D46581">
            <w:pPr>
              <w:jc w:val="center"/>
              <w:rPr>
                <w:sz w:val="22"/>
                <w:szCs w:val="22"/>
              </w:rPr>
            </w:pPr>
            <w:r w:rsidRPr="00D46581">
              <w:rPr>
                <w:sz w:val="22"/>
                <w:szCs w:val="22"/>
              </w:rPr>
              <w:t>4.63%</w:t>
            </w:r>
          </w:p>
        </w:tc>
      </w:tr>
      <w:tr w:rsidR="00D46581" w:rsidRPr="00D46581" w14:paraId="52098334"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C797CE" w14:textId="77777777" w:rsidR="00D46581" w:rsidRPr="00D46581" w:rsidRDefault="00D46581" w:rsidP="00D46581">
            <w:pPr>
              <w:rPr>
                <w:sz w:val="22"/>
                <w:szCs w:val="22"/>
              </w:rPr>
            </w:pPr>
            <w:r w:rsidRPr="00D46581">
              <w:rPr>
                <w:sz w:val="22"/>
                <w:szCs w:val="22"/>
              </w:rPr>
              <w:t>Asset-Backed Securities - Unaffiliated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65178C7B" w14:textId="77777777" w:rsidR="00D46581" w:rsidRPr="00D46581" w:rsidRDefault="00D46581" w:rsidP="00D46581">
            <w:pPr>
              <w:jc w:val="center"/>
              <w:rPr>
                <w:sz w:val="22"/>
                <w:szCs w:val="22"/>
              </w:rPr>
            </w:pPr>
            <w:r w:rsidRPr="00D46581">
              <w:rPr>
                <w:sz w:val="22"/>
                <w:szCs w:val="22"/>
              </w:rPr>
              <w:t>$547,154,663</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37531EF" w14:textId="77777777" w:rsidR="00D46581" w:rsidRPr="00D46581" w:rsidRDefault="00D46581" w:rsidP="00D46581">
            <w:pPr>
              <w:jc w:val="center"/>
              <w:rPr>
                <w:sz w:val="22"/>
                <w:szCs w:val="22"/>
              </w:rPr>
            </w:pPr>
            <w:r w:rsidRPr="00D46581">
              <w:rPr>
                <w:sz w:val="22"/>
                <w:szCs w:val="22"/>
              </w:rPr>
              <w:t>1.96%</w:t>
            </w:r>
          </w:p>
        </w:tc>
      </w:tr>
      <w:tr w:rsidR="00D46581" w:rsidRPr="00D46581" w14:paraId="2035F551"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FB3283" w14:textId="77777777" w:rsidR="00D46581" w:rsidRPr="00D46581" w:rsidRDefault="00D46581" w:rsidP="00D46581">
            <w:pPr>
              <w:rPr>
                <w:sz w:val="22"/>
                <w:szCs w:val="22"/>
              </w:rPr>
            </w:pPr>
            <w:r w:rsidRPr="00D46581">
              <w:rPr>
                <w:sz w:val="22"/>
                <w:szCs w:val="22"/>
              </w:rPr>
              <w:t>Preferred Stocks - 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2CCDB684" w14:textId="77777777" w:rsidR="00D46581" w:rsidRPr="00D46581" w:rsidRDefault="00D46581" w:rsidP="00D46581">
            <w:pPr>
              <w:jc w:val="center"/>
              <w:rPr>
                <w:sz w:val="22"/>
                <w:szCs w:val="22"/>
              </w:rPr>
            </w:pPr>
            <w:r w:rsidRPr="00D46581">
              <w:rPr>
                <w:sz w:val="22"/>
                <w:szCs w:val="22"/>
              </w:rPr>
              <w:t>$25,000,000</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ADFA125" w14:textId="77777777" w:rsidR="00D46581" w:rsidRPr="00D46581" w:rsidRDefault="00D46581" w:rsidP="00D46581">
            <w:pPr>
              <w:jc w:val="center"/>
              <w:rPr>
                <w:sz w:val="22"/>
                <w:szCs w:val="22"/>
              </w:rPr>
            </w:pPr>
            <w:r w:rsidRPr="00D46581">
              <w:rPr>
                <w:sz w:val="22"/>
                <w:szCs w:val="22"/>
              </w:rPr>
              <w:t>0.09%</w:t>
            </w:r>
          </w:p>
        </w:tc>
      </w:tr>
      <w:tr w:rsidR="00D46581" w:rsidRPr="00D46581" w14:paraId="5E3F0368"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10D50E" w14:textId="77777777" w:rsidR="00D46581" w:rsidRPr="00D46581" w:rsidRDefault="00D46581" w:rsidP="00D46581">
            <w:pPr>
              <w:rPr>
                <w:sz w:val="22"/>
                <w:szCs w:val="22"/>
              </w:rPr>
            </w:pPr>
            <w:r w:rsidRPr="00D46581">
              <w:rPr>
                <w:sz w:val="22"/>
                <w:szCs w:val="22"/>
              </w:rPr>
              <w:t>Preferred Stocks - Unaffiliated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0DCA4F82" w14:textId="77777777" w:rsidR="00D46581" w:rsidRPr="00D46581" w:rsidRDefault="00D46581" w:rsidP="00D46581">
            <w:pPr>
              <w:jc w:val="center"/>
              <w:rPr>
                <w:sz w:val="22"/>
                <w:szCs w:val="22"/>
              </w:rPr>
            </w:pPr>
            <w:r w:rsidRPr="00D46581">
              <w:rPr>
                <w:sz w:val="22"/>
                <w:szCs w:val="22"/>
              </w:rPr>
              <w:t>$875,892,650</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558E467" w14:textId="77777777" w:rsidR="00D46581" w:rsidRPr="00D46581" w:rsidRDefault="00D46581" w:rsidP="00D46581">
            <w:pPr>
              <w:jc w:val="center"/>
              <w:rPr>
                <w:sz w:val="22"/>
                <w:szCs w:val="22"/>
              </w:rPr>
            </w:pPr>
            <w:r w:rsidRPr="00D46581">
              <w:rPr>
                <w:sz w:val="22"/>
                <w:szCs w:val="22"/>
              </w:rPr>
              <w:t>3.14%</w:t>
            </w:r>
          </w:p>
        </w:tc>
      </w:tr>
      <w:tr w:rsidR="00D46581" w:rsidRPr="00D46581" w14:paraId="011E815B"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728B44" w14:textId="77777777" w:rsidR="00D46581" w:rsidRPr="00D46581" w:rsidRDefault="00D46581" w:rsidP="00D46581">
            <w:pPr>
              <w:rPr>
                <w:sz w:val="22"/>
                <w:szCs w:val="22"/>
              </w:rPr>
            </w:pPr>
            <w:r w:rsidRPr="00D46581">
              <w:rPr>
                <w:sz w:val="22"/>
                <w:szCs w:val="22"/>
              </w:rPr>
              <w:t>Common Stocks - 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6F558B6A" w14:textId="77777777" w:rsidR="00D46581" w:rsidRPr="00D46581" w:rsidRDefault="00D46581" w:rsidP="00D46581">
            <w:pPr>
              <w:jc w:val="center"/>
              <w:rPr>
                <w:sz w:val="22"/>
                <w:szCs w:val="22"/>
              </w:rPr>
            </w:pPr>
            <w:r w:rsidRPr="00D46581">
              <w:rPr>
                <w:sz w:val="22"/>
                <w:szCs w:val="22"/>
              </w:rPr>
              <w:t>$10,089,663</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FD247EF" w14:textId="77777777" w:rsidR="00D46581" w:rsidRPr="00D46581" w:rsidRDefault="00D46581" w:rsidP="00D46581">
            <w:pPr>
              <w:jc w:val="center"/>
              <w:rPr>
                <w:sz w:val="22"/>
                <w:szCs w:val="22"/>
              </w:rPr>
            </w:pPr>
            <w:r w:rsidRPr="00D46581">
              <w:rPr>
                <w:sz w:val="22"/>
                <w:szCs w:val="22"/>
              </w:rPr>
              <w:t>0.04%</w:t>
            </w:r>
          </w:p>
        </w:tc>
      </w:tr>
      <w:tr w:rsidR="00D46581" w:rsidRPr="00D46581" w14:paraId="51863E33"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553842" w14:textId="77777777" w:rsidR="00D46581" w:rsidRPr="00D46581" w:rsidRDefault="00D46581" w:rsidP="00D46581">
            <w:pPr>
              <w:rPr>
                <w:sz w:val="22"/>
                <w:szCs w:val="22"/>
              </w:rPr>
            </w:pPr>
            <w:r w:rsidRPr="00D46581">
              <w:rPr>
                <w:sz w:val="22"/>
                <w:szCs w:val="22"/>
              </w:rPr>
              <w:t>Common Stocks - Unaffiliated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025BF84D" w14:textId="77777777" w:rsidR="00D46581" w:rsidRPr="00D46581" w:rsidRDefault="00D46581" w:rsidP="00D46581">
            <w:pPr>
              <w:jc w:val="center"/>
              <w:rPr>
                <w:sz w:val="22"/>
                <w:szCs w:val="22"/>
              </w:rPr>
            </w:pPr>
            <w:r w:rsidRPr="00D46581">
              <w:rPr>
                <w:sz w:val="22"/>
                <w:szCs w:val="22"/>
              </w:rPr>
              <w:t>$93,746,538</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D51430E" w14:textId="77777777" w:rsidR="00D46581" w:rsidRPr="00D46581" w:rsidRDefault="00D46581" w:rsidP="00D46581">
            <w:pPr>
              <w:jc w:val="center"/>
              <w:rPr>
                <w:sz w:val="22"/>
                <w:szCs w:val="22"/>
              </w:rPr>
            </w:pPr>
            <w:r w:rsidRPr="00D46581">
              <w:rPr>
                <w:sz w:val="22"/>
                <w:szCs w:val="22"/>
              </w:rPr>
              <w:t>0.34%</w:t>
            </w:r>
          </w:p>
        </w:tc>
      </w:tr>
      <w:tr w:rsidR="00D46581" w:rsidRPr="00D46581" w14:paraId="4128BE22"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0D1604" w14:textId="77777777" w:rsidR="00D46581" w:rsidRPr="00D46581" w:rsidRDefault="00D46581" w:rsidP="00D46581">
            <w:pPr>
              <w:rPr>
                <w:sz w:val="22"/>
                <w:szCs w:val="22"/>
              </w:rPr>
            </w:pPr>
            <w:r w:rsidRPr="00D46581">
              <w:rPr>
                <w:sz w:val="22"/>
                <w:szCs w:val="22"/>
              </w:rPr>
              <w:t>Real Estate - 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5F124D66" w14:textId="77777777" w:rsidR="00D46581" w:rsidRPr="00D46581" w:rsidRDefault="00D46581" w:rsidP="00D46581">
            <w:pPr>
              <w:jc w:val="center"/>
              <w:rPr>
                <w:sz w:val="22"/>
                <w:szCs w:val="22"/>
              </w:rPr>
            </w:pPr>
            <w:r w:rsidRPr="00D46581">
              <w:rPr>
                <w:sz w:val="22"/>
                <w:szCs w:val="22"/>
              </w:rPr>
              <w:t>$584,798,322</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C3039DD" w14:textId="77777777" w:rsidR="00D46581" w:rsidRPr="00D46581" w:rsidRDefault="00D46581" w:rsidP="00D46581">
            <w:pPr>
              <w:jc w:val="center"/>
              <w:rPr>
                <w:sz w:val="22"/>
                <w:szCs w:val="22"/>
              </w:rPr>
            </w:pPr>
            <w:r w:rsidRPr="00D46581">
              <w:rPr>
                <w:sz w:val="22"/>
                <w:szCs w:val="22"/>
              </w:rPr>
              <w:t>2.10%</w:t>
            </w:r>
          </w:p>
        </w:tc>
      </w:tr>
      <w:tr w:rsidR="00D46581" w:rsidRPr="00D46581" w14:paraId="44D07E96"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12F8F0" w14:textId="77777777" w:rsidR="00D46581" w:rsidRPr="00D46581" w:rsidRDefault="00D46581" w:rsidP="00D46581">
            <w:pPr>
              <w:rPr>
                <w:sz w:val="22"/>
                <w:szCs w:val="22"/>
              </w:rPr>
            </w:pPr>
            <w:r w:rsidRPr="00D46581">
              <w:rPr>
                <w:sz w:val="22"/>
                <w:szCs w:val="22"/>
              </w:rPr>
              <w:t>Real Estate - Unaffiliated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19E5002F" w14:textId="77777777" w:rsidR="00D46581" w:rsidRPr="00D46581" w:rsidRDefault="00D46581" w:rsidP="00D46581">
            <w:pPr>
              <w:jc w:val="center"/>
              <w:rPr>
                <w:sz w:val="22"/>
                <w:szCs w:val="22"/>
              </w:rPr>
            </w:pPr>
            <w:r w:rsidRPr="00D46581">
              <w:rPr>
                <w:sz w:val="22"/>
                <w:szCs w:val="22"/>
              </w:rPr>
              <w:t>$304,055,142</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144BB42" w14:textId="77777777" w:rsidR="00D46581" w:rsidRPr="00D46581" w:rsidRDefault="00D46581" w:rsidP="00D46581">
            <w:pPr>
              <w:jc w:val="center"/>
              <w:rPr>
                <w:sz w:val="22"/>
                <w:szCs w:val="22"/>
              </w:rPr>
            </w:pPr>
            <w:r w:rsidRPr="00D46581">
              <w:rPr>
                <w:sz w:val="22"/>
                <w:szCs w:val="22"/>
              </w:rPr>
              <w:t>1.09%</w:t>
            </w:r>
          </w:p>
        </w:tc>
      </w:tr>
      <w:tr w:rsidR="00D46581" w:rsidRPr="00D46581" w14:paraId="4D47B2ED"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950F65" w14:textId="77777777" w:rsidR="00D46581" w:rsidRPr="00D46581" w:rsidRDefault="00D46581" w:rsidP="00D46581">
            <w:pPr>
              <w:rPr>
                <w:sz w:val="22"/>
                <w:szCs w:val="22"/>
              </w:rPr>
            </w:pPr>
            <w:r w:rsidRPr="00D46581">
              <w:rPr>
                <w:sz w:val="22"/>
                <w:szCs w:val="22"/>
              </w:rPr>
              <w:t>Mortgage Loans - 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2A7C5EE6" w14:textId="77777777" w:rsidR="00D46581" w:rsidRPr="00D46581" w:rsidRDefault="00D46581" w:rsidP="00D46581">
            <w:pPr>
              <w:jc w:val="center"/>
              <w:rPr>
                <w:sz w:val="22"/>
                <w:szCs w:val="22"/>
              </w:rPr>
            </w:pPr>
            <w:r w:rsidRPr="00D46581">
              <w:rPr>
                <w:sz w:val="22"/>
                <w:szCs w:val="22"/>
              </w:rPr>
              <w:t>$377,120,058</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05162CB" w14:textId="77777777" w:rsidR="00D46581" w:rsidRPr="00D46581" w:rsidRDefault="00D46581" w:rsidP="00D46581">
            <w:pPr>
              <w:jc w:val="center"/>
              <w:rPr>
                <w:sz w:val="22"/>
                <w:szCs w:val="22"/>
              </w:rPr>
            </w:pPr>
            <w:r w:rsidRPr="00D46581">
              <w:rPr>
                <w:sz w:val="22"/>
                <w:szCs w:val="22"/>
              </w:rPr>
              <w:t>1.35%</w:t>
            </w:r>
          </w:p>
        </w:tc>
      </w:tr>
      <w:tr w:rsidR="00D46581" w:rsidRPr="00D46581" w14:paraId="3711353F"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A81C3E" w14:textId="77777777" w:rsidR="00D46581" w:rsidRPr="00D46581" w:rsidRDefault="00D46581" w:rsidP="00D46581">
            <w:pPr>
              <w:rPr>
                <w:b/>
                <w:bCs/>
                <w:sz w:val="22"/>
                <w:szCs w:val="22"/>
              </w:rPr>
            </w:pPr>
            <w:r w:rsidRPr="00D46581">
              <w:rPr>
                <w:b/>
                <w:bCs/>
                <w:sz w:val="22"/>
                <w:szCs w:val="22"/>
              </w:rPr>
              <w:t>Mortgage Loans - Unaffiliated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16505F33" w14:textId="77777777" w:rsidR="00D46581" w:rsidRPr="00D46581" w:rsidRDefault="00D46581" w:rsidP="00D46581">
            <w:pPr>
              <w:jc w:val="center"/>
              <w:rPr>
                <w:b/>
                <w:bCs/>
                <w:sz w:val="22"/>
                <w:szCs w:val="22"/>
              </w:rPr>
            </w:pPr>
            <w:r w:rsidRPr="00D46581">
              <w:rPr>
                <w:b/>
                <w:bCs/>
                <w:sz w:val="22"/>
                <w:szCs w:val="22"/>
              </w:rPr>
              <w:t>$5,966,730,875</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460F7DA" w14:textId="77777777" w:rsidR="00D46581" w:rsidRPr="00D46581" w:rsidRDefault="00D46581" w:rsidP="00D46581">
            <w:pPr>
              <w:jc w:val="center"/>
              <w:rPr>
                <w:b/>
                <w:bCs/>
                <w:sz w:val="22"/>
                <w:szCs w:val="22"/>
              </w:rPr>
            </w:pPr>
            <w:r w:rsidRPr="00D46581">
              <w:rPr>
                <w:b/>
                <w:bCs/>
                <w:sz w:val="22"/>
                <w:szCs w:val="22"/>
              </w:rPr>
              <w:t>21.40%</w:t>
            </w:r>
          </w:p>
        </w:tc>
      </w:tr>
      <w:tr w:rsidR="00D46581" w:rsidRPr="00D46581" w14:paraId="29540FE9"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347D91" w14:textId="77777777" w:rsidR="00D46581" w:rsidRPr="00D46581" w:rsidRDefault="00D46581" w:rsidP="00D46581">
            <w:pPr>
              <w:rPr>
                <w:b/>
                <w:bCs/>
                <w:sz w:val="22"/>
                <w:szCs w:val="22"/>
              </w:rPr>
            </w:pPr>
            <w:r w:rsidRPr="00D46581">
              <w:rPr>
                <w:b/>
                <w:bCs/>
                <w:sz w:val="22"/>
                <w:szCs w:val="22"/>
              </w:rPr>
              <w:t>JV, LLC &amp; Partnerships - 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3AC1E8AF" w14:textId="77777777" w:rsidR="00D46581" w:rsidRPr="00D46581" w:rsidRDefault="00D46581" w:rsidP="00D46581">
            <w:pPr>
              <w:jc w:val="center"/>
              <w:rPr>
                <w:b/>
                <w:bCs/>
                <w:sz w:val="22"/>
                <w:szCs w:val="22"/>
              </w:rPr>
            </w:pPr>
            <w:r w:rsidRPr="00D46581">
              <w:rPr>
                <w:b/>
                <w:bCs/>
                <w:sz w:val="22"/>
                <w:szCs w:val="22"/>
              </w:rPr>
              <w:t>$10,603,824,022</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C086694" w14:textId="77777777" w:rsidR="00D46581" w:rsidRPr="00D46581" w:rsidRDefault="00D46581" w:rsidP="00D46581">
            <w:pPr>
              <w:jc w:val="center"/>
              <w:rPr>
                <w:b/>
                <w:bCs/>
                <w:sz w:val="22"/>
                <w:szCs w:val="22"/>
              </w:rPr>
            </w:pPr>
            <w:r w:rsidRPr="00D46581">
              <w:rPr>
                <w:b/>
                <w:bCs/>
                <w:sz w:val="22"/>
                <w:szCs w:val="22"/>
              </w:rPr>
              <w:t>38.04%</w:t>
            </w:r>
          </w:p>
        </w:tc>
      </w:tr>
      <w:tr w:rsidR="00D46581" w:rsidRPr="00D46581" w14:paraId="43CB5F32"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F336D0" w14:textId="77777777" w:rsidR="00D46581" w:rsidRPr="00D46581" w:rsidRDefault="00D46581" w:rsidP="00D46581">
            <w:pPr>
              <w:rPr>
                <w:sz w:val="22"/>
                <w:szCs w:val="22"/>
              </w:rPr>
            </w:pPr>
            <w:r w:rsidRPr="00D46581">
              <w:rPr>
                <w:sz w:val="22"/>
                <w:szCs w:val="22"/>
              </w:rPr>
              <w:t>JV, LLC &amp; Partnerships - Unaffiliated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458A82E2" w14:textId="77777777" w:rsidR="00D46581" w:rsidRPr="00D46581" w:rsidRDefault="00D46581" w:rsidP="00D46581">
            <w:pPr>
              <w:jc w:val="center"/>
              <w:rPr>
                <w:sz w:val="22"/>
                <w:szCs w:val="22"/>
              </w:rPr>
            </w:pPr>
            <w:r w:rsidRPr="00D46581">
              <w:rPr>
                <w:sz w:val="22"/>
                <w:szCs w:val="22"/>
              </w:rPr>
              <w:t>$1,292,344,887</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DCBF037" w14:textId="77777777" w:rsidR="00D46581" w:rsidRPr="00D46581" w:rsidRDefault="00D46581" w:rsidP="00D46581">
            <w:pPr>
              <w:jc w:val="center"/>
              <w:rPr>
                <w:sz w:val="22"/>
                <w:szCs w:val="22"/>
              </w:rPr>
            </w:pPr>
            <w:r w:rsidRPr="00D46581">
              <w:rPr>
                <w:sz w:val="22"/>
                <w:szCs w:val="22"/>
              </w:rPr>
              <w:t>4.64%</w:t>
            </w:r>
          </w:p>
        </w:tc>
      </w:tr>
      <w:tr w:rsidR="00D46581" w:rsidRPr="00D46581" w14:paraId="6DC7FA36"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0FECAF" w14:textId="77777777" w:rsidR="00D46581" w:rsidRPr="00D46581" w:rsidRDefault="00D46581" w:rsidP="00D46581">
            <w:pPr>
              <w:rPr>
                <w:sz w:val="22"/>
                <w:szCs w:val="22"/>
              </w:rPr>
            </w:pPr>
            <w:r w:rsidRPr="00D46581">
              <w:rPr>
                <w:sz w:val="22"/>
                <w:szCs w:val="22"/>
              </w:rPr>
              <w:t>Other Qualifying - 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39F7E884" w14:textId="77777777" w:rsidR="00D46581" w:rsidRPr="00D46581" w:rsidRDefault="00D46581" w:rsidP="00D46581">
            <w:pPr>
              <w:jc w:val="center"/>
              <w:rPr>
                <w:sz w:val="22"/>
                <w:szCs w:val="22"/>
              </w:rPr>
            </w:pPr>
            <w:r w:rsidRPr="00D46581">
              <w:rPr>
                <w:sz w:val="22"/>
                <w:szCs w:val="22"/>
              </w:rPr>
              <w:t>$309,339,173</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769FDC01" w14:textId="77777777" w:rsidR="00D46581" w:rsidRPr="00D46581" w:rsidRDefault="00D46581" w:rsidP="00D46581">
            <w:pPr>
              <w:jc w:val="center"/>
              <w:rPr>
                <w:sz w:val="22"/>
                <w:szCs w:val="22"/>
              </w:rPr>
            </w:pPr>
            <w:r w:rsidRPr="00D46581">
              <w:rPr>
                <w:sz w:val="22"/>
                <w:szCs w:val="22"/>
              </w:rPr>
              <w:t>1.11%</w:t>
            </w:r>
          </w:p>
        </w:tc>
      </w:tr>
      <w:tr w:rsidR="00D46581" w:rsidRPr="00D46581" w14:paraId="7D716D99"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D6E088" w14:textId="77777777" w:rsidR="00D46581" w:rsidRPr="00D46581" w:rsidRDefault="00D46581" w:rsidP="00D46581">
            <w:pPr>
              <w:rPr>
                <w:sz w:val="22"/>
                <w:szCs w:val="22"/>
              </w:rPr>
            </w:pPr>
            <w:r w:rsidRPr="00D46581">
              <w:rPr>
                <w:sz w:val="22"/>
                <w:szCs w:val="22"/>
              </w:rPr>
              <w:t>Other Qualifying - Unaffiliated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6D707F12" w14:textId="77777777" w:rsidR="00D46581" w:rsidRPr="00D46581" w:rsidRDefault="00D46581" w:rsidP="00D46581">
            <w:pPr>
              <w:jc w:val="center"/>
              <w:rPr>
                <w:sz w:val="22"/>
                <w:szCs w:val="22"/>
              </w:rPr>
            </w:pPr>
            <w:r w:rsidRPr="00D46581">
              <w:rPr>
                <w:sz w:val="22"/>
                <w:szCs w:val="22"/>
              </w:rPr>
              <w:t>$916,698,627</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FC7C230" w14:textId="77777777" w:rsidR="00D46581" w:rsidRPr="00D46581" w:rsidRDefault="00D46581" w:rsidP="00D46581">
            <w:pPr>
              <w:jc w:val="center"/>
              <w:rPr>
                <w:sz w:val="22"/>
                <w:szCs w:val="22"/>
              </w:rPr>
            </w:pPr>
            <w:r w:rsidRPr="00D46581">
              <w:rPr>
                <w:sz w:val="22"/>
                <w:szCs w:val="22"/>
              </w:rPr>
              <w:t>3.29%</w:t>
            </w:r>
          </w:p>
        </w:tc>
      </w:tr>
      <w:tr w:rsidR="00D46581" w:rsidRPr="00D46581" w14:paraId="5904A9D7"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866F56" w14:textId="77777777" w:rsidR="00D46581" w:rsidRPr="00D46581" w:rsidRDefault="00D46581" w:rsidP="00D46581">
            <w:pPr>
              <w:rPr>
                <w:sz w:val="22"/>
                <w:szCs w:val="22"/>
              </w:rPr>
            </w:pPr>
            <w:r w:rsidRPr="00D46581">
              <w:rPr>
                <w:sz w:val="22"/>
                <w:szCs w:val="22"/>
              </w:rPr>
              <w:t>Does Not Qualify - 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5769E752" w14:textId="77777777" w:rsidR="00D46581" w:rsidRPr="00D46581" w:rsidRDefault="00D46581" w:rsidP="00D46581">
            <w:pPr>
              <w:jc w:val="center"/>
              <w:rPr>
                <w:sz w:val="22"/>
                <w:szCs w:val="22"/>
              </w:rPr>
            </w:pPr>
            <w:r w:rsidRPr="00D46581">
              <w:rPr>
                <w:sz w:val="22"/>
                <w:szCs w:val="22"/>
              </w:rPr>
              <w:t>$4,912,141</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4DC0DA8" w14:textId="77777777" w:rsidR="00D46581" w:rsidRPr="00D46581" w:rsidRDefault="00D46581" w:rsidP="00D46581">
            <w:pPr>
              <w:jc w:val="center"/>
              <w:rPr>
                <w:sz w:val="22"/>
                <w:szCs w:val="22"/>
              </w:rPr>
            </w:pPr>
            <w:r w:rsidRPr="00D46581">
              <w:rPr>
                <w:sz w:val="22"/>
                <w:szCs w:val="22"/>
              </w:rPr>
              <w:t>0.02%</w:t>
            </w:r>
          </w:p>
        </w:tc>
      </w:tr>
      <w:tr w:rsidR="00D46581" w:rsidRPr="00D46581" w14:paraId="6D105645"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F485B5" w14:textId="77777777" w:rsidR="00D46581" w:rsidRPr="00D46581" w:rsidRDefault="00D46581" w:rsidP="00D46581">
            <w:pPr>
              <w:rPr>
                <w:sz w:val="22"/>
                <w:szCs w:val="22"/>
              </w:rPr>
            </w:pPr>
            <w:r w:rsidRPr="00D46581">
              <w:rPr>
                <w:sz w:val="22"/>
                <w:szCs w:val="22"/>
              </w:rPr>
              <w:t>Does Not Qualify - Unaffiliated</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19BA3A1D" w14:textId="77777777" w:rsidR="00D46581" w:rsidRPr="00D46581" w:rsidRDefault="00D46581" w:rsidP="00D46581">
            <w:pPr>
              <w:jc w:val="center"/>
              <w:rPr>
                <w:sz w:val="22"/>
                <w:szCs w:val="22"/>
              </w:rPr>
            </w:pPr>
            <w:r w:rsidRPr="00D46581">
              <w:rPr>
                <w:sz w:val="22"/>
                <w:szCs w:val="22"/>
              </w:rPr>
              <w:t>$45,869,262</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8541758" w14:textId="77777777" w:rsidR="00D46581" w:rsidRPr="00D46581" w:rsidRDefault="00D46581" w:rsidP="00D46581">
            <w:pPr>
              <w:jc w:val="center"/>
              <w:rPr>
                <w:sz w:val="22"/>
                <w:szCs w:val="22"/>
              </w:rPr>
            </w:pPr>
            <w:r w:rsidRPr="00D46581">
              <w:rPr>
                <w:sz w:val="22"/>
                <w:szCs w:val="22"/>
              </w:rPr>
              <w:t>0.16%</w:t>
            </w:r>
          </w:p>
        </w:tc>
      </w:tr>
      <w:tr w:rsidR="00D46581" w:rsidRPr="00D46581" w14:paraId="26C2AF1C" w14:textId="77777777" w:rsidTr="00D46581">
        <w:tc>
          <w:tcPr>
            <w:tcW w:w="38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CA83F6" w14:textId="77777777" w:rsidR="00D46581" w:rsidRPr="00D46581" w:rsidRDefault="00D46581" w:rsidP="00D46581">
            <w:pPr>
              <w:jc w:val="right"/>
              <w:rPr>
                <w:b/>
                <w:bCs/>
                <w:sz w:val="22"/>
                <w:szCs w:val="22"/>
              </w:rPr>
            </w:pPr>
            <w:r w:rsidRPr="00D46581">
              <w:rPr>
                <w:b/>
                <w:bCs/>
                <w:sz w:val="22"/>
                <w:szCs w:val="22"/>
              </w:rPr>
              <w:t>Reported Note Total</w:t>
            </w:r>
          </w:p>
        </w:tc>
        <w:tc>
          <w:tcPr>
            <w:tcW w:w="2848" w:type="dxa"/>
            <w:tcBorders>
              <w:top w:val="nil"/>
              <w:left w:val="nil"/>
              <w:bottom w:val="single" w:sz="8" w:space="0" w:color="auto"/>
              <w:right w:val="single" w:sz="8" w:space="0" w:color="auto"/>
            </w:tcBorders>
            <w:tcMar>
              <w:top w:w="0" w:type="dxa"/>
              <w:left w:w="108" w:type="dxa"/>
              <w:bottom w:w="0" w:type="dxa"/>
              <w:right w:w="108" w:type="dxa"/>
            </w:tcMar>
            <w:hideMark/>
          </w:tcPr>
          <w:p w14:paraId="4235479D" w14:textId="77777777" w:rsidR="00D46581" w:rsidRPr="00D46581" w:rsidRDefault="00D46581" w:rsidP="00D46581">
            <w:pPr>
              <w:jc w:val="center"/>
              <w:rPr>
                <w:b/>
                <w:bCs/>
                <w:sz w:val="22"/>
                <w:szCs w:val="22"/>
              </w:rPr>
            </w:pPr>
            <w:r w:rsidRPr="00D46581">
              <w:rPr>
                <w:b/>
                <w:bCs/>
                <w:sz w:val="22"/>
                <w:szCs w:val="22"/>
              </w:rPr>
              <w:t>$27,877,681,535</w:t>
            </w:r>
          </w:p>
        </w:tc>
        <w:tc>
          <w:tcPr>
            <w:tcW w:w="140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109244F" w14:textId="77777777" w:rsidR="00D46581" w:rsidRPr="00D46581" w:rsidRDefault="00D46581" w:rsidP="00D46581">
            <w:pPr>
              <w:jc w:val="center"/>
              <w:rPr>
                <w:b/>
                <w:bCs/>
                <w:sz w:val="22"/>
                <w:szCs w:val="22"/>
              </w:rPr>
            </w:pPr>
            <w:r w:rsidRPr="00D46581">
              <w:rPr>
                <w:b/>
                <w:bCs/>
                <w:sz w:val="22"/>
                <w:szCs w:val="22"/>
              </w:rPr>
              <w:t>100%</w:t>
            </w:r>
          </w:p>
        </w:tc>
      </w:tr>
    </w:tbl>
    <w:p w14:paraId="166B8900" w14:textId="040EB52D" w:rsidR="00CD6475" w:rsidRDefault="00A31F34">
      <w:pPr>
        <w:rPr>
          <w:sz w:val="22"/>
          <w:szCs w:val="22"/>
        </w:rPr>
      </w:pPr>
      <w:r>
        <w:rPr>
          <w:sz w:val="22"/>
          <w:szCs w:val="22"/>
        </w:rPr>
        <w:br w:type="page"/>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F37A7D" w:rsidRPr="00734901" w14:paraId="60E7F48E"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09A4858D" w14:textId="77777777" w:rsidR="00F37A7D" w:rsidRPr="00BE0727" w:rsidRDefault="00F37A7D">
            <w:pPr>
              <w:widowControl w:val="0"/>
              <w:jc w:val="center"/>
              <w:rPr>
                <w:b/>
                <w:color w:val="FFFFFF"/>
                <w:sz w:val="22"/>
                <w:szCs w:val="22"/>
              </w:rPr>
            </w:pPr>
            <w:r w:rsidRPr="00BE0727">
              <w:rPr>
                <w:b/>
                <w:color w:val="000000"/>
                <w:sz w:val="22"/>
                <w:szCs w:val="22"/>
              </w:rPr>
              <w:br w:type="page"/>
            </w:r>
          </w:p>
          <w:p w14:paraId="07A434D6" w14:textId="77777777" w:rsidR="00F37A7D" w:rsidRPr="00BE0727" w:rsidRDefault="00F37A7D">
            <w:pPr>
              <w:widowControl w:val="0"/>
              <w:jc w:val="center"/>
              <w:rPr>
                <w:b/>
                <w:color w:val="FFFFFF"/>
                <w:sz w:val="22"/>
                <w:szCs w:val="22"/>
              </w:rPr>
            </w:pPr>
            <w:r w:rsidRPr="00BE0727">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418BBB93" w14:textId="77777777" w:rsidR="00F37A7D" w:rsidRPr="00BE0727" w:rsidRDefault="00F37A7D">
            <w:pPr>
              <w:widowControl w:val="0"/>
              <w:jc w:val="center"/>
              <w:rPr>
                <w:b/>
                <w:color w:val="FFFFFF"/>
                <w:sz w:val="22"/>
                <w:szCs w:val="22"/>
              </w:rPr>
            </w:pPr>
          </w:p>
          <w:p w14:paraId="28A7DB55" w14:textId="77777777" w:rsidR="00F37A7D" w:rsidRPr="00BE0727" w:rsidRDefault="00F37A7D">
            <w:pPr>
              <w:widowControl w:val="0"/>
              <w:jc w:val="center"/>
              <w:rPr>
                <w:b/>
                <w:color w:val="FFFFFF"/>
                <w:sz w:val="22"/>
                <w:szCs w:val="22"/>
              </w:rPr>
            </w:pPr>
            <w:r w:rsidRPr="00BE0727">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4A96190E" w14:textId="77777777" w:rsidR="00F37A7D" w:rsidRPr="00BE0727" w:rsidRDefault="00F37A7D">
            <w:pPr>
              <w:widowControl w:val="0"/>
              <w:jc w:val="center"/>
              <w:rPr>
                <w:b/>
                <w:color w:val="FFFFFF"/>
                <w:sz w:val="22"/>
                <w:szCs w:val="22"/>
              </w:rPr>
            </w:pPr>
          </w:p>
          <w:p w14:paraId="7B4C0B5E" w14:textId="77777777" w:rsidR="00F37A7D" w:rsidRPr="00BE0727" w:rsidRDefault="00F37A7D">
            <w:pPr>
              <w:widowControl w:val="0"/>
              <w:jc w:val="center"/>
              <w:rPr>
                <w:b/>
                <w:color w:val="FFFFFF"/>
                <w:sz w:val="22"/>
                <w:szCs w:val="22"/>
              </w:rPr>
            </w:pPr>
            <w:r w:rsidRPr="00BE0727">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2F5D1AD2" w14:textId="77777777" w:rsidR="00F37A7D" w:rsidRPr="00BE0727" w:rsidRDefault="00F37A7D">
            <w:pPr>
              <w:widowControl w:val="0"/>
              <w:jc w:val="center"/>
              <w:rPr>
                <w:b/>
                <w:color w:val="FFFFFF"/>
                <w:sz w:val="22"/>
                <w:szCs w:val="22"/>
              </w:rPr>
            </w:pPr>
            <w:r w:rsidRPr="00BE0727">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21DAC5EE" w14:textId="77777777" w:rsidR="00F37A7D" w:rsidRPr="00BE0727" w:rsidRDefault="00F37A7D">
            <w:pPr>
              <w:widowControl w:val="0"/>
              <w:jc w:val="center"/>
              <w:rPr>
                <w:b/>
                <w:color w:val="FFFFFF"/>
                <w:sz w:val="22"/>
                <w:szCs w:val="22"/>
              </w:rPr>
            </w:pPr>
            <w:r w:rsidRPr="00BE0727">
              <w:rPr>
                <w:b/>
                <w:sz w:val="22"/>
                <w:szCs w:val="22"/>
              </w:rPr>
              <w:t>Comment Letter Page Number</w:t>
            </w:r>
          </w:p>
        </w:tc>
      </w:tr>
      <w:tr w:rsidR="00F37A7D" w:rsidRPr="00734901" w14:paraId="4896D09B" w14:textId="77777777">
        <w:trPr>
          <w:trHeight w:val="800"/>
        </w:trPr>
        <w:tc>
          <w:tcPr>
            <w:tcW w:w="1615" w:type="dxa"/>
            <w:tcBorders>
              <w:top w:val="single" w:sz="4" w:space="0" w:color="FFFFFF"/>
            </w:tcBorders>
            <w:shd w:val="clear" w:color="auto" w:fill="F2F2F2"/>
            <w:vAlign w:val="center"/>
          </w:tcPr>
          <w:p w14:paraId="3D9DD529" w14:textId="7B034D34" w:rsidR="00F37A7D" w:rsidRPr="00BE0727" w:rsidRDefault="00F37A7D">
            <w:pPr>
              <w:widowControl w:val="0"/>
              <w:jc w:val="center"/>
              <w:rPr>
                <w:b/>
                <w:sz w:val="22"/>
                <w:szCs w:val="22"/>
              </w:rPr>
            </w:pPr>
            <w:r w:rsidRPr="00BE0727">
              <w:rPr>
                <w:b/>
                <w:sz w:val="22"/>
                <w:szCs w:val="22"/>
              </w:rPr>
              <w:t>2024-</w:t>
            </w:r>
            <w:r w:rsidR="007A4692">
              <w:rPr>
                <w:b/>
                <w:sz w:val="22"/>
                <w:szCs w:val="22"/>
              </w:rPr>
              <w:t>07</w:t>
            </w:r>
          </w:p>
          <w:p w14:paraId="6B075D1C" w14:textId="4BAA8792" w:rsidR="00F37A7D" w:rsidRPr="00BE0727" w:rsidRDefault="00F37A7D">
            <w:pPr>
              <w:widowControl w:val="0"/>
              <w:jc w:val="center"/>
              <w:rPr>
                <w:b/>
                <w:sz w:val="22"/>
                <w:szCs w:val="22"/>
              </w:rPr>
            </w:pPr>
            <w:r w:rsidRPr="00BE0727">
              <w:rPr>
                <w:b/>
                <w:sz w:val="22"/>
                <w:szCs w:val="22"/>
              </w:rPr>
              <w:t>(</w:t>
            </w:r>
            <w:r w:rsidR="007A4692">
              <w:rPr>
                <w:b/>
                <w:sz w:val="22"/>
                <w:szCs w:val="22"/>
              </w:rPr>
              <w:t>Jake</w:t>
            </w:r>
            <w:r w:rsidRPr="00BE0727">
              <w:rPr>
                <w:b/>
                <w:sz w:val="22"/>
                <w:szCs w:val="22"/>
              </w:rPr>
              <w:t>)</w:t>
            </w:r>
          </w:p>
        </w:tc>
        <w:tc>
          <w:tcPr>
            <w:tcW w:w="3198" w:type="dxa"/>
            <w:tcBorders>
              <w:top w:val="single" w:sz="4" w:space="0" w:color="FFFFFF"/>
            </w:tcBorders>
            <w:shd w:val="clear" w:color="auto" w:fill="F2F2F2"/>
            <w:vAlign w:val="center"/>
          </w:tcPr>
          <w:p w14:paraId="148BE580" w14:textId="78EB9814" w:rsidR="00F37A7D" w:rsidRPr="007A4692" w:rsidRDefault="007A4692" w:rsidP="007A4692">
            <w:pPr>
              <w:widowControl w:val="0"/>
              <w:jc w:val="center"/>
              <w:rPr>
                <w:b/>
                <w:sz w:val="22"/>
                <w:szCs w:val="22"/>
              </w:rPr>
            </w:pPr>
            <w:r w:rsidRPr="007A4692">
              <w:rPr>
                <w:b/>
                <w:sz w:val="22"/>
                <w:szCs w:val="22"/>
              </w:rPr>
              <w:t xml:space="preserve">Reporting </w:t>
            </w:r>
            <w:proofErr w:type="gramStart"/>
            <w:r w:rsidRPr="007A4692">
              <w:rPr>
                <w:b/>
                <w:sz w:val="22"/>
                <w:szCs w:val="22"/>
              </w:rPr>
              <w:t>of</w:t>
            </w:r>
            <w:proofErr w:type="gramEnd"/>
            <w:r w:rsidRPr="007A4692">
              <w:rPr>
                <w:b/>
                <w:sz w:val="22"/>
                <w:szCs w:val="22"/>
              </w:rPr>
              <w:t xml:space="preserve"> Funds Withheld and Modco Assets</w:t>
            </w:r>
          </w:p>
        </w:tc>
        <w:tc>
          <w:tcPr>
            <w:tcW w:w="2112" w:type="dxa"/>
            <w:tcBorders>
              <w:top w:val="single" w:sz="4" w:space="0" w:color="FFFFFF"/>
            </w:tcBorders>
            <w:shd w:val="clear" w:color="auto" w:fill="F2F2F2"/>
            <w:vAlign w:val="center"/>
          </w:tcPr>
          <w:p w14:paraId="55F00962" w14:textId="003FBEE2" w:rsidR="00F37A7D" w:rsidRPr="00BE0727" w:rsidRDefault="00AA6658">
            <w:pPr>
              <w:widowControl w:val="0"/>
              <w:jc w:val="center"/>
              <w:rPr>
                <w:b/>
                <w:sz w:val="22"/>
                <w:szCs w:val="22"/>
              </w:rPr>
            </w:pPr>
            <w:r>
              <w:rPr>
                <w:b/>
                <w:sz w:val="22"/>
                <w:szCs w:val="22"/>
              </w:rPr>
              <w:t>5</w:t>
            </w:r>
            <w:r w:rsidR="00B44743">
              <w:rPr>
                <w:b/>
                <w:sz w:val="22"/>
                <w:szCs w:val="22"/>
              </w:rPr>
              <w:t xml:space="preserve"> </w:t>
            </w:r>
            <w:r w:rsidR="00F37A7D" w:rsidRPr="00BE0727">
              <w:rPr>
                <w:b/>
                <w:sz w:val="22"/>
                <w:szCs w:val="22"/>
              </w:rPr>
              <w:t xml:space="preserve">– Agenda item </w:t>
            </w:r>
          </w:p>
        </w:tc>
        <w:tc>
          <w:tcPr>
            <w:tcW w:w="1710" w:type="dxa"/>
            <w:tcBorders>
              <w:top w:val="single" w:sz="4" w:space="0" w:color="FFFFFF"/>
            </w:tcBorders>
            <w:shd w:val="clear" w:color="auto" w:fill="F2F2F2"/>
            <w:vAlign w:val="center"/>
          </w:tcPr>
          <w:p w14:paraId="74A4E30B" w14:textId="77777777" w:rsidR="00F37A7D" w:rsidRPr="00BE0727" w:rsidRDefault="00F37A7D">
            <w:pPr>
              <w:widowControl w:val="0"/>
              <w:jc w:val="center"/>
              <w:rPr>
                <w:b/>
                <w:sz w:val="22"/>
                <w:szCs w:val="22"/>
              </w:rPr>
            </w:pPr>
            <w:r w:rsidRPr="00BE0727">
              <w:rPr>
                <w:b/>
                <w:sz w:val="22"/>
                <w:szCs w:val="22"/>
              </w:rPr>
              <w:t>Comments Received</w:t>
            </w:r>
          </w:p>
        </w:tc>
        <w:tc>
          <w:tcPr>
            <w:tcW w:w="1440" w:type="dxa"/>
            <w:tcBorders>
              <w:top w:val="single" w:sz="4" w:space="0" w:color="FFFFFF"/>
            </w:tcBorders>
            <w:shd w:val="clear" w:color="auto" w:fill="F2F2F2"/>
            <w:vAlign w:val="center"/>
          </w:tcPr>
          <w:p w14:paraId="56731EAA" w14:textId="3FE6C753" w:rsidR="00BA449F" w:rsidRDefault="00BA449F">
            <w:pPr>
              <w:widowControl w:val="0"/>
              <w:jc w:val="center"/>
              <w:rPr>
                <w:b/>
                <w:sz w:val="22"/>
                <w:szCs w:val="22"/>
              </w:rPr>
            </w:pPr>
            <w:r w:rsidRPr="00BE0727">
              <w:rPr>
                <w:b/>
                <w:sz w:val="22"/>
                <w:szCs w:val="22"/>
              </w:rPr>
              <w:t xml:space="preserve">IP – </w:t>
            </w:r>
            <w:r w:rsidR="00212940">
              <w:rPr>
                <w:b/>
                <w:sz w:val="22"/>
                <w:szCs w:val="22"/>
              </w:rPr>
              <w:t xml:space="preserve">4 </w:t>
            </w:r>
            <w:r w:rsidR="008F7B03">
              <w:rPr>
                <w:b/>
                <w:sz w:val="22"/>
                <w:szCs w:val="22"/>
              </w:rPr>
              <w:t>AP</w:t>
            </w:r>
            <w:r>
              <w:rPr>
                <w:b/>
                <w:sz w:val="22"/>
                <w:szCs w:val="22"/>
              </w:rPr>
              <w:t>CIA</w:t>
            </w:r>
            <w:r w:rsidR="00862AFD" w:rsidRPr="00BE0727">
              <w:rPr>
                <w:b/>
                <w:sz w:val="22"/>
                <w:szCs w:val="22"/>
              </w:rPr>
              <w:t xml:space="preserve"> – </w:t>
            </w:r>
            <w:r w:rsidR="00212940">
              <w:rPr>
                <w:b/>
                <w:sz w:val="22"/>
                <w:szCs w:val="22"/>
              </w:rPr>
              <w:t>2</w:t>
            </w:r>
            <w:r>
              <w:rPr>
                <w:b/>
                <w:sz w:val="22"/>
                <w:szCs w:val="22"/>
              </w:rPr>
              <w:t xml:space="preserve"> </w:t>
            </w:r>
          </w:p>
          <w:p w14:paraId="51C65549" w14:textId="42E6F439" w:rsidR="00C17C96" w:rsidRDefault="00C17C96">
            <w:pPr>
              <w:widowControl w:val="0"/>
              <w:jc w:val="center"/>
              <w:rPr>
                <w:b/>
                <w:sz w:val="22"/>
                <w:szCs w:val="22"/>
              </w:rPr>
            </w:pPr>
            <w:r>
              <w:rPr>
                <w:b/>
                <w:sz w:val="22"/>
                <w:szCs w:val="22"/>
              </w:rPr>
              <w:t>UHC</w:t>
            </w:r>
            <w:r w:rsidR="00862AFD" w:rsidRPr="00BE0727">
              <w:rPr>
                <w:b/>
                <w:sz w:val="22"/>
                <w:szCs w:val="22"/>
              </w:rPr>
              <w:t xml:space="preserve"> – </w:t>
            </w:r>
            <w:r w:rsidR="004C4E93">
              <w:rPr>
                <w:b/>
                <w:sz w:val="22"/>
                <w:szCs w:val="22"/>
              </w:rPr>
              <w:t>12</w:t>
            </w:r>
          </w:p>
          <w:p w14:paraId="74A71328" w14:textId="177EB214" w:rsidR="00F37A7D" w:rsidRPr="00BE0727" w:rsidRDefault="00F37A7D">
            <w:pPr>
              <w:widowControl w:val="0"/>
              <w:jc w:val="center"/>
              <w:rPr>
                <w:b/>
                <w:sz w:val="22"/>
                <w:szCs w:val="22"/>
              </w:rPr>
            </w:pPr>
          </w:p>
        </w:tc>
      </w:tr>
    </w:tbl>
    <w:p w14:paraId="5CCD9383" w14:textId="77777777" w:rsidR="00F37A7D" w:rsidRPr="00734901" w:rsidRDefault="00F37A7D" w:rsidP="00F37A7D">
      <w:pPr>
        <w:rPr>
          <w:sz w:val="22"/>
          <w:szCs w:val="22"/>
          <w:highlight w:val="yellow"/>
          <w:lang w:eastAsia="zh-CN"/>
        </w:rPr>
      </w:pPr>
    </w:p>
    <w:p w14:paraId="55A0F430" w14:textId="77777777" w:rsidR="00F37A7D" w:rsidRPr="00A50AF0" w:rsidRDefault="00F37A7D" w:rsidP="00F37A7D">
      <w:pPr>
        <w:pStyle w:val="BodyTextIndent"/>
        <w:ind w:left="0" w:firstLine="0"/>
        <w:jc w:val="both"/>
        <w:rPr>
          <w:i/>
          <w:sz w:val="22"/>
          <w:szCs w:val="22"/>
          <w:u w:val="single"/>
        </w:rPr>
      </w:pPr>
      <w:r w:rsidRPr="00A50AF0">
        <w:rPr>
          <w:i/>
          <w:sz w:val="22"/>
          <w:szCs w:val="22"/>
          <w:u w:val="single"/>
        </w:rPr>
        <w:t>Summary:</w:t>
      </w:r>
    </w:p>
    <w:p w14:paraId="2494D8C9" w14:textId="709650EB" w:rsidR="003805BB" w:rsidRPr="003A45B7" w:rsidRDefault="003805BB" w:rsidP="003805BB">
      <w:pPr>
        <w:jc w:val="both"/>
        <w:rPr>
          <w:sz w:val="22"/>
          <w:szCs w:val="22"/>
        </w:rPr>
      </w:pPr>
      <w:r>
        <w:rPr>
          <w:sz w:val="22"/>
          <w:szCs w:val="22"/>
        </w:rPr>
        <w:t xml:space="preserve">On </w:t>
      </w:r>
      <w:r w:rsidRPr="00801F7C">
        <w:rPr>
          <w:sz w:val="22"/>
          <w:szCs w:val="22"/>
        </w:rPr>
        <w:t>August 13, 2024</w:t>
      </w:r>
      <w:r>
        <w:rPr>
          <w:sz w:val="22"/>
          <w:szCs w:val="22"/>
        </w:rPr>
        <w:t xml:space="preserve">, </w:t>
      </w:r>
      <w:r w:rsidRPr="003A45B7">
        <w:rPr>
          <w:sz w:val="22"/>
          <w:szCs w:val="22"/>
        </w:rPr>
        <w:t>the Working Group exposed</w:t>
      </w:r>
      <w:r>
        <w:rPr>
          <w:sz w:val="22"/>
          <w:szCs w:val="22"/>
        </w:rPr>
        <w:t xml:space="preserve"> this agenda item</w:t>
      </w:r>
      <w:r w:rsidR="00DE3E1E">
        <w:rPr>
          <w:sz w:val="22"/>
          <w:szCs w:val="22"/>
        </w:rPr>
        <w:t>,</w:t>
      </w:r>
      <w:r w:rsidRPr="00801F7C">
        <w:rPr>
          <w:sz w:val="22"/>
          <w:szCs w:val="22"/>
        </w:rPr>
        <w:t xml:space="preserve"> </w:t>
      </w:r>
      <w:r w:rsidR="00DE3E1E">
        <w:rPr>
          <w:sz w:val="22"/>
          <w:szCs w:val="22"/>
        </w:rPr>
        <w:t>for an extended comment period,</w:t>
      </w:r>
      <w:r>
        <w:rPr>
          <w:sz w:val="22"/>
          <w:szCs w:val="22"/>
        </w:rPr>
        <w:t xml:space="preserve"> which proposes to</w:t>
      </w:r>
      <w:r w:rsidRPr="007A7EB7">
        <w:rPr>
          <w:sz w:val="22"/>
          <w:szCs w:val="22"/>
        </w:rPr>
        <w:t xml:space="preserve"> add a new part to the reinsurance Schedule S in the Life/Fraternal and Health annual statement blanks and Schedule F in the Property/Casualty and Title annual statement blanks</w:t>
      </w:r>
      <w:r>
        <w:rPr>
          <w:sz w:val="22"/>
          <w:szCs w:val="22"/>
        </w:rPr>
        <w:t>. In response to comments submitted that indicated that non-trust assets could not be identified, the Working Group also specifically requested comments</w:t>
      </w:r>
      <w:r w:rsidRPr="003E3A55">
        <w:rPr>
          <w:sz w:val="22"/>
          <w:szCs w:val="22"/>
        </w:rPr>
        <w:t xml:space="preserve"> </w:t>
      </w:r>
      <w:r>
        <w:rPr>
          <w:sz w:val="22"/>
          <w:szCs w:val="22"/>
        </w:rPr>
        <w:t xml:space="preserve">asking </w:t>
      </w:r>
      <w:r w:rsidRPr="003E3A55">
        <w:rPr>
          <w:sz w:val="22"/>
          <w:szCs w:val="22"/>
        </w:rPr>
        <w:t>if the assets cannot be identified</w:t>
      </w:r>
      <w:r>
        <w:rPr>
          <w:sz w:val="22"/>
          <w:szCs w:val="22"/>
        </w:rPr>
        <w:t>,</w:t>
      </w:r>
      <w:r w:rsidRPr="003E3A55">
        <w:rPr>
          <w:sz w:val="22"/>
          <w:szCs w:val="22"/>
        </w:rPr>
        <w:t xml:space="preserve"> then how are the numbers determined for the life risk-based capital charge reductions reported and the collateral fair value</w:t>
      </w:r>
      <w:r>
        <w:rPr>
          <w:sz w:val="22"/>
          <w:szCs w:val="22"/>
        </w:rPr>
        <w:t>?</w:t>
      </w:r>
    </w:p>
    <w:p w14:paraId="205D19A2" w14:textId="3AF9511B" w:rsidR="0013507E" w:rsidRDefault="0013507E" w:rsidP="0013507E">
      <w:pPr>
        <w:jc w:val="both"/>
        <w:rPr>
          <w:sz w:val="22"/>
          <w:szCs w:val="22"/>
        </w:rPr>
      </w:pPr>
    </w:p>
    <w:p w14:paraId="0987D7CF" w14:textId="77777777" w:rsidR="00F37A7D" w:rsidRPr="00734901" w:rsidRDefault="00F37A7D" w:rsidP="00F37A7D">
      <w:pPr>
        <w:pStyle w:val="paragraph"/>
        <w:keepNext/>
        <w:spacing w:before="0" w:beforeAutospacing="0" w:after="0" w:afterAutospacing="0"/>
        <w:jc w:val="both"/>
        <w:textAlignment w:val="baseline"/>
        <w:rPr>
          <w:bCs/>
          <w:i/>
          <w:sz w:val="22"/>
          <w:szCs w:val="22"/>
          <w:highlight w:val="yellow"/>
          <w:u w:val="single"/>
        </w:rPr>
      </w:pPr>
      <w:r w:rsidRPr="00256AE9">
        <w:rPr>
          <w:i/>
          <w:sz w:val="22"/>
          <w:szCs w:val="22"/>
          <w:u w:val="single"/>
        </w:rPr>
        <w:t>Interested Parties’ Comments:</w:t>
      </w:r>
    </w:p>
    <w:p w14:paraId="7A57C66C" w14:textId="77777777" w:rsidR="00B27284" w:rsidRPr="00B27284" w:rsidRDefault="00B27284" w:rsidP="00B27284">
      <w:pPr>
        <w:widowControl w:val="0"/>
        <w:jc w:val="both"/>
        <w:rPr>
          <w:sz w:val="22"/>
          <w:szCs w:val="22"/>
        </w:rPr>
      </w:pPr>
      <w:r w:rsidRPr="00B27284">
        <w:rPr>
          <w:sz w:val="22"/>
          <w:szCs w:val="22"/>
        </w:rPr>
        <w:t xml:space="preserve">The proposal, Ref # 2024-07, Reporting of Funds Withheld and Modco Assets, originated from discussions among the IMR Ad Hoc Group, as they noted issues with identifying assets that are subject to funds withheld (FWH) or modified coinsurance (Modco) arrangements. Our understanding of the intent of the proposal is to have transparency in the Annual Statement into the reduction of Risk Based Capital (RBC) charges for ceded FWH and Modco assets in the life RBC formula. </w:t>
      </w:r>
    </w:p>
    <w:p w14:paraId="14641858" w14:textId="77777777" w:rsidR="00B27284" w:rsidRPr="00B27284" w:rsidRDefault="00B27284" w:rsidP="00B27284">
      <w:pPr>
        <w:widowControl w:val="0"/>
        <w:jc w:val="both"/>
        <w:rPr>
          <w:sz w:val="22"/>
          <w:szCs w:val="22"/>
        </w:rPr>
      </w:pPr>
    </w:p>
    <w:p w14:paraId="5F06AC3A" w14:textId="77777777" w:rsidR="00B27284" w:rsidRDefault="00B27284" w:rsidP="00B27284">
      <w:pPr>
        <w:widowControl w:val="0"/>
        <w:jc w:val="both"/>
        <w:rPr>
          <w:sz w:val="22"/>
          <w:szCs w:val="22"/>
        </w:rPr>
      </w:pPr>
      <w:r w:rsidRPr="00B27284">
        <w:rPr>
          <w:sz w:val="22"/>
          <w:szCs w:val="22"/>
        </w:rPr>
        <w:t>Interested parties request that SAPWG reject the proposed new Schedule F - Part 7 to the property and casualty Annual Statement that would require special reporting for FWH and Modco assets and consider the proposed alternative to the proposed new Schedule S - Part 8 to the life and health Annual Statement as discussed below.</w:t>
      </w:r>
    </w:p>
    <w:p w14:paraId="6E5E61F0" w14:textId="77777777" w:rsidR="00DB0EBD" w:rsidRPr="00B27284" w:rsidRDefault="00DB0EBD" w:rsidP="00B27284">
      <w:pPr>
        <w:widowControl w:val="0"/>
        <w:jc w:val="both"/>
        <w:rPr>
          <w:sz w:val="22"/>
          <w:szCs w:val="22"/>
        </w:rPr>
      </w:pPr>
    </w:p>
    <w:p w14:paraId="04726AE5" w14:textId="5C2DB90E" w:rsidR="00B27284" w:rsidRPr="00B27284" w:rsidRDefault="00B27284" w:rsidP="00B27284">
      <w:pPr>
        <w:widowControl w:val="0"/>
        <w:jc w:val="both"/>
        <w:rPr>
          <w:sz w:val="22"/>
          <w:szCs w:val="22"/>
        </w:rPr>
      </w:pPr>
      <w:r w:rsidRPr="00B27284">
        <w:rPr>
          <w:sz w:val="22"/>
          <w:szCs w:val="22"/>
        </w:rPr>
        <w:t>Property &amp; Casualty</w:t>
      </w:r>
      <w:r w:rsidR="003F08A8">
        <w:rPr>
          <w:sz w:val="22"/>
          <w:szCs w:val="22"/>
        </w:rPr>
        <w:t xml:space="preserve">: </w:t>
      </w:r>
    </w:p>
    <w:p w14:paraId="347B823F" w14:textId="77777777" w:rsidR="00B27284" w:rsidRPr="00B27284" w:rsidRDefault="00B27284" w:rsidP="00B27284">
      <w:pPr>
        <w:widowControl w:val="0"/>
        <w:jc w:val="both"/>
        <w:rPr>
          <w:sz w:val="22"/>
          <w:szCs w:val="22"/>
        </w:rPr>
      </w:pPr>
      <w:r w:rsidRPr="00B27284">
        <w:rPr>
          <w:sz w:val="22"/>
          <w:szCs w:val="22"/>
        </w:rPr>
        <w:t>Interested parties request that the SAPWG reject the proposed Schedule F - Part 7 for property and casualty FWH and Modco assets.</w:t>
      </w:r>
    </w:p>
    <w:p w14:paraId="0140876D" w14:textId="77777777" w:rsidR="00B27284" w:rsidRPr="00B27284" w:rsidRDefault="00B27284" w:rsidP="00B27284">
      <w:pPr>
        <w:widowControl w:val="0"/>
        <w:jc w:val="both"/>
        <w:rPr>
          <w:sz w:val="22"/>
          <w:szCs w:val="22"/>
        </w:rPr>
      </w:pPr>
    </w:p>
    <w:p w14:paraId="23982097" w14:textId="77777777" w:rsidR="00B27284" w:rsidRPr="00B27284" w:rsidRDefault="00B27284" w:rsidP="00B27284">
      <w:pPr>
        <w:widowControl w:val="0"/>
        <w:jc w:val="both"/>
        <w:rPr>
          <w:sz w:val="22"/>
          <w:szCs w:val="22"/>
        </w:rPr>
      </w:pPr>
      <w:r w:rsidRPr="00B27284">
        <w:rPr>
          <w:sz w:val="22"/>
          <w:szCs w:val="22"/>
        </w:rPr>
        <w:t>Reasons for Rejection:</w:t>
      </w:r>
    </w:p>
    <w:p w14:paraId="1E26F8FB" w14:textId="77777777" w:rsidR="00B27284" w:rsidRPr="00B27284" w:rsidRDefault="00B27284" w:rsidP="00B27284">
      <w:pPr>
        <w:widowControl w:val="0"/>
        <w:jc w:val="both"/>
        <w:rPr>
          <w:sz w:val="22"/>
          <w:szCs w:val="22"/>
        </w:rPr>
      </w:pPr>
    </w:p>
    <w:p w14:paraId="582A7608" w14:textId="77777777" w:rsidR="00B27284" w:rsidRPr="00B27284" w:rsidRDefault="00B27284" w:rsidP="00B27284">
      <w:pPr>
        <w:widowControl w:val="0"/>
        <w:jc w:val="both"/>
        <w:rPr>
          <w:sz w:val="22"/>
          <w:szCs w:val="22"/>
        </w:rPr>
      </w:pPr>
      <w:r w:rsidRPr="00B27284">
        <w:rPr>
          <w:sz w:val="22"/>
          <w:szCs w:val="22"/>
        </w:rPr>
        <w:t>1.</w:t>
      </w:r>
      <w:r w:rsidRPr="00B27284">
        <w:rPr>
          <w:sz w:val="22"/>
          <w:szCs w:val="22"/>
        </w:rPr>
        <w:tab/>
        <w:t>Limited Applicability: Property and casualty insurers do not engage in Modco transactions. Moreover, due to the recognition of Certified Reinsurers and Reciprocal Jurisdictions, FWH provisions in reinsurance agreements have significantly decreased. Contracts with FWH provisions are typically in run-off and not substantive.</w:t>
      </w:r>
    </w:p>
    <w:p w14:paraId="6FFF05FB" w14:textId="77777777" w:rsidR="00B27284" w:rsidRPr="00B27284" w:rsidRDefault="00B27284" w:rsidP="00B27284">
      <w:pPr>
        <w:widowControl w:val="0"/>
        <w:jc w:val="both"/>
        <w:rPr>
          <w:sz w:val="22"/>
          <w:szCs w:val="22"/>
        </w:rPr>
      </w:pPr>
    </w:p>
    <w:p w14:paraId="25955417" w14:textId="77777777" w:rsidR="00B27284" w:rsidRPr="00B27284" w:rsidRDefault="00B27284" w:rsidP="00B27284">
      <w:pPr>
        <w:widowControl w:val="0"/>
        <w:jc w:val="both"/>
        <w:rPr>
          <w:sz w:val="22"/>
          <w:szCs w:val="22"/>
        </w:rPr>
      </w:pPr>
      <w:r w:rsidRPr="00B27284">
        <w:rPr>
          <w:sz w:val="22"/>
          <w:szCs w:val="22"/>
        </w:rPr>
        <w:t>2.</w:t>
      </w:r>
      <w:r w:rsidRPr="00B27284">
        <w:rPr>
          <w:sz w:val="22"/>
          <w:szCs w:val="22"/>
        </w:rPr>
        <w:tab/>
        <w:t>Lack of Specific Asset Identification and Use Restrictions: Past reinsurance agreements did not mandate specific identification or restrict the use of assets acquired with the withheld funds. Consequently, the assets are commingled with property and casualty insurers’ general account assets and reported in cash and/or the appropriate investment schedule in the ceding insurer’s annual statement. Additionally, FWH liabilities are either settled using general account assets or netted against amounts due from reinsurers. Currently, the amounts of FWH are reported in the aggregate on line 13 of the liabilities page of the annual statement balance sheet and in Schedule F - Part 3, column 20, by individual reinsurer.</w:t>
      </w:r>
    </w:p>
    <w:p w14:paraId="6CC7AB07" w14:textId="77777777" w:rsidR="00B27284" w:rsidRPr="00B27284" w:rsidRDefault="00B27284" w:rsidP="00B27284">
      <w:pPr>
        <w:widowControl w:val="0"/>
        <w:jc w:val="both"/>
        <w:rPr>
          <w:sz w:val="22"/>
          <w:szCs w:val="22"/>
        </w:rPr>
      </w:pPr>
    </w:p>
    <w:p w14:paraId="42F91FFB" w14:textId="77777777" w:rsidR="00B27284" w:rsidRPr="00B27284" w:rsidRDefault="00B27284" w:rsidP="00B27284">
      <w:pPr>
        <w:widowControl w:val="0"/>
        <w:jc w:val="both"/>
        <w:rPr>
          <w:sz w:val="22"/>
          <w:szCs w:val="22"/>
        </w:rPr>
      </w:pPr>
      <w:r w:rsidRPr="00B27284">
        <w:rPr>
          <w:sz w:val="22"/>
          <w:szCs w:val="22"/>
        </w:rPr>
        <w:t>Life Insurance</w:t>
      </w:r>
    </w:p>
    <w:p w14:paraId="6A4CC483" w14:textId="77777777" w:rsidR="00B27284" w:rsidRPr="00B27284" w:rsidRDefault="00B27284" w:rsidP="00B27284">
      <w:pPr>
        <w:widowControl w:val="0"/>
        <w:jc w:val="both"/>
        <w:rPr>
          <w:sz w:val="22"/>
          <w:szCs w:val="22"/>
        </w:rPr>
      </w:pPr>
    </w:p>
    <w:p w14:paraId="1E1BB7C0" w14:textId="77777777" w:rsidR="00B27284" w:rsidRPr="00B27284" w:rsidRDefault="00B27284" w:rsidP="00B27284">
      <w:pPr>
        <w:widowControl w:val="0"/>
        <w:jc w:val="both"/>
        <w:rPr>
          <w:sz w:val="22"/>
          <w:szCs w:val="22"/>
        </w:rPr>
      </w:pPr>
      <w:r w:rsidRPr="00B27284">
        <w:rPr>
          <w:sz w:val="22"/>
          <w:szCs w:val="22"/>
        </w:rPr>
        <w:t>Reporting Format</w:t>
      </w:r>
    </w:p>
    <w:p w14:paraId="2864F248" w14:textId="77777777" w:rsidR="00B27284" w:rsidRPr="00B27284" w:rsidRDefault="00B27284" w:rsidP="00B27284">
      <w:pPr>
        <w:widowControl w:val="0"/>
        <w:jc w:val="both"/>
        <w:rPr>
          <w:sz w:val="22"/>
          <w:szCs w:val="22"/>
        </w:rPr>
      </w:pPr>
    </w:p>
    <w:p w14:paraId="43AF6A1B" w14:textId="77777777" w:rsidR="00B27284" w:rsidRPr="00B27284" w:rsidRDefault="00B27284" w:rsidP="00B27284">
      <w:pPr>
        <w:widowControl w:val="0"/>
        <w:jc w:val="both"/>
        <w:rPr>
          <w:sz w:val="22"/>
          <w:szCs w:val="22"/>
        </w:rPr>
      </w:pPr>
      <w:r w:rsidRPr="00B27284">
        <w:rPr>
          <w:sz w:val="22"/>
          <w:szCs w:val="22"/>
        </w:rPr>
        <w:t xml:space="preserve">As noted in the interested parties comment letter dated May 31, 2024, we are concerned that the disclosure of CUSIP-by-CUSIP information may create competitive harm or jeopardize the proprietary nature of reinsurance pricing strategies. Additionally, the presentation of this level of information does not seem relevant based on the stated objective of the accounting standard.  </w:t>
      </w:r>
    </w:p>
    <w:p w14:paraId="3B865F42" w14:textId="77777777" w:rsidR="00B27284" w:rsidRPr="00B27284" w:rsidRDefault="00B27284" w:rsidP="00B27284">
      <w:pPr>
        <w:widowControl w:val="0"/>
        <w:jc w:val="both"/>
        <w:rPr>
          <w:sz w:val="22"/>
          <w:szCs w:val="22"/>
        </w:rPr>
      </w:pPr>
    </w:p>
    <w:p w14:paraId="2D012B76" w14:textId="77777777" w:rsidR="00B27284" w:rsidRPr="00B27284" w:rsidRDefault="00B27284" w:rsidP="00B27284">
      <w:pPr>
        <w:widowControl w:val="0"/>
        <w:jc w:val="both"/>
        <w:rPr>
          <w:sz w:val="22"/>
          <w:szCs w:val="22"/>
        </w:rPr>
      </w:pPr>
      <w:r w:rsidRPr="00B27284">
        <w:rPr>
          <w:sz w:val="22"/>
          <w:szCs w:val="22"/>
        </w:rPr>
        <w:t xml:space="preserve">Given these concerns, we recommend that this proposed schedule follow the format of the AVR Schedule in the Annual Statement that shows summarized data by each asset class and rating category. This approach ties directly to the 20-category structure used by the RBC calculation which will allow software providers to easily program the asset totals to move through to the RBC calculation.  FWH and Modco assets in this schedule would include Book/Adjusted Carrying Value (BACV) of General Account and Guaranteed Separate Account assets.  </w:t>
      </w:r>
    </w:p>
    <w:p w14:paraId="20ED2875" w14:textId="77777777" w:rsidR="00B27284" w:rsidRPr="00B27284" w:rsidRDefault="00B27284" w:rsidP="00B27284">
      <w:pPr>
        <w:widowControl w:val="0"/>
        <w:jc w:val="both"/>
        <w:rPr>
          <w:sz w:val="22"/>
          <w:szCs w:val="22"/>
        </w:rPr>
      </w:pPr>
    </w:p>
    <w:p w14:paraId="4535DB22" w14:textId="77777777" w:rsidR="00B27284" w:rsidRPr="00B27284" w:rsidRDefault="00B27284" w:rsidP="00B27284">
      <w:pPr>
        <w:widowControl w:val="0"/>
        <w:jc w:val="both"/>
        <w:rPr>
          <w:sz w:val="22"/>
          <w:szCs w:val="22"/>
        </w:rPr>
      </w:pPr>
      <w:r w:rsidRPr="00B27284">
        <w:rPr>
          <w:sz w:val="22"/>
          <w:szCs w:val="22"/>
        </w:rPr>
        <w:t>We have created a revised version of the exposed Schedule S – Part 8 (see attachment) utilizing the AVR Schedule format including ceded and assumed transactions. Given that this revised schedule is based on the AVR Schedules format, any future changes to the AVR schedules should be considered for Schedule S – Part 8.</w:t>
      </w:r>
    </w:p>
    <w:p w14:paraId="3E247DE5" w14:textId="77777777" w:rsidR="00B27284" w:rsidRPr="00B27284" w:rsidRDefault="00B27284" w:rsidP="00B27284">
      <w:pPr>
        <w:widowControl w:val="0"/>
        <w:jc w:val="both"/>
        <w:rPr>
          <w:sz w:val="22"/>
          <w:szCs w:val="22"/>
        </w:rPr>
      </w:pPr>
    </w:p>
    <w:p w14:paraId="18FE8C2A" w14:textId="77777777" w:rsidR="00B27284" w:rsidRPr="00B27284" w:rsidRDefault="00B27284" w:rsidP="00B27284">
      <w:pPr>
        <w:widowControl w:val="0"/>
        <w:jc w:val="both"/>
        <w:rPr>
          <w:sz w:val="22"/>
          <w:szCs w:val="22"/>
        </w:rPr>
      </w:pPr>
      <w:r w:rsidRPr="00B27284">
        <w:rPr>
          <w:sz w:val="22"/>
          <w:szCs w:val="22"/>
        </w:rPr>
        <w:t xml:space="preserve">We believe this solution would address regulators’ goals with respect to RBC for FWH and Modco reinsurance transactions while addressing key industry concerns by creating a direct feed to the RBC formula. For cedants, the scope of reinsurance transactions subject to this reporting requirement would be where RBC credit is taken for asset risks transferred to the assuming entity.  For assuming companies, the scope would include transactions where RBC asset charges are taken for asset risks assumed </w:t>
      </w:r>
      <w:proofErr w:type="gramStart"/>
      <w:r w:rsidRPr="00B27284">
        <w:rPr>
          <w:sz w:val="22"/>
          <w:szCs w:val="22"/>
        </w:rPr>
        <w:t>from</w:t>
      </w:r>
      <w:proofErr w:type="gramEnd"/>
      <w:r w:rsidRPr="00B27284">
        <w:rPr>
          <w:sz w:val="22"/>
          <w:szCs w:val="22"/>
        </w:rPr>
        <w:t xml:space="preserve"> the cedant.</w:t>
      </w:r>
    </w:p>
    <w:p w14:paraId="7853F627" w14:textId="77777777" w:rsidR="00B27284" w:rsidRPr="00B27284" w:rsidRDefault="00B27284" w:rsidP="00B27284">
      <w:pPr>
        <w:widowControl w:val="0"/>
        <w:jc w:val="both"/>
        <w:rPr>
          <w:sz w:val="22"/>
          <w:szCs w:val="22"/>
        </w:rPr>
      </w:pPr>
    </w:p>
    <w:p w14:paraId="481740A3" w14:textId="77777777" w:rsidR="00B27284" w:rsidRPr="00B27284" w:rsidRDefault="00B27284" w:rsidP="00B27284">
      <w:pPr>
        <w:widowControl w:val="0"/>
        <w:jc w:val="both"/>
        <w:rPr>
          <w:sz w:val="22"/>
          <w:szCs w:val="22"/>
        </w:rPr>
      </w:pPr>
      <w:r w:rsidRPr="00B27284">
        <w:rPr>
          <w:sz w:val="22"/>
          <w:szCs w:val="22"/>
        </w:rPr>
        <w:t>Separate Account Assets</w:t>
      </w:r>
    </w:p>
    <w:p w14:paraId="3F177A77" w14:textId="77777777" w:rsidR="00B27284" w:rsidRPr="00B27284" w:rsidRDefault="00B27284" w:rsidP="00B27284">
      <w:pPr>
        <w:widowControl w:val="0"/>
        <w:jc w:val="both"/>
        <w:rPr>
          <w:sz w:val="22"/>
          <w:szCs w:val="22"/>
        </w:rPr>
      </w:pPr>
    </w:p>
    <w:p w14:paraId="02C20B7D" w14:textId="77777777" w:rsidR="00B27284" w:rsidRPr="00B27284" w:rsidRDefault="00B27284" w:rsidP="00B27284">
      <w:pPr>
        <w:widowControl w:val="0"/>
        <w:jc w:val="both"/>
        <w:rPr>
          <w:sz w:val="22"/>
          <w:szCs w:val="22"/>
        </w:rPr>
      </w:pPr>
      <w:r w:rsidRPr="00B27284">
        <w:rPr>
          <w:sz w:val="22"/>
          <w:szCs w:val="22"/>
        </w:rPr>
        <w:t xml:space="preserve">For Separate Account assets where there is no C-1 required capital, interested parties propose including the BACV of such FWH and Modco assets as a single line in the schedule.  For example, reinsurance arrangements involving liabilities supported by Non-Guaranteed Separate Account assets are typically reinsured on a Modco basis, as the underlying assets are owned by the policyholders rather than the insurer. Consequently, they do not incur an RBC asset charge and are not recorded in an AVR schedule. </w:t>
      </w:r>
    </w:p>
    <w:p w14:paraId="693F6F3B" w14:textId="77777777" w:rsidR="00B27284" w:rsidRPr="00B27284" w:rsidRDefault="00B27284" w:rsidP="00B27284">
      <w:pPr>
        <w:widowControl w:val="0"/>
        <w:jc w:val="both"/>
        <w:rPr>
          <w:sz w:val="22"/>
          <w:szCs w:val="22"/>
        </w:rPr>
      </w:pPr>
    </w:p>
    <w:p w14:paraId="419B2CD0" w14:textId="77777777" w:rsidR="00B27284" w:rsidRPr="00B27284" w:rsidRDefault="00B27284" w:rsidP="00B27284">
      <w:pPr>
        <w:widowControl w:val="0"/>
        <w:jc w:val="both"/>
        <w:rPr>
          <w:sz w:val="22"/>
          <w:szCs w:val="22"/>
        </w:rPr>
      </w:pPr>
      <w:r w:rsidRPr="00B27284">
        <w:rPr>
          <w:sz w:val="22"/>
          <w:szCs w:val="22"/>
        </w:rPr>
        <w:t>Timing</w:t>
      </w:r>
    </w:p>
    <w:p w14:paraId="7912F423" w14:textId="77777777" w:rsidR="00B27284" w:rsidRPr="00B27284" w:rsidRDefault="00B27284" w:rsidP="00B27284">
      <w:pPr>
        <w:widowControl w:val="0"/>
        <w:jc w:val="both"/>
        <w:rPr>
          <w:sz w:val="22"/>
          <w:szCs w:val="22"/>
        </w:rPr>
      </w:pPr>
    </w:p>
    <w:p w14:paraId="672CD4FA" w14:textId="77777777" w:rsidR="00B27284" w:rsidRPr="00B27284" w:rsidRDefault="00B27284" w:rsidP="00B27284">
      <w:pPr>
        <w:widowControl w:val="0"/>
        <w:jc w:val="both"/>
        <w:rPr>
          <w:sz w:val="22"/>
          <w:szCs w:val="22"/>
        </w:rPr>
      </w:pPr>
      <w:r w:rsidRPr="00B27284">
        <w:rPr>
          <w:sz w:val="22"/>
          <w:szCs w:val="22"/>
        </w:rPr>
        <w:t xml:space="preserve">To facilitate the required reporting, commercial annual statement reporting vendors will need to build the new schedule into their software. Beyond that, many companies note additional work may be required to modify their investment and/or accounting systems to populate the proposed new schedules with the assets associated with FWH and Modco agreements. Others may not have the ability to make changes to their investment and/or accounting systems and would need to create manual processes including appropriate controls to meet the reporting obligations. This will all require significant time, effort, and cost. The ongoing bond definition project will compete for company resources. </w:t>
      </w:r>
      <w:proofErr w:type="gramStart"/>
      <w:r w:rsidRPr="00B27284">
        <w:rPr>
          <w:sz w:val="22"/>
          <w:szCs w:val="22"/>
        </w:rPr>
        <w:t>In spite of</w:t>
      </w:r>
      <w:proofErr w:type="gramEnd"/>
      <w:r w:rsidRPr="00B27284">
        <w:rPr>
          <w:sz w:val="22"/>
          <w:szCs w:val="22"/>
        </w:rPr>
        <w:t xml:space="preserve"> these challenges, the preliminary view of life interested parties is that a 2025 year-end implementation of a newly populated schedule S – Part 8 is likely achievable.  However, process steps including Blanks Working Group adoption, RBC linkages, and software vendor requirements must be considered as well.</w:t>
      </w:r>
    </w:p>
    <w:p w14:paraId="3DF37B2C" w14:textId="77777777" w:rsidR="00B27284" w:rsidRPr="00B27284" w:rsidRDefault="00B27284" w:rsidP="00B27284">
      <w:pPr>
        <w:widowControl w:val="0"/>
        <w:jc w:val="both"/>
        <w:rPr>
          <w:sz w:val="22"/>
          <w:szCs w:val="22"/>
        </w:rPr>
      </w:pPr>
    </w:p>
    <w:p w14:paraId="4D08DDF0" w14:textId="40C92698" w:rsidR="003368E5" w:rsidRDefault="00B27284" w:rsidP="00B27284">
      <w:pPr>
        <w:widowControl w:val="0"/>
        <w:jc w:val="both"/>
        <w:rPr>
          <w:sz w:val="22"/>
          <w:szCs w:val="22"/>
        </w:rPr>
      </w:pPr>
      <w:r w:rsidRPr="00B27284">
        <w:rPr>
          <w:sz w:val="22"/>
          <w:szCs w:val="22"/>
        </w:rPr>
        <w:t>Interested parties acknowledge the importance of transparency in financial reporting for RBC with respect to assets backing FWH and Modco reinsurance transactions. We look forward to working with the SAPWG, as you further refine this proposal.</w:t>
      </w:r>
    </w:p>
    <w:p w14:paraId="43DA4A1A" w14:textId="77777777" w:rsidR="00913BE3" w:rsidRDefault="00913BE3" w:rsidP="00B27284">
      <w:pPr>
        <w:widowControl w:val="0"/>
        <w:jc w:val="both"/>
        <w:rPr>
          <w:sz w:val="22"/>
          <w:szCs w:val="22"/>
        </w:rPr>
      </w:pPr>
    </w:p>
    <w:p w14:paraId="11F4BA8A" w14:textId="03D3D471" w:rsidR="00913BE3" w:rsidRPr="005D04B9" w:rsidRDefault="009869C6" w:rsidP="00B27284">
      <w:pPr>
        <w:widowControl w:val="0"/>
        <w:jc w:val="both"/>
        <w:rPr>
          <w:i/>
          <w:iCs/>
          <w:sz w:val="22"/>
          <w:szCs w:val="22"/>
          <w:u w:val="single"/>
        </w:rPr>
      </w:pPr>
      <w:r w:rsidRPr="005D04B9">
        <w:rPr>
          <w:i/>
          <w:iCs/>
          <w:sz w:val="22"/>
          <w:szCs w:val="22"/>
          <w:u w:val="single"/>
        </w:rPr>
        <w:t>American Property Casualty Insurance Association (APCIA):</w:t>
      </w:r>
    </w:p>
    <w:p w14:paraId="237E4DE9" w14:textId="666E96C2" w:rsidR="005D04B9" w:rsidRPr="005D04B9" w:rsidRDefault="005D04B9" w:rsidP="005D04B9">
      <w:pPr>
        <w:widowControl w:val="0"/>
        <w:jc w:val="both"/>
        <w:rPr>
          <w:sz w:val="22"/>
          <w:szCs w:val="22"/>
        </w:rPr>
      </w:pPr>
      <w:r w:rsidRPr="005D04B9">
        <w:rPr>
          <w:sz w:val="22"/>
          <w:szCs w:val="22"/>
        </w:rPr>
        <w:t xml:space="preserve">The American Property Casualty Insurance Association (APCIA) appreciates the opportunity to comment on Agenda Item 2024-07. We write to urge the Working Group to reject the proposed new Schedule F Part 7 </w:t>
      </w:r>
      <w:proofErr w:type="gramStart"/>
      <w:r w:rsidRPr="005D04B9">
        <w:rPr>
          <w:sz w:val="22"/>
          <w:szCs w:val="22"/>
        </w:rPr>
        <w:t>to</w:t>
      </w:r>
      <w:proofErr w:type="gramEnd"/>
      <w:r w:rsidRPr="005D04B9">
        <w:rPr>
          <w:sz w:val="22"/>
          <w:szCs w:val="22"/>
        </w:rPr>
        <w:t xml:space="preserve"> the property casualty Annual Statement that would require special reporting for funds withheld for reinsurance contracts. We participated in the discussions and </w:t>
      </w:r>
      <w:proofErr w:type="gramStart"/>
      <w:r w:rsidRPr="005D04B9">
        <w:rPr>
          <w:sz w:val="22"/>
          <w:szCs w:val="22"/>
        </w:rPr>
        <w:t>endorse</w:t>
      </w:r>
      <w:proofErr w:type="gramEnd"/>
      <w:r w:rsidRPr="005D04B9">
        <w:rPr>
          <w:sz w:val="22"/>
          <w:szCs w:val="22"/>
        </w:rPr>
        <w:t xml:space="preserve"> the comments of the industry’s interested parties group on this item, but would like to raise several issues that are specific to property casualty insurers as there are significant differences in funds held arrangements between property casualty and life insurers.</w:t>
      </w:r>
    </w:p>
    <w:p w14:paraId="3F7F9C5E" w14:textId="77777777" w:rsidR="005D04B9" w:rsidRPr="005D04B9" w:rsidRDefault="005D04B9" w:rsidP="005D04B9">
      <w:pPr>
        <w:widowControl w:val="0"/>
        <w:jc w:val="both"/>
        <w:rPr>
          <w:sz w:val="22"/>
          <w:szCs w:val="22"/>
        </w:rPr>
      </w:pPr>
    </w:p>
    <w:p w14:paraId="1D9E88E2" w14:textId="77777777" w:rsidR="005D04B9" w:rsidRPr="005D04B9" w:rsidRDefault="005D04B9" w:rsidP="005D04B9">
      <w:pPr>
        <w:widowControl w:val="0"/>
        <w:jc w:val="both"/>
        <w:rPr>
          <w:b/>
          <w:bCs/>
          <w:sz w:val="22"/>
          <w:szCs w:val="22"/>
          <w:u w:val="single"/>
        </w:rPr>
      </w:pPr>
      <w:r w:rsidRPr="005D04B9">
        <w:rPr>
          <w:b/>
          <w:bCs/>
          <w:sz w:val="22"/>
          <w:szCs w:val="22"/>
          <w:u w:val="single"/>
        </w:rPr>
        <w:t>The use of funds withheld arrangements in property and casualty reinsurance agreements has declined due to the recognition of Certified Reinsurers and Reciprocal Jurisdictions.</w:t>
      </w:r>
    </w:p>
    <w:p w14:paraId="65F60B8F" w14:textId="77777777" w:rsidR="005D04B9" w:rsidRPr="005D04B9" w:rsidRDefault="005D04B9" w:rsidP="005D04B9">
      <w:pPr>
        <w:widowControl w:val="0"/>
        <w:jc w:val="both"/>
        <w:rPr>
          <w:sz w:val="22"/>
          <w:szCs w:val="22"/>
        </w:rPr>
      </w:pPr>
      <w:r w:rsidRPr="005D04B9">
        <w:rPr>
          <w:sz w:val="22"/>
          <w:szCs w:val="22"/>
        </w:rPr>
        <w:t xml:space="preserve">There are generally two types of arrangements in the property and casualty insurance industry where cash were “withheld” in past reinsurance transactions. The first is quota share arrangements where the cedent would hold back cash as both a credit risk mitigant and to lessen the operational burden of funds being paid to/from the reinsurer. The second was cash received as collateral in lieu of a letter of credit or trust agreement to allow the ceding insurer to take credit for reinsurance. The cash withheld component of these agreements is generally no longer used due to changes in the reinsurance collateral rules with the introduction of Certified Reinsurers and Reciprocal Jurisdictions. As a result, the reinsurance agreements in which funds were withheld as collateral in the past are in runoff and thus the proposed reporting change would generally only apply to older reinsurance contracts where the cash withheld amounts </w:t>
      </w:r>
      <w:proofErr w:type="gramStart"/>
      <w:r w:rsidRPr="005D04B9">
        <w:rPr>
          <w:sz w:val="22"/>
          <w:szCs w:val="22"/>
        </w:rPr>
        <w:t>are generally</w:t>
      </w:r>
      <w:proofErr w:type="gramEnd"/>
      <w:r w:rsidRPr="005D04B9">
        <w:rPr>
          <w:sz w:val="22"/>
          <w:szCs w:val="22"/>
        </w:rPr>
        <w:t xml:space="preserve"> no longer significant.  </w:t>
      </w:r>
    </w:p>
    <w:p w14:paraId="78A70BD5" w14:textId="77777777" w:rsidR="005D04B9" w:rsidRPr="005D04B9" w:rsidRDefault="005D04B9" w:rsidP="005D04B9">
      <w:pPr>
        <w:widowControl w:val="0"/>
        <w:jc w:val="both"/>
        <w:rPr>
          <w:b/>
          <w:bCs/>
          <w:sz w:val="22"/>
          <w:szCs w:val="22"/>
          <w:u w:val="single"/>
        </w:rPr>
      </w:pPr>
    </w:p>
    <w:p w14:paraId="3B7DEC28" w14:textId="77777777" w:rsidR="005D04B9" w:rsidRPr="005D04B9" w:rsidRDefault="005D04B9" w:rsidP="005D04B9">
      <w:pPr>
        <w:widowControl w:val="0"/>
        <w:jc w:val="both"/>
        <w:rPr>
          <w:sz w:val="22"/>
          <w:szCs w:val="22"/>
        </w:rPr>
      </w:pPr>
      <w:r w:rsidRPr="005D04B9">
        <w:rPr>
          <w:b/>
          <w:bCs/>
          <w:sz w:val="22"/>
          <w:szCs w:val="22"/>
          <w:u w:val="single"/>
        </w:rPr>
        <w:t>No specifically identified assets</w:t>
      </w:r>
    </w:p>
    <w:p w14:paraId="68D98515" w14:textId="77777777" w:rsidR="005D04B9" w:rsidRPr="005D04B9" w:rsidRDefault="005D04B9" w:rsidP="005D04B9">
      <w:pPr>
        <w:widowControl w:val="0"/>
        <w:jc w:val="both"/>
        <w:rPr>
          <w:sz w:val="22"/>
          <w:szCs w:val="22"/>
        </w:rPr>
      </w:pPr>
      <w:r w:rsidRPr="005D04B9">
        <w:rPr>
          <w:sz w:val="22"/>
          <w:szCs w:val="22"/>
        </w:rPr>
        <w:t xml:space="preserve">The proposed Schedule F-Part 7 requires specific identification and reporting of the assets comprising funds withheld. This is contrary to the </w:t>
      </w:r>
      <w:proofErr w:type="gramStart"/>
      <w:r w:rsidRPr="005D04B9">
        <w:rPr>
          <w:sz w:val="22"/>
          <w:szCs w:val="22"/>
        </w:rPr>
        <w:t>manner in which</w:t>
      </w:r>
      <w:proofErr w:type="gramEnd"/>
      <w:r w:rsidRPr="005D04B9">
        <w:rPr>
          <w:sz w:val="22"/>
          <w:szCs w:val="22"/>
        </w:rPr>
        <w:t xml:space="preserve"> property casualty reinsurance is conducted. Property casualty insurers do not use modified co-insurance (modco) and ceding companies generally hold cash in the funds withheld arrangement and the cash held is comingled with the ceding company’s general cash account(s). There was no need to designate specific assets as supporting </w:t>
      </w:r>
      <w:proofErr w:type="gramStart"/>
      <w:r w:rsidRPr="005D04B9">
        <w:rPr>
          <w:sz w:val="22"/>
          <w:szCs w:val="22"/>
        </w:rPr>
        <w:t>a funds</w:t>
      </w:r>
      <w:proofErr w:type="gramEnd"/>
      <w:r w:rsidRPr="005D04B9">
        <w:rPr>
          <w:sz w:val="22"/>
          <w:szCs w:val="22"/>
        </w:rPr>
        <w:t xml:space="preserve"> withheld liability because the necessary amounts due the reinsurer are either paid from the ceding company’s general account or are netted with amounts receivable from the reinsurer in satisfaction of amounts owed to the cedent. If the new Schedule F Part 7 requires companies to segregate assets to support funds withheld, this would require companies to attempt to track fungible cash from funds withheld to the investments made from those funds for reinsurance agreements that were generally entered into prior to the reinsurance collateral changes and are in runoff. In addition, such reporting would not be supported by any legal restriction on such cash (in fact, no such legal restriction exists).</w:t>
      </w:r>
    </w:p>
    <w:p w14:paraId="7BD36C90" w14:textId="77777777" w:rsidR="005D04B9" w:rsidRPr="005D04B9" w:rsidRDefault="005D04B9" w:rsidP="005D04B9">
      <w:pPr>
        <w:widowControl w:val="0"/>
        <w:jc w:val="both"/>
        <w:rPr>
          <w:sz w:val="22"/>
          <w:szCs w:val="22"/>
        </w:rPr>
      </w:pPr>
    </w:p>
    <w:p w14:paraId="78F8CCC4" w14:textId="77777777" w:rsidR="005D04B9" w:rsidRPr="005D04B9" w:rsidRDefault="005D04B9" w:rsidP="005D04B9">
      <w:pPr>
        <w:widowControl w:val="0"/>
        <w:jc w:val="both"/>
        <w:rPr>
          <w:sz w:val="22"/>
          <w:szCs w:val="22"/>
        </w:rPr>
      </w:pPr>
      <w:r w:rsidRPr="005D04B9">
        <w:rPr>
          <w:b/>
          <w:bCs/>
          <w:sz w:val="22"/>
          <w:szCs w:val="22"/>
          <w:u w:val="single"/>
        </w:rPr>
        <w:t>Funds withheld already reported</w:t>
      </w:r>
    </w:p>
    <w:p w14:paraId="7BD4702A" w14:textId="77777777" w:rsidR="005D04B9" w:rsidRPr="005D04B9" w:rsidRDefault="005D04B9" w:rsidP="005D04B9">
      <w:pPr>
        <w:widowControl w:val="0"/>
        <w:jc w:val="both"/>
        <w:rPr>
          <w:sz w:val="22"/>
          <w:szCs w:val="22"/>
        </w:rPr>
      </w:pPr>
      <w:r w:rsidRPr="005D04B9">
        <w:rPr>
          <w:sz w:val="22"/>
          <w:szCs w:val="22"/>
        </w:rPr>
        <w:t xml:space="preserve">Schedule F, Part 3 of the property casualty Annual Statement already requires ceding companies to report funds withheld </w:t>
      </w:r>
      <w:proofErr w:type="gramStart"/>
      <w:r w:rsidRPr="005D04B9">
        <w:rPr>
          <w:sz w:val="22"/>
          <w:szCs w:val="22"/>
        </w:rPr>
        <w:t>with regard to</w:t>
      </w:r>
      <w:proofErr w:type="gramEnd"/>
      <w:r w:rsidRPr="005D04B9">
        <w:rPr>
          <w:sz w:val="22"/>
          <w:szCs w:val="22"/>
        </w:rPr>
        <w:t xml:space="preserve"> each reinsurer with which the cedent does business. Funds withheld are further included in the analysis of credit risk in Part 3. Since funds withheld are not attributable to specific assets, there is no additional reporting to be made.</w:t>
      </w:r>
    </w:p>
    <w:p w14:paraId="1FDFE9EE" w14:textId="77777777" w:rsidR="005D04B9" w:rsidRPr="005D04B9" w:rsidRDefault="005D04B9" w:rsidP="005D04B9">
      <w:pPr>
        <w:widowControl w:val="0"/>
        <w:jc w:val="both"/>
        <w:rPr>
          <w:sz w:val="22"/>
          <w:szCs w:val="22"/>
        </w:rPr>
      </w:pPr>
    </w:p>
    <w:p w14:paraId="6C1E0DE0" w14:textId="77777777" w:rsidR="005D04B9" w:rsidRPr="005D04B9" w:rsidRDefault="005D04B9" w:rsidP="005D04B9">
      <w:pPr>
        <w:widowControl w:val="0"/>
        <w:jc w:val="both"/>
        <w:rPr>
          <w:sz w:val="22"/>
          <w:szCs w:val="22"/>
        </w:rPr>
      </w:pPr>
      <w:r w:rsidRPr="005D04B9">
        <w:rPr>
          <w:b/>
          <w:bCs/>
          <w:sz w:val="22"/>
          <w:szCs w:val="22"/>
          <w:u w:val="single"/>
        </w:rPr>
        <w:t>No significant effect on RBC</w:t>
      </w:r>
    </w:p>
    <w:p w14:paraId="58072FFA" w14:textId="77777777" w:rsidR="005D04B9" w:rsidRPr="005D04B9" w:rsidRDefault="005D04B9" w:rsidP="005D04B9">
      <w:pPr>
        <w:widowControl w:val="0"/>
        <w:jc w:val="both"/>
        <w:rPr>
          <w:sz w:val="22"/>
          <w:szCs w:val="22"/>
        </w:rPr>
      </w:pPr>
      <w:r w:rsidRPr="005D04B9">
        <w:rPr>
          <w:sz w:val="22"/>
          <w:szCs w:val="22"/>
        </w:rPr>
        <w:t xml:space="preserve">We understand that in the life insurance industry funds withheld and modco assets may be separately identified, and that such identification has RBC (risk-based capital) and/or IMR (interest maintenance reserve) consequences. The identity of funds withheld assets has </w:t>
      </w:r>
      <w:r w:rsidRPr="005D04B9">
        <w:rPr>
          <w:sz w:val="22"/>
          <w:szCs w:val="22"/>
          <w:u w:val="single"/>
        </w:rPr>
        <w:t>no</w:t>
      </w:r>
      <w:r w:rsidRPr="005D04B9">
        <w:rPr>
          <w:sz w:val="22"/>
          <w:szCs w:val="22"/>
        </w:rPr>
        <w:t xml:space="preserve"> implications for property casualty insurers – the RBC charge for a particular type of asset is not affected by whether the asset relates to funds withheld or not.  In other words, any asset will have the appropriate RBC charge whether it is a funds held asset or not. </w:t>
      </w:r>
    </w:p>
    <w:p w14:paraId="26C86F5A" w14:textId="77777777" w:rsidR="005D04B9" w:rsidRPr="005D04B9" w:rsidRDefault="005D04B9" w:rsidP="005D04B9">
      <w:pPr>
        <w:widowControl w:val="0"/>
        <w:jc w:val="both"/>
        <w:rPr>
          <w:sz w:val="22"/>
          <w:szCs w:val="22"/>
        </w:rPr>
      </w:pPr>
    </w:p>
    <w:p w14:paraId="726487E4" w14:textId="054444CB" w:rsidR="005D04B9" w:rsidRPr="005D04B9" w:rsidRDefault="005D04B9" w:rsidP="005D04B9">
      <w:pPr>
        <w:widowControl w:val="0"/>
        <w:jc w:val="both"/>
        <w:rPr>
          <w:sz w:val="22"/>
          <w:szCs w:val="22"/>
        </w:rPr>
      </w:pPr>
      <w:r w:rsidRPr="005D04B9">
        <w:rPr>
          <w:sz w:val="22"/>
          <w:szCs w:val="22"/>
        </w:rPr>
        <w:t>Finally, we notice that the agenda item contains no rationale for imposing this requirement on property casualty insurers except that “funds withheld also exist for property/casualty insurance</w:t>
      </w:r>
      <w:r w:rsidR="00807C39" w:rsidRPr="005D04B9">
        <w:rPr>
          <w:sz w:val="22"/>
          <w:szCs w:val="22"/>
        </w:rPr>
        <w:t>.”</w:t>
      </w:r>
      <w:r w:rsidRPr="005D04B9">
        <w:rPr>
          <w:sz w:val="22"/>
          <w:szCs w:val="22"/>
        </w:rPr>
        <w:t xml:space="preserve"> This is not a sufficient reason to impose an unnecessary requirement that will require significant company resources for no solvency-related purposes. APCIA respectfully requests that this agenda item be amended to remove the proposed requirement for a new property casualty Part 7. </w:t>
      </w:r>
    </w:p>
    <w:p w14:paraId="0BF8C2A3" w14:textId="77777777" w:rsidR="009869C6" w:rsidRDefault="009869C6" w:rsidP="00B27284">
      <w:pPr>
        <w:widowControl w:val="0"/>
        <w:jc w:val="both"/>
        <w:rPr>
          <w:sz w:val="22"/>
          <w:szCs w:val="22"/>
        </w:rPr>
      </w:pPr>
    </w:p>
    <w:p w14:paraId="2F26C901" w14:textId="27139FAD" w:rsidR="005D04B9" w:rsidRPr="00CB6A60" w:rsidRDefault="00B93F6F" w:rsidP="00B27284">
      <w:pPr>
        <w:widowControl w:val="0"/>
        <w:jc w:val="both"/>
        <w:rPr>
          <w:i/>
          <w:iCs/>
          <w:sz w:val="22"/>
          <w:szCs w:val="22"/>
          <w:u w:val="single"/>
        </w:rPr>
      </w:pPr>
      <w:r w:rsidRPr="00CB6A60">
        <w:rPr>
          <w:i/>
          <w:iCs/>
          <w:sz w:val="22"/>
          <w:szCs w:val="22"/>
          <w:u w:val="single"/>
        </w:rPr>
        <w:t>United Healthcare</w:t>
      </w:r>
      <w:r w:rsidR="00CB6A60" w:rsidRPr="00CB6A60">
        <w:rPr>
          <w:i/>
          <w:iCs/>
          <w:sz w:val="22"/>
          <w:szCs w:val="22"/>
          <w:u w:val="single"/>
        </w:rPr>
        <w:t>:</w:t>
      </w:r>
    </w:p>
    <w:p w14:paraId="63DE086F" w14:textId="77777777" w:rsidR="003C3ED4" w:rsidRPr="003C3ED4" w:rsidRDefault="003C3ED4" w:rsidP="003C3ED4">
      <w:pPr>
        <w:widowControl w:val="0"/>
        <w:jc w:val="both"/>
        <w:rPr>
          <w:sz w:val="22"/>
          <w:szCs w:val="22"/>
        </w:rPr>
      </w:pPr>
      <w:r w:rsidRPr="003C3ED4">
        <w:rPr>
          <w:sz w:val="22"/>
          <w:szCs w:val="22"/>
        </w:rPr>
        <w:t>Thank you for the opportunity to comment on the above-referenced item that was re-exposed by the Statutory Accounting Principles (E) Working Group (SAPWG). The intent of this item was to make it easier to identify assets that are subject to a funds withheld or modified co-insurance arrangements through updated reporting in the financials.</w:t>
      </w:r>
    </w:p>
    <w:p w14:paraId="57F67878" w14:textId="77777777" w:rsidR="003C3ED4" w:rsidRPr="003C3ED4" w:rsidRDefault="003C3ED4" w:rsidP="003C3ED4">
      <w:pPr>
        <w:widowControl w:val="0"/>
        <w:jc w:val="both"/>
        <w:rPr>
          <w:sz w:val="22"/>
          <w:szCs w:val="22"/>
        </w:rPr>
      </w:pPr>
    </w:p>
    <w:p w14:paraId="25786DE2" w14:textId="659F1147" w:rsidR="003C3ED4" w:rsidRPr="003C3ED4" w:rsidRDefault="003C3ED4" w:rsidP="003C3ED4">
      <w:pPr>
        <w:widowControl w:val="0"/>
        <w:jc w:val="both"/>
        <w:rPr>
          <w:sz w:val="22"/>
          <w:szCs w:val="22"/>
        </w:rPr>
      </w:pPr>
      <w:r w:rsidRPr="003C3ED4">
        <w:rPr>
          <w:sz w:val="22"/>
          <w:szCs w:val="22"/>
        </w:rPr>
        <w:t xml:space="preserve">Interested parties previously submitted comments in response to the initial exposure indicating that, under certain reinsurance arrangements, it would not be possible to identify or report specific assets for funds withheld as proposed in this exposure. To further clarify the point in the original comment letter, we would like to provide the following example, which is </w:t>
      </w:r>
      <w:proofErr w:type="gramStart"/>
      <w:r w:rsidRPr="003C3ED4">
        <w:rPr>
          <w:sz w:val="22"/>
          <w:szCs w:val="22"/>
        </w:rPr>
        <w:t>similar to</w:t>
      </w:r>
      <w:proofErr w:type="gramEnd"/>
      <w:r w:rsidRPr="003C3ED4">
        <w:rPr>
          <w:sz w:val="22"/>
          <w:szCs w:val="22"/>
        </w:rPr>
        <w:t xml:space="preserve"> several of our reinsurance arrangements: </w:t>
      </w:r>
    </w:p>
    <w:p w14:paraId="181C4C39" w14:textId="77777777" w:rsidR="003C3ED4" w:rsidRPr="003C3ED4" w:rsidRDefault="003C3ED4" w:rsidP="003C3ED4">
      <w:pPr>
        <w:widowControl w:val="0"/>
        <w:jc w:val="both"/>
        <w:rPr>
          <w:sz w:val="22"/>
          <w:szCs w:val="22"/>
        </w:rPr>
      </w:pPr>
    </w:p>
    <w:p w14:paraId="10A4E760" w14:textId="77777777" w:rsidR="003C3ED4" w:rsidRPr="003C3ED4" w:rsidRDefault="003C3ED4" w:rsidP="003C3ED4">
      <w:pPr>
        <w:widowControl w:val="0"/>
        <w:jc w:val="both"/>
        <w:rPr>
          <w:sz w:val="22"/>
          <w:szCs w:val="22"/>
        </w:rPr>
      </w:pPr>
      <w:r w:rsidRPr="003C3ED4">
        <w:rPr>
          <w:sz w:val="22"/>
          <w:szCs w:val="22"/>
        </w:rPr>
        <w:t xml:space="preserve">An insurer may have a reinsurance arrangement transferring insurance risk whereby the terms of the agreement require funds to be withheld equal to the amount of ceded statutory reserves. The funds are withheld to permit statutory credit for nonadmitted reinsurance. The insurer’s financial statements would reflect a ceded funds withheld liability. In this case, there is no investment risk being </w:t>
      </w:r>
      <w:proofErr w:type="gramStart"/>
      <w:r w:rsidRPr="003C3ED4">
        <w:rPr>
          <w:sz w:val="22"/>
          <w:szCs w:val="22"/>
        </w:rPr>
        <w:t>passed</w:t>
      </w:r>
      <w:proofErr w:type="gramEnd"/>
      <w:r w:rsidRPr="003C3ED4">
        <w:rPr>
          <w:sz w:val="22"/>
          <w:szCs w:val="22"/>
        </w:rPr>
        <w:t xml:space="preserve"> to the reinsurer and no specific assets separately identified. As such, the information proposed to be disclosed in the newly developed Schedule S page would not be applicable to this type of arrangement with these characteristics. This type of reinsurance arrangement is often seen </w:t>
      </w:r>
      <w:proofErr w:type="gramStart"/>
      <w:r w:rsidRPr="003C3ED4">
        <w:rPr>
          <w:sz w:val="22"/>
          <w:szCs w:val="22"/>
        </w:rPr>
        <w:t>for</w:t>
      </w:r>
      <w:proofErr w:type="gramEnd"/>
      <w:r w:rsidRPr="003C3ED4">
        <w:rPr>
          <w:sz w:val="22"/>
          <w:szCs w:val="22"/>
        </w:rPr>
        <w:t xml:space="preserve"> health insurance.</w:t>
      </w:r>
    </w:p>
    <w:p w14:paraId="214CF7FD" w14:textId="77777777" w:rsidR="003C3ED4" w:rsidRPr="003C3ED4" w:rsidRDefault="003C3ED4" w:rsidP="003C3ED4">
      <w:pPr>
        <w:widowControl w:val="0"/>
        <w:jc w:val="both"/>
        <w:rPr>
          <w:sz w:val="22"/>
          <w:szCs w:val="22"/>
        </w:rPr>
      </w:pPr>
    </w:p>
    <w:p w14:paraId="20D25B89" w14:textId="77777777" w:rsidR="003C3ED4" w:rsidRPr="003C3ED4" w:rsidRDefault="003C3ED4" w:rsidP="003C3ED4">
      <w:pPr>
        <w:widowControl w:val="0"/>
        <w:jc w:val="both"/>
        <w:rPr>
          <w:sz w:val="22"/>
          <w:szCs w:val="22"/>
        </w:rPr>
      </w:pPr>
      <w:r w:rsidRPr="003C3ED4">
        <w:rPr>
          <w:sz w:val="22"/>
          <w:szCs w:val="22"/>
        </w:rPr>
        <w:t>In the re-exposed item, SAPWG staff noted that the Life RBC formula reflects a reduction in RBC charges for modco and funds withheld assets. This reduction is by asset type and often by asset designation. SAPWG staff also indicated the fair value of the assets withheld is also reported in the reinsurance Schedule S and F as collateral. As such, SAPWG staff feels there may be a disconnect.</w:t>
      </w:r>
    </w:p>
    <w:p w14:paraId="410E5A35" w14:textId="77777777" w:rsidR="003C3ED4" w:rsidRPr="003C3ED4" w:rsidRDefault="003C3ED4" w:rsidP="003C3ED4">
      <w:pPr>
        <w:widowControl w:val="0"/>
        <w:jc w:val="both"/>
        <w:rPr>
          <w:sz w:val="22"/>
          <w:szCs w:val="22"/>
        </w:rPr>
      </w:pPr>
    </w:p>
    <w:p w14:paraId="5EA76903" w14:textId="7B9C4973" w:rsidR="003C3ED4" w:rsidRPr="003C3ED4" w:rsidRDefault="003C3ED4" w:rsidP="003C3ED4">
      <w:pPr>
        <w:widowControl w:val="0"/>
        <w:jc w:val="both"/>
        <w:rPr>
          <w:sz w:val="22"/>
          <w:szCs w:val="22"/>
        </w:rPr>
      </w:pPr>
      <w:r w:rsidRPr="003C3ED4">
        <w:rPr>
          <w:sz w:val="22"/>
          <w:szCs w:val="22"/>
        </w:rPr>
        <w:t xml:space="preserve">In response to these points, it is important to note that assets are only required to be identified for Life RBC calculation purposes if the insurer is passing investment risk to the reinsurer. For the types of arrangements with the characteristics described in our example above, this RBC reporting requirement does not apply. In addition, upon review of the instructions for Schedule S, we were unable to locate a place in Schedule S where we are required to report fair value of the assets withheld as collateral. The fair value reporting requirement applies to assets that are held in a trust or are otherwise placed on deposit by the reinsurer; however, in the example given above, the assets are simply investments within the ceding company’s general account and are not segregated or separately identified. </w:t>
      </w:r>
    </w:p>
    <w:p w14:paraId="5774760C" w14:textId="77777777" w:rsidR="003C3ED4" w:rsidRPr="003C3ED4" w:rsidRDefault="003C3ED4" w:rsidP="003C3ED4">
      <w:pPr>
        <w:widowControl w:val="0"/>
        <w:jc w:val="both"/>
        <w:rPr>
          <w:sz w:val="22"/>
          <w:szCs w:val="22"/>
        </w:rPr>
      </w:pPr>
    </w:p>
    <w:p w14:paraId="29E1A206" w14:textId="00AE2626" w:rsidR="003C3ED4" w:rsidRPr="003C3ED4" w:rsidRDefault="003C3ED4" w:rsidP="003C3ED4">
      <w:pPr>
        <w:widowControl w:val="0"/>
        <w:jc w:val="both"/>
        <w:rPr>
          <w:sz w:val="22"/>
          <w:szCs w:val="22"/>
        </w:rPr>
      </w:pPr>
      <w:r w:rsidRPr="003C3ED4">
        <w:rPr>
          <w:sz w:val="22"/>
          <w:szCs w:val="22"/>
        </w:rPr>
        <w:t>We respectfully request the Working Group limits the application of this guidance and Schedule S reporting requirement to reinsurance arrangements under which investment risk is being passed to the reinsurer or where the terms of the reinsurance arrangement require a segregation or specific identification of assets used to collateralize the ceded reserves. Arrangements without such characteristics should be excluded from the reporting requirements as they are not applicable.</w:t>
      </w:r>
    </w:p>
    <w:p w14:paraId="418D0AC8" w14:textId="77777777" w:rsidR="008D0550" w:rsidRPr="003C3ED4" w:rsidRDefault="008D0550" w:rsidP="00434A1A">
      <w:pPr>
        <w:widowControl w:val="0"/>
        <w:jc w:val="both"/>
        <w:rPr>
          <w:sz w:val="22"/>
          <w:szCs w:val="22"/>
        </w:rPr>
      </w:pPr>
    </w:p>
    <w:p w14:paraId="7DDE6997" w14:textId="3C84E7C4" w:rsidR="00F37A7D" w:rsidRDefault="00F37A7D" w:rsidP="00434A1A">
      <w:pPr>
        <w:pStyle w:val="ListContinue"/>
        <w:widowControl w:val="0"/>
        <w:numPr>
          <w:ilvl w:val="0"/>
          <w:numId w:val="0"/>
        </w:numPr>
        <w:spacing w:after="0"/>
        <w:jc w:val="both"/>
        <w:rPr>
          <w:i/>
          <w:kern w:val="32"/>
          <w:sz w:val="22"/>
          <w:szCs w:val="22"/>
          <w:u w:val="single"/>
        </w:rPr>
      </w:pPr>
      <w:r w:rsidRPr="006B0835">
        <w:rPr>
          <w:i/>
          <w:kern w:val="32"/>
          <w:sz w:val="22"/>
          <w:szCs w:val="22"/>
          <w:u w:val="single"/>
        </w:rPr>
        <w:t>Recommendation:</w:t>
      </w:r>
    </w:p>
    <w:p w14:paraId="4D4A521E" w14:textId="50E2DBAA" w:rsidR="008D0550" w:rsidRDefault="008D0550" w:rsidP="00434A1A">
      <w:pPr>
        <w:pStyle w:val="ListContinue"/>
        <w:widowControl w:val="0"/>
        <w:numPr>
          <w:ilvl w:val="0"/>
          <w:numId w:val="0"/>
        </w:numPr>
        <w:spacing w:after="0"/>
        <w:jc w:val="both"/>
        <w:rPr>
          <w:b/>
          <w:bCs/>
          <w:iCs/>
          <w:kern w:val="32"/>
          <w:sz w:val="22"/>
          <w:szCs w:val="22"/>
        </w:rPr>
      </w:pPr>
      <w:r w:rsidRPr="00E4683D">
        <w:rPr>
          <w:b/>
          <w:bCs/>
          <w:iCs/>
          <w:kern w:val="32"/>
          <w:sz w:val="22"/>
          <w:szCs w:val="22"/>
        </w:rPr>
        <w:t xml:space="preserve">NAIC staff recommends </w:t>
      </w:r>
      <w:r w:rsidR="007F2C1E" w:rsidRPr="00E4683D">
        <w:rPr>
          <w:b/>
          <w:bCs/>
          <w:iCs/>
          <w:kern w:val="32"/>
          <w:sz w:val="22"/>
          <w:szCs w:val="22"/>
        </w:rPr>
        <w:t xml:space="preserve">that the Working Group expose </w:t>
      </w:r>
      <w:r w:rsidR="00465FA8">
        <w:rPr>
          <w:b/>
          <w:bCs/>
          <w:iCs/>
          <w:kern w:val="32"/>
          <w:sz w:val="22"/>
          <w:szCs w:val="22"/>
        </w:rPr>
        <w:t>until May 2</w:t>
      </w:r>
      <w:r w:rsidR="00465FA8" w:rsidRPr="00E4683D">
        <w:rPr>
          <w:b/>
          <w:bCs/>
          <w:iCs/>
          <w:kern w:val="32"/>
          <w:sz w:val="22"/>
          <w:szCs w:val="22"/>
        </w:rPr>
        <w:t xml:space="preserve">, </w:t>
      </w:r>
      <w:r w:rsidR="007F2C1E" w:rsidRPr="00E4683D">
        <w:rPr>
          <w:b/>
          <w:bCs/>
          <w:iCs/>
          <w:kern w:val="32"/>
          <w:sz w:val="22"/>
          <w:szCs w:val="22"/>
        </w:rPr>
        <w:t>the a</w:t>
      </w:r>
      <w:r w:rsidR="007C7876" w:rsidRPr="00E4683D">
        <w:rPr>
          <w:b/>
          <w:bCs/>
          <w:iCs/>
          <w:kern w:val="32"/>
          <w:sz w:val="22"/>
          <w:szCs w:val="22"/>
        </w:rPr>
        <w:t>genda item</w:t>
      </w:r>
      <w:r w:rsidR="00465FA8">
        <w:rPr>
          <w:b/>
          <w:bCs/>
          <w:iCs/>
          <w:kern w:val="32"/>
          <w:sz w:val="22"/>
          <w:szCs w:val="22"/>
        </w:rPr>
        <w:t xml:space="preserve"> </w:t>
      </w:r>
      <w:r w:rsidR="007C7876" w:rsidRPr="00E4683D">
        <w:rPr>
          <w:b/>
          <w:bCs/>
          <w:iCs/>
          <w:kern w:val="32"/>
          <w:sz w:val="22"/>
          <w:szCs w:val="22"/>
        </w:rPr>
        <w:t xml:space="preserve">which includes an updated draft of </w:t>
      </w:r>
      <w:r w:rsidR="00C66AF7" w:rsidRPr="00E4683D">
        <w:rPr>
          <w:b/>
          <w:bCs/>
          <w:iCs/>
          <w:kern w:val="32"/>
          <w:sz w:val="22"/>
          <w:szCs w:val="22"/>
        </w:rPr>
        <w:t>Schedule S, Part 8 for</w:t>
      </w:r>
      <w:r w:rsidR="00E4683D">
        <w:rPr>
          <w:b/>
          <w:bCs/>
          <w:iCs/>
          <w:kern w:val="32"/>
          <w:sz w:val="22"/>
          <w:szCs w:val="22"/>
        </w:rPr>
        <w:t xml:space="preserve"> only</w:t>
      </w:r>
      <w:r w:rsidR="00C66AF7" w:rsidRPr="00E4683D">
        <w:rPr>
          <w:b/>
          <w:bCs/>
          <w:iCs/>
          <w:kern w:val="32"/>
          <w:sz w:val="22"/>
          <w:szCs w:val="22"/>
        </w:rPr>
        <w:t xml:space="preserve"> the Life/Fraternal </w:t>
      </w:r>
      <w:r w:rsidR="00806E80" w:rsidRPr="00E4683D">
        <w:rPr>
          <w:b/>
          <w:bCs/>
          <w:iCs/>
          <w:kern w:val="32"/>
          <w:sz w:val="22"/>
          <w:szCs w:val="22"/>
        </w:rPr>
        <w:t xml:space="preserve">blank. After reading the comments and </w:t>
      </w:r>
      <w:r w:rsidR="00E4683D">
        <w:rPr>
          <w:b/>
          <w:bCs/>
          <w:iCs/>
          <w:kern w:val="32"/>
          <w:sz w:val="22"/>
          <w:szCs w:val="22"/>
        </w:rPr>
        <w:t xml:space="preserve">holding </w:t>
      </w:r>
      <w:r w:rsidR="00806E80" w:rsidRPr="00E4683D">
        <w:rPr>
          <w:b/>
          <w:bCs/>
          <w:iCs/>
          <w:kern w:val="32"/>
          <w:sz w:val="22"/>
          <w:szCs w:val="22"/>
        </w:rPr>
        <w:t>discussion</w:t>
      </w:r>
      <w:r w:rsidR="00E4683D">
        <w:rPr>
          <w:b/>
          <w:bCs/>
          <w:iCs/>
          <w:kern w:val="32"/>
          <w:sz w:val="22"/>
          <w:szCs w:val="22"/>
        </w:rPr>
        <w:t>s</w:t>
      </w:r>
      <w:r w:rsidR="00806E80" w:rsidRPr="00E4683D">
        <w:rPr>
          <w:b/>
          <w:bCs/>
          <w:iCs/>
          <w:kern w:val="32"/>
          <w:sz w:val="22"/>
          <w:szCs w:val="22"/>
        </w:rPr>
        <w:t xml:space="preserve"> with </w:t>
      </w:r>
      <w:r w:rsidR="00551FFB" w:rsidRPr="00E4683D">
        <w:rPr>
          <w:b/>
          <w:bCs/>
          <w:iCs/>
          <w:kern w:val="32"/>
          <w:sz w:val="22"/>
          <w:szCs w:val="22"/>
        </w:rPr>
        <w:t xml:space="preserve">interested parties, NAIC staff has removed </w:t>
      </w:r>
      <w:r w:rsidR="00603375" w:rsidRPr="00E4683D">
        <w:rPr>
          <w:b/>
          <w:bCs/>
          <w:iCs/>
          <w:kern w:val="32"/>
          <w:sz w:val="22"/>
          <w:szCs w:val="22"/>
        </w:rPr>
        <w:t xml:space="preserve">Schedule F, Part 7 from the proposal, and will also not include </w:t>
      </w:r>
      <w:r w:rsidR="00625D1A">
        <w:rPr>
          <w:b/>
          <w:bCs/>
          <w:iCs/>
          <w:kern w:val="32"/>
          <w:sz w:val="22"/>
          <w:szCs w:val="22"/>
        </w:rPr>
        <w:t>a</w:t>
      </w:r>
      <w:r w:rsidR="00603375" w:rsidRPr="00E4683D">
        <w:rPr>
          <w:b/>
          <w:bCs/>
          <w:iCs/>
          <w:kern w:val="32"/>
          <w:sz w:val="22"/>
          <w:szCs w:val="22"/>
        </w:rPr>
        <w:t xml:space="preserve"> new Schedule S, Part </w:t>
      </w:r>
      <w:r w:rsidR="00CA23AB" w:rsidRPr="00E4683D">
        <w:rPr>
          <w:b/>
          <w:bCs/>
          <w:iCs/>
          <w:kern w:val="32"/>
          <w:sz w:val="22"/>
          <w:szCs w:val="22"/>
        </w:rPr>
        <w:t>8, on</w:t>
      </w:r>
      <w:r w:rsidR="00A972A8" w:rsidRPr="00E4683D">
        <w:rPr>
          <w:b/>
          <w:bCs/>
          <w:iCs/>
          <w:kern w:val="32"/>
          <w:sz w:val="22"/>
          <w:szCs w:val="22"/>
        </w:rPr>
        <w:t xml:space="preserve"> the Health blank. </w:t>
      </w:r>
      <w:r w:rsidR="00B32F12">
        <w:rPr>
          <w:b/>
          <w:bCs/>
          <w:iCs/>
          <w:kern w:val="32"/>
          <w:sz w:val="22"/>
          <w:szCs w:val="22"/>
        </w:rPr>
        <w:t xml:space="preserve"> </w:t>
      </w:r>
      <w:r w:rsidR="00A972A8" w:rsidRPr="00E4683D">
        <w:rPr>
          <w:b/>
          <w:bCs/>
          <w:iCs/>
          <w:kern w:val="32"/>
          <w:sz w:val="22"/>
          <w:szCs w:val="22"/>
        </w:rPr>
        <w:t>The updated draft is closely in line with the recommendations from interested parties</w:t>
      </w:r>
      <w:r w:rsidR="00A539BE">
        <w:rPr>
          <w:b/>
          <w:bCs/>
          <w:iCs/>
          <w:kern w:val="32"/>
          <w:sz w:val="22"/>
          <w:szCs w:val="22"/>
        </w:rPr>
        <w:t>, and more closely aligns with AVR reporting</w:t>
      </w:r>
      <w:r w:rsidR="00A972A8" w:rsidRPr="00E4683D">
        <w:rPr>
          <w:b/>
          <w:bCs/>
          <w:iCs/>
          <w:kern w:val="32"/>
          <w:sz w:val="22"/>
          <w:szCs w:val="22"/>
        </w:rPr>
        <w:t>.</w:t>
      </w:r>
      <w:r w:rsidR="0027644E" w:rsidRPr="00E4683D">
        <w:rPr>
          <w:b/>
          <w:bCs/>
          <w:iCs/>
          <w:kern w:val="32"/>
          <w:sz w:val="22"/>
          <w:szCs w:val="22"/>
        </w:rPr>
        <w:t xml:space="preserve"> </w:t>
      </w:r>
      <w:r w:rsidR="00F6640F">
        <w:rPr>
          <w:b/>
          <w:sz w:val="22"/>
          <w:szCs w:val="22"/>
        </w:rPr>
        <w:t>A corresponding SAPWG sponsored blanks proposal was exposed by the Blanks (E) Working Group on March 6</w:t>
      </w:r>
      <w:r w:rsidR="00E4683D" w:rsidRPr="00E4683D">
        <w:rPr>
          <w:b/>
          <w:bCs/>
          <w:iCs/>
          <w:kern w:val="32"/>
          <w:sz w:val="22"/>
          <w:szCs w:val="22"/>
        </w:rPr>
        <w:t>.</w:t>
      </w:r>
      <w:r w:rsidR="00BE6275">
        <w:rPr>
          <w:b/>
          <w:bCs/>
          <w:iCs/>
          <w:kern w:val="32"/>
          <w:sz w:val="22"/>
          <w:szCs w:val="22"/>
        </w:rPr>
        <w:t xml:space="preserve"> The full Schedule S, Part 8 blank and instructions is included in Exhibit 1 of the agenda item.</w:t>
      </w:r>
    </w:p>
    <w:p w14:paraId="5158A5C6" w14:textId="77777777" w:rsidR="003203FD" w:rsidRDefault="003203FD" w:rsidP="00F37A7D">
      <w:pPr>
        <w:pStyle w:val="ListContinue"/>
        <w:keepNext/>
        <w:keepLines/>
        <w:numPr>
          <w:ilvl w:val="0"/>
          <w:numId w:val="0"/>
        </w:numPr>
        <w:spacing w:after="0"/>
        <w:jc w:val="both"/>
        <w:rPr>
          <w:b/>
          <w:bCs/>
          <w:iCs/>
          <w:kern w:val="32"/>
          <w:sz w:val="22"/>
          <w:szCs w:val="22"/>
        </w:rPr>
      </w:pPr>
    </w:p>
    <w:p w14:paraId="5D6FD1E9" w14:textId="2D04E2AB" w:rsidR="009B6ACC" w:rsidRPr="00E4683D" w:rsidRDefault="00302E3F" w:rsidP="00F37A7D">
      <w:pPr>
        <w:pStyle w:val="ListContinue"/>
        <w:keepNext/>
        <w:keepLines/>
        <w:numPr>
          <w:ilvl w:val="0"/>
          <w:numId w:val="0"/>
        </w:numPr>
        <w:spacing w:after="0"/>
        <w:jc w:val="both"/>
        <w:rPr>
          <w:b/>
          <w:bCs/>
          <w:iCs/>
          <w:kern w:val="32"/>
          <w:sz w:val="22"/>
          <w:szCs w:val="22"/>
        </w:rPr>
      </w:pPr>
      <w:r w:rsidRPr="00DA47F1">
        <w:rPr>
          <w:b/>
          <w:kern w:val="32"/>
          <w:sz w:val="22"/>
          <w:szCs w:val="22"/>
        </w:rPr>
        <w:t>If Working Group members continue to support inclusion of comparable schedules in the P/C and Health blanks, NAIC staff can include those items in the exposure and direct their inclusion in the Blank proposal.</w:t>
      </w:r>
      <w:r>
        <w:rPr>
          <w:b/>
          <w:bCs/>
          <w:iCs/>
          <w:kern w:val="32"/>
          <w:sz w:val="22"/>
          <w:szCs w:val="22"/>
        </w:rPr>
        <w:t xml:space="preserve"> </w:t>
      </w:r>
    </w:p>
    <w:p w14:paraId="15B571FF" w14:textId="77777777" w:rsidR="00A5438E" w:rsidRPr="00ED12B6" w:rsidRDefault="00A5438E">
      <w:pPr>
        <w:keepNext/>
        <w:keepLines/>
        <w:jc w:val="both"/>
        <w:rPr>
          <w:bCs/>
          <w:sz w:val="22"/>
          <w:szCs w:val="22"/>
          <w:highlight w:val="yellow"/>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A5438E" w:rsidRPr="00734901" w14:paraId="6D6F613A"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264C8F6F" w14:textId="77777777" w:rsidR="00A5438E" w:rsidRPr="00BE0727" w:rsidRDefault="00A5438E">
            <w:pPr>
              <w:widowControl w:val="0"/>
              <w:jc w:val="center"/>
              <w:rPr>
                <w:b/>
                <w:color w:val="FFFFFF"/>
                <w:sz w:val="22"/>
                <w:szCs w:val="22"/>
              </w:rPr>
            </w:pPr>
            <w:r w:rsidRPr="00BE0727">
              <w:rPr>
                <w:b/>
                <w:color w:val="000000"/>
                <w:sz w:val="22"/>
                <w:szCs w:val="22"/>
              </w:rPr>
              <w:br w:type="page"/>
            </w:r>
          </w:p>
          <w:p w14:paraId="62275F34" w14:textId="77777777" w:rsidR="00A5438E" w:rsidRPr="00BE0727" w:rsidRDefault="00A5438E">
            <w:pPr>
              <w:widowControl w:val="0"/>
              <w:jc w:val="center"/>
              <w:rPr>
                <w:b/>
                <w:color w:val="FFFFFF"/>
                <w:sz w:val="22"/>
                <w:szCs w:val="22"/>
              </w:rPr>
            </w:pPr>
            <w:r w:rsidRPr="00BE0727">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1B7C2B7B" w14:textId="77777777" w:rsidR="00A5438E" w:rsidRPr="00BE0727" w:rsidRDefault="00A5438E">
            <w:pPr>
              <w:widowControl w:val="0"/>
              <w:jc w:val="center"/>
              <w:rPr>
                <w:b/>
                <w:color w:val="FFFFFF"/>
                <w:sz w:val="22"/>
                <w:szCs w:val="22"/>
              </w:rPr>
            </w:pPr>
          </w:p>
          <w:p w14:paraId="059CBC25" w14:textId="77777777" w:rsidR="00A5438E" w:rsidRPr="00BE0727" w:rsidRDefault="00A5438E">
            <w:pPr>
              <w:widowControl w:val="0"/>
              <w:jc w:val="center"/>
              <w:rPr>
                <w:b/>
                <w:color w:val="FFFFFF"/>
                <w:sz w:val="22"/>
                <w:szCs w:val="22"/>
              </w:rPr>
            </w:pPr>
            <w:r w:rsidRPr="00BE0727">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68EA7C3B" w14:textId="77777777" w:rsidR="00A5438E" w:rsidRPr="00BE0727" w:rsidRDefault="00A5438E">
            <w:pPr>
              <w:widowControl w:val="0"/>
              <w:jc w:val="center"/>
              <w:rPr>
                <w:b/>
                <w:color w:val="FFFFFF"/>
                <w:sz w:val="22"/>
                <w:szCs w:val="22"/>
              </w:rPr>
            </w:pPr>
          </w:p>
          <w:p w14:paraId="06ACC465" w14:textId="77777777" w:rsidR="00A5438E" w:rsidRPr="00BE0727" w:rsidRDefault="00A5438E">
            <w:pPr>
              <w:widowControl w:val="0"/>
              <w:jc w:val="center"/>
              <w:rPr>
                <w:b/>
                <w:color w:val="FFFFFF"/>
                <w:sz w:val="22"/>
                <w:szCs w:val="22"/>
              </w:rPr>
            </w:pPr>
            <w:r w:rsidRPr="00BE0727">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2CF70BD1" w14:textId="77777777" w:rsidR="00A5438E" w:rsidRPr="00BE0727" w:rsidRDefault="00A5438E">
            <w:pPr>
              <w:widowControl w:val="0"/>
              <w:jc w:val="center"/>
              <w:rPr>
                <w:b/>
                <w:color w:val="FFFFFF"/>
                <w:sz w:val="22"/>
                <w:szCs w:val="22"/>
              </w:rPr>
            </w:pPr>
            <w:r w:rsidRPr="00BE0727">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1C8D2273" w14:textId="77777777" w:rsidR="00A5438E" w:rsidRPr="00BE0727" w:rsidRDefault="00A5438E">
            <w:pPr>
              <w:widowControl w:val="0"/>
              <w:jc w:val="center"/>
              <w:rPr>
                <w:b/>
                <w:color w:val="FFFFFF"/>
                <w:sz w:val="22"/>
                <w:szCs w:val="22"/>
              </w:rPr>
            </w:pPr>
            <w:r w:rsidRPr="00BE0727">
              <w:rPr>
                <w:b/>
                <w:sz w:val="22"/>
                <w:szCs w:val="22"/>
              </w:rPr>
              <w:t>Comment Letter Page Number</w:t>
            </w:r>
          </w:p>
        </w:tc>
      </w:tr>
      <w:tr w:rsidR="00A5438E" w:rsidRPr="00734901" w14:paraId="07D755D7" w14:textId="77777777">
        <w:trPr>
          <w:trHeight w:val="800"/>
        </w:trPr>
        <w:tc>
          <w:tcPr>
            <w:tcW w:w="1615" w:type="dxa"/>
            <w:tcBorders>
              <w:top w:val="single" w:sz="4" w:space="0" w:color="FFFFFF"/>
            </w:tcBorders>
            <w:shd w:val="clear" w:color="auto" w:fill="F2F2F2"/>
            <w:vAlign w:val="center"/>
          </w:tcPr>
          <w:p w14:paraId="64F1EAE6" w14:textId="4F9743F2" w:rsidR="00A5438E" w:rsidRPr="00BE0727" w:rsidRDefault="005D5A3D">
            <w:pPr>
              <w:widowControl w:val="0"/>
              <w:jc w:val="center"/>
              <w:rPr>
                <w:b/>
                <w:sz w:val="22"/>
                <w:szCs w:val="22"/>
              </w:rPr>
            </w:pPr>
            <w:r>
              <w:rPr>
                <w:b/>
                <w:sz w:val="22"/>
                <w:szCs w:val="22"/>
              </w:rPr>
              <w:t>2024-20</w:t>
            </w:r>
          </w:p>
          <w:p w14:paraId="2FCD6B13" w14:textId="5FC9ED99" w:rsidR="00A5438E" w:rsidRPr="00BE0727" w:rsidRDefault="00A5438E">
            <w:pPr>
              <w:widowControl w:val="0"/>
              <w:jc w:val="center"/>
              <w:rPr>
                <w:b/>
                <w:sz w:val="22"/>
                <w:szCs w:val="22"/>
              </w:rPr>
            </w:pPr>
            <w:r w:rsidRPr="00BE0727">
              <w:rPr>
                <w:b/>
                <w:sz w:val="22"/>
                <w:szCs w:val="22"/>
              </w:rPr>
              <w:t>(</w:t>
            </w:r>
            <w:r w:rsidR="005D5A3D">
              <w:rPr>
                <w:b/>
                <w:sz w:val="22"/>
                <w:szCs w:val="22"/>
              </w:rPr>
              <w:t>Julie</w:t>
            </w:r>
            <w:r w:rsidRPr="00BE0727">
              <w:rPr>
                <w:b/>
                <w:sz w:val="22"/>
                <w:szCs w:val="22"/>
              </w:rPr>
              <w:t>)</w:t>
            </w:r>
          </w:p>
        </w:tc>
        <w:tc>
          <w:tcPr>
            <w:tcW w:w="3198" w:type="dxa"/>
            <w:tcBorders>
              <w:top w:val="single" w:sz="4" w:space="0" w:color="FFFFFF"/>
            </w:tcBorders>
            <w:shd w:val="clear" w:color="auto" w:fill="F2F2F2"/>
            <w:vAlign w:val="center"/>
          </w:tcPr>
          <w:p w14:paraId="7691727E" w14:textId="315173FB" w:rsidR="00A5438E" w:rsidRPr="00BE0727" w:rsidRDefault="005D5A3D">
            <w:pPr>
              <w:pStyle w:val="Heading2"/>
              <w:rPr>
                <w:sz w:val="22"/>
                <w:szCs w:val="22"/>
              </w:rPr>
            </w:pPr>
            <w:r>
              <w:rPr>
                <w:sz w:val="22"/>
                <w:szCs w:val="22"/>
              </w:rPr>
              <w:t>Restricted Asset Clarification</w:t>
            </w:r>
          </w:p>
        </w:tc>
        <w:tc>
          <w:tcPr>
            <w:tcW w:w="2112" w:type="dxa"/>
            <w:tcBorders>
              <w:top w:val="single" w:sz="4" w:space="0" w:color="FFFFFF"/>
            </w:tcBorders>
            <w:shd w:val="clear" w:color="auto" w:fill="F2F2F2"/>
            <w:vAlign w:val="center"/>
          </w:tcPr>
          <w:p w14:paraId="44E24DA0" w14:textId="30D54FD0" w:rsidR="00BE6275" w:rsidRPr="00BE0727" w:rsidRDefault="00AA6658" w:rsidP="00D91ED4">
            <w:pPr>
              <w:widowControl w:val="0"/>
              <w:jc w:val="center"/>
              <w:rPr>
                <w:b/>
                <w:sz w:val="22"/>
                <w:szCs w:val="22"/>
              </w:rPr>
            </w:pPr>
            <w:r>
              <w:rPr>
                <w:b/>
                <w:sz w:val="22"/>
                <w:szCs w:val="22"/>
              </w:rPr>
              <w:t xml:space="preserve">6 </w:t>
            </w:r>
            <w:r w:rsidR="00A5438E" w:rsidRPr="00BE0727">
              <w:rPr>
                <w:b/>
                <w:sz w:val="22"/>
                <w:szCs w:val="22"/>
              </w:rPr>
              <w:t xml:space="preserve">– Agenda item </w:t>
            </w:r>
          </w:p>
        </w:tc>
        <w:tc>
          <w:tcPr>
            <w:tcW w:w="1710" w:type="dxa"/>
            <w:tcBorders>
              <w:top w:val="single" w:sz="4" w:space="0" w:color="FFFFFF"/>
            </w:tcBorders>
            <w:shd w:val="clear" w:color="auto" w:fill="F2F2F2"/>
            <w:vAlign w:val="center"/>
          </w:tcPr>
          <w:p w14:paraId="38C8C4B9" w14:textId="77777777" w:rsidR="00A5438E" w:rsidRPr="00BE0727" w:rsidRDefault="00A5438E">
            <w:pPr>
              <w:widowControl w:val="0"/>
              <w:jc w:val="center"/>
              <w:rPr>
                <w:b/>
                <w:sz w:val="22"/>
                <w:szCs w:val="22"/>
              </w:rPr>
            </w:pPr>
            <w:r w:rsidRPr="00BE0727">
              <w:rPr>
                <w:b/>
                <w:sz w:val="22"/>
                <w:szCs w:val="22"/>
              </w:rPr>
              <w:t>Comments Received</w:t>
            </w:r>
          </w:p>
        </w:tc>
        <w:tc>
          <w:tcPr>
            <w:tcW w:w="1440" w:type="dxa"/>
            <w:tcBorders>
              <w:top w:val="single" w:sz="4" w:space="0" w:color="FFFFFF"/>
            </w:tcBorders>
            <w:shd w:val="clear" w:color="auto" w:fill="F2F2F2"/>
            <w:vAlign w:val="center"/>
          </w:tcPr>
          <w:p w14:paraId="092FBFA2" w14:textId="1D8DA993" w:rsidR="00A5438E" w:rsidRPr="00BE0727" w:rsidRDefault="00A5438E">
            <w:pPr>
              <w:widowControl w:val="0"/>
              <w:jc w:val="center"/>
              <w:rPr>
                <w:b/>
                <w:sz w:val="22"/>
                <w:szCs w:val="22"/>
              </w:rPr>
            </w:pPr>
            <w:r w:rsidRPr="00BE0727">
              <w:rPr>
                <w:b/>
                <w:sz w:val="22"/>
                <w:szCs w:val="22"/>
              </w:rPr>
              <w:t xml:space="preserve">IP – </w:t>
            </w:r>
            <w:r w:rsidR="00AD224D">
              <w:rPr>
                <w:b/>
                <w:sz w:val="22"/>
                <w:szCs w:val="22"/>
              </w:rPr>
              <w:t>32</w:t>
            </w:r>
          </w:p>
        </w:tc>
      </w:tr>
    </w:tbl>
    <w:p w14:paraId="6B04BE1E" w14:textId="77777777" w:rsidR="00A5438E" w:rsidRPr="00734901" w:rsidRDefault="00A5438E" w:rsidP="00A5438E">
      <w:pPr>
        <w:rPr>
          <w:sz w:val="22"/>
          <w:szCs w:val="22"/>
          <w:highlight w:val="yellow"/>
          <w:lang w:eastAsia="zh-CN"/>
        </w:rPr>
      </w:pPr>
    </w:p>
    <w:p w14:paraId="2FFE7AC3" w14:textId="77777777" w:rsidR="00A5438E" w:rsidRPr="00A50AF0" w:rsidRDefault="00A5438E" w:rsidP="00A5438E">
      <w:pPr>
        <w:pStyle w:val="BodyTextIndent"/>
        <w:ind w:left="0" w:firstLine="0"/>
        <w:jc w:val="both"/>
        <w:rPr>
          <w:i/>
          <w:sz w:val="22"/>
          <w:szCs w:val="22"/>
          <w:u w:val="single"/>
        </w:rPr>
      </w:pPr>
      <w:r w:rsidRPr="00A50AF0">
        <w:rPr>
          <w:i/>
          <w:sz w:val="22"/>
          <w:szCs w:val="22"/>
          <w:u w:val="single"/>
        </w:rPr>
        <w:t>Summary:</w:t>
      </w:r>
    </w:p>
    <w:p w14:paraId="1C70AE75" w14:textId="2CADF72B" w:rsidR="00E05A6C" w:rsidRPr="005649B2" w:rsidRDefault="00E05A6C" w:rsidP="00E05A6C">
      <w:pPr>
        <w:pStyle w:val="BodyText2"/>
        <w:jc w:val="both"/>
        <w:rPr>
          <w:sz w:val="22"/>
          <w:szCs w:val="22"/>
        </w:rPr>
      </w:pPr>
      <w:r w:rsidRPr="005649B2">
        <w:rPr>
          <w:sz w:val="22"/>
          <w:szCs w:val="22"/>
        </w:rPr>
        <w:t xml:space="preserve">On November 17, 2024, the Working Group moved this item to the active listing categorized as a SAP clarification and exposed revisions to SSAP No. 1 as well as corresponding proposed revisions to the Annual Statement instructions/template for the restricted asset disclosure in Note 5L to specify how Modco and FWH assets reported within a ceding company’s financial statements shall be reported. The exposed revisions also include a new disclosure to identify whether Modco/FHW assets are pledged by the ceding entity as well as expanded disclosures to detail differences between what is reported in the restricted asset note and what is in the general </w:t>
      </w:r>
      <w:proofErr w:type="gramStart"/>
      <w:r w:rsidRPr="005649B2">
        <w:rPr>
          <w:sz w:val="22"/>
          <w:szCs w:val="22"/>
        </w:rPr>
        <w:t>interrogatories</w:t>
      </w:r>
      <w:proofErr w:type="gramEnd"/>
      <w:r w:rsidRPr="005649B2">
        <w:rPr>
          <w:sz w:val="22"/>
          <w:szCs w:val="22"/>
        </w:rPr>
        <w:t xml:space="preserve">. </w:t>
      </w:r>
    </w:p>
    <w:p w14:paraId="31B35305" w14:textId="77777777" w:rsidR="00A5438E" w:rsidRPr="005649B2" w:rsidRDefault="00A5438E" w:rsidP="00A5438E">
      <w:pPr>
        <w:pStyle w:val="paragraph"/>
        <w:keepNext/>
        <w:spacing w:before="0" w:beforeAutospacing="0" w:after="0" w:afterAutospacing="0"/>
        <w:jc w:val="both"/>
        <w:textAlignment w:val="baseline"/>
        <w:rPr>
          <w:i/>
          <w:sz w:val="22"/>
          <w:szCs w:val="22"/>
          <w:u w:val="single"/>
        </w:rPr>
      </w:pPr>
      <w:r w:rsidRPr="005649B2">
        <w:rPr>
          <w:i/>
          <w:sz w:val="22"/>
          <w:szCs w:val="22"/>
          <w:u w:val="single"/>
        </w:rPr>
        <w:t>Interested Parties’ Comments:</w:t>
      </w:r>
    </w:p>
    <w:p w14:paraId="0020EAEC" w14:textId="77777777" w:rsidR="00116D8F" w:rsidRPr="00116D8F" w:rsidRDefault="00116D8F" w:rsidP="00116D8F">
      <w:pPr>
        <w:jc w:val="both"/>
        <w:rPr>
          <w:color w:val="000000" w:themeColor="text1"/>
          <w:sz w:val="22"/>
          <w:szCs w:val="22"/>
        </w:rPr>
      </w:pPr>
      <w:r w:rsidRPr="005649B2">
        <w:rPr>
          <w:color w:val="000000" w:themeColor="text1"/>
          <w:sz w:val="22"/>
          <w:szCs w:val="22"/>
        </w:rPr>
        <w:t xml:space="preserve">Interested parties appreciate the opportunity to comment on this item after it was re-exposed for comment by the Working Group during the NAIC Fall National </w:t>
      </w:r>
      <w:proofErr w:type="gramStart"/>
      <w:r w:rsidRPr="005649B2">
        <w:rPr>
          <w:color w:val="000000" w:themeColor="text1"/>
          <w:sz w:val="22"/>
          <w:szCs w:val="22"/>
        </w:rPr>
        <w:t>Meeting</w:t>
      </w:r>
      <w:proofErr w:type="gramEnd"/>
      <w:r w:rsidRPr="005649B2">
        <w:rPr>
          <w:color w:val="000000" w:themeColor="text1"/>
          <w:sz w:val="22"/>
          <w:szCs w:val="22"/>
        </w:rPr>
        <w:t xml:space="preserve"> in Denver.</w:t>
      </w:r>
      <w:r w:rsidRPr="00116D8F">
        <w:rPr>
          <w:color w:val="000000" w:themeColor="text1"/>
          <w:sz w:val="22"/>
          <w:szCs w:val="22"/>
        </w:rPr>
        <w:t xml:space="preserve"> </w:t>
      </w:r>
    </w:p>
    <w:p w14:paraId="09E122E0" w14:textId="77777777" w:rsidR="00116D8F" w:rsidRPr="00116D8F" w:rsidRDefault="00116D8F" w:rsidP="00116D8F">
      <w:pPr>
        <w:jc w:val="both"/>
        <w:rPr>
          <w:color w:val="000000" w:themeColor="text1"/>
          <w:sz w:val="22"/>
          <w:szCs w:val="22"/>
        </w:rPr>
      </w:pPr>
    </w:p>
    <w:p w14:paraId="1D039544" w14:textId="77777777" w:rsidR="00116D8F" w:rsidRPr="00116D8F" w:rsidRDefault="00116D8F" w:rsidP="00116D8F">
      <w:pPr>
        <w:jc w:val="both"/>
        <w:rPr>
          <w:color w:val="000000" w:themeColor="text1"/>
          <w:sz w:val="22"/>
          <w:szCs w:val="22"/>
        </w:rPr>
      </w:pPr>
      <w:r w:rsidRPr="00116D8F">
        <w:rPr>
          <w:color w:val="000000" w:themeColor="text1"/>
          <w:sz w:val="22"/>
          <w:szCs w:val="22"/>
        </w:rPr>
        <w:t>We have split our comments below based on the section of instructions they refer to, following feedback comments related to the overall exposure.</w:t>
      </w:r>
    </w:p>
    <w:p w14:paraId="2D8201CD" w14:textId="77777777" w:rsidR="00116D8F" w:rsidRPr="00116D8F" w:rsidRDefault="00116D8F" w:rsidP="00116D8F">
      <w:pPr>
        <w:pStyle w:val="BodyText2"/>
        <w:jc w:val="both"/>
        <w:rPr>
          <w:b/>
          <w:bCs/>
          <w:sz w:val="22"/>
          <w:szCs w:val="22"/>
        </w:rPr>
      </w:pPr>
    </w:p>
    <w:p w14:paraId="6F8BD13A" w14:textId="77777777" w:rsidR="00116D8F" w:rsidRPr="00116D8F" w:rsidRDefault="00116D8F" w:rsidP="00116D8F">
      <w:pPr>
        <w:pStyle w:val="BodyText2"/>
        <w:jc w:val="both"/>
        <w:rPr>
          <w:sz w:val="22"/>
          <w:szCs w:val="22"/>
          <w:u w:val="single"/>
        </w:rPr>
      </w:pPr>
      <w:r w:rsidRPr="00116D8F">
        <w:rPr>
          <w:sz w:val="22"/>
          <w:szCs w:val="22"/>
          <w:u w:val="single"/>
        </w:rPr>
        <w:t>General Feedback</w:t>
      </w:r>
    </w:p>
    <w:p w14:paraId="61E685A8" w14:textId="77777777" w:rsidR="00116D8F" w:rsidRPr="00116D8F" w:rsidRDefault="00116D8F" w:rsidP="00116D8F">
      <w:pPr>
        <w:jc w:val="both"/>
        <w:rPr>
          <w:b/>
          <w:bCs/>
          <w:sz w:val="22"/>
          <w:szCs w:val="22"/>
          <w:u w:val="single"/>
        </w:rPr>
      </w:pPr>
    </w:p>
    <w:p w14:paraId="63A26FB2" w14:textId="77777777" w:rsidR="00116D8F" w:rsidRPr="00116D8F" w:rsidRDefault="00116D8F" w:rsidP="00116D8F">
      <w:pPr>
        <w:jc w:val="both"/>
        <w:rPr>
          <w:sz w:val="22"/>
          <w:szCs w:val="22"/>
        </w:rPr>
      </w:pPr>
      <w:r w:rsidRPr="00116D8F">
        <w:rPr>
          <w:sz w:val="22"/>
          <w:szCs w:val="22"/>
        </w:rPr>
        <w:t xml:space="preserve">Interested parties note that the instructions for SSAP No. 1, Note 5L, General Interrogatories (GI), and Risk Based Capital (RBC) do not indicate which values should be used for each of the disclosures (i.e., Book Adjusted Carrying Value (BACV), collateral amount, Fair Value). As such, we recommend that BACV be used for all disclosures to ensure consistency. </w:t>
      </w:r>
    </w:p>
    <w:p w14:paraId="69A3EE8E" w14:textId="77777777" w:rsidR="00116D8F" w:rsidRPr="00116D8F" w:rsidRDefault="00116D8F" w:rsidP="00116D8F">
      <w:pPr>
        <w:jc w:val="both"/>
        <w:rPr>
          <w:sz w:val="22"/>
          <w:szCs w:val="22"/>
        </w:rPr>
      </w:pPr>
    </w:p>
    <w:p w14:paraId="5103B732" w14:textId="77777777" w:rsidR="00116D8F" w:rsidRPr="00116D8F" w:rsidRDefault="00116D8F" w:rsidP="00116D8F">
      <w:pPr>
        <w:jc w:val="both"/>
        <w:rPr>
          <w:sz w:val="22"/>
          <w:szCs w:val="22"/>
        </w:rPr>
      </w:pPr>
      <w:r w:rsidRPr="00116D8F">
        <w:rPr>
          <w:sz w:val="22"/>
          <w:szCs w:val="22"/>
        </w:rPr>
        <w:t xml:space="preserve">For example, in Note 5L, columns 8 &amp; 9, Total Admitted/Nonadmitted Assets are reported using BACV, as the assets would appear in the Assets page under the Admitted and Nonadmitted Assets columns. In lines b and c, </w:t>
      </w:r>
      <w:r w:rsidRPr="00116D8F">
        <w:rPr>
          <w:i/>
          <w:iCs/>
          <w:sz w:val="22"/>
          <w:szCs w:val="22"/>
        </w:rPr>
        <w:t>Collateral held under security lending agreements</w:t>
      </w:r>
      <w:r w:rsidRPr="00116D8F">
        <w:rPr>
          <w:sz w:val="22"/>
          <w:szCs w:val="22"/>
        </w:rPr>
        <w:t xml:space="preserve"> and </w:t>
      </w:r>
      <w:r w:rsidRPr="00116D8F">
        <w:rPr>
          <w:i/>
          <w:iCs/>
          <w:sz w:val="22"/>
          <w:szCs w:val="22"/>
        </w:rPr>
        <w:t>Subject to repurchase agreements</w:t>
      </w:r>
      <w:r w:rsidRPr="00116D8F">
        <w:rPr>
          <w:sz w:val="22"/>
          <w:szCs w:val="22"/>
        </w:rPr>
        <w:t>, may be reported as collateral amounts to match the General Interrogatory (GI). Combining BACV and collateral amounts could be misleading to the reader.</w:t>
      </w:r>
    </w:p>
    <w:p w14:paraId="1697CB70" w14:textId="77777777" w:rsidR="00116D8F" w:rsidRPr="00116D8F" w:rsidRDefault="00116D8F" w:rsidP="00116D8F">
      <w:pPr>
        <w:jc w:val="both"/>
        <w:rPr>
          <w:sz w:val="22"/>
          <w:szCs w:val="22"/>
        </w:rPr>
      </w:pPr>
    </w:p>
    <w:p w14:paraId="58644C19" w14:textId="77777777" w:rsidR="00116D8F" w:rsidRPr="00116D8F" w:rsidRDefault="00116D8F" w:rsidP="00116D8F">
      <w:pPr>
        <w:jc w:val="both"/>
        <w:rPr>
          <w:sz w:val="22"/>
          <w:szCs w:val="22"/>
        </w:rPr>
      </w:pPr>
      <w:r w:rsidRPr="00116D8F">
        <w:rPr>
          <w:sz w:val="22"/>
          <w:szCs w:val="22"/>
        </w:rPr>
        <w:t xml:space="preserve">Interested parties recommend that changes to the </w:t>
      </w:r>
      <w:r w:rsidRPr="00116D8F">
        <w:rPr>
          <w:i/>
          <w:iCs/>
          <w:sz w:val="22"/>
          <w:szCs w:val="22"/>
        </w:rPr>
        <w:t xml:space="preserve">NAIC Accounting Practices and Procedures Manual </w:t>
      </w:r>
      <w:r w:rsidRPr="00116D8F">
        <w:rPr>
          <w:sz w:val="22"/>
          <w:szCs w:val="22"/>
        </w:rPr>
        <w:t>(AP&amp;P manual) be made concurrent with any Blanks and RBC instruction updates to ensure that all reporting is consistent.</w:t>
      </w:r>
    </w:p>
    <w:p w14:paraId="1AC82EB4" w14:textId="77777777" w:rsidR="00116D8F" w:rsidRPr="00116D8F" w:rsidRDefault="00116D8F" w:rsidP="00116D8F">
      <w:pPr>
        <w:jc w:val="both"/>
        <w:rPr>
          <w:sz w:val="22"/>
          <w:szCs w:val="22"/>
        </w:rPr>
      </w:pPr>
    </w:p>
    <w:p w14:paraId="0CB47E25" w14:textId="77777777" w:rsidR="00116D8F" w:rsidRPr="00116D8F" w:rsidRDefault="00116D8F" w:rsidP="00116D8F">
      <w:pPr>
        <w:jc w:val="both"/>
        <w:rPr>
          <w:b/>
          <w:bCs/>
          <w:sz w:val="22"/>
          <w:szCs w:val="22"/>
          <w:u w:val="single"/>
        </w:rPr>
      </w:pPr>
      <w:r w:rsidRPr="00116D8F">
        <w:rPr>
          <w:b/>
          <w:bCs/>
          <w:sz w:val="22"/>
          <w:szCs w:val="22"/>
          <w:u w:val="single"/>
        </w:rPr>
        <w:t>SSAP No. 1</w:t>
      </w:r>
    </w:p>
    <w:p w14:paraId="03580140" w14:textId="77777777" w:rsidR="00116D8F" w:rsidRPr="00116D8F" w:rsidRDefault="00116D8F" w:rsidP="00116D8F">
      <w:pPr>
        <w:jc w:val="both"/>
        <w:rPr>
          <w:sz w:val="22"/>
          <w:szCs w:val="22"/>
        </w:rPr>
      </w:pPr>
    </w:p>
    <w:p w14:paraId="6234A361" w14:textId="77777777" w:rsidR="00116D8F" w:rsidRPr="00116D8F" w:rsidRDefault="00116D8F" w:rsidP="00116D8F">
      <w:pPr>
        <w:jc w:val="both"/>
        <w:rPr>
          <w:sz w:val="22"/>
          <w:szCs w:val="22"/>
        </w:rPr>
      </w:pPr>
      <w:r w:rsidRPr="00116D8F">
        <w:rPr>
          <w:sz w:val="22"/>
          <w:szCs w:val="22"/>
        </w:rPr>
        <w:t xml:space="preserve">We have no comment on the changes in SSAP No. 1 – </w:t>
      </w:r>
      <w:r w:rsidRPr="00116D8F">
        <w:rPr>
          <w:i/>
          <w:iCs/>
          <w:sz w:val="22"/>
          <w:szCs w:val="22"/>
        </w:rPr>
        <w:t>Accounting Policies, Risks &amp; Uncertainties and Other Disclosures</w:t>
      </w:r>
      <w:r w:rsidRPr="00116D8F">
        <w:rPr>
          <w:sz w:val="22"/>
          <w:szCs w:val="22"/>
        </w:rPr>
        <w:t xml:space="preserve"> other than the clarification of expected reporting values. </w:t>
      </w:r>
    </w:p>
    <w:p w14:paraId="186CA3BF" w14:textId="77777777" w:rsidR="00116D8F" w:rsidRPr="00116D8F" w:rsidRDefault="00116D8F" w:rsidP="00116D8F">
      <w:pPr>
        <w:jc w:val="both"/>
        <w:rPr>
          <w:sz w:val="22"/>
          <w:szCs w:val="22"/>
        </w:rPr>
      </w:pPr>
    </w:p>
    <w:p w14:paraId="1AD29242" w14:textId="2BAF9A34" w:rsidR="00116D8F" w:rsidRPr="00116D8F" w:rsidRDefault="00116D8F" w:rsidP="00116D8F">
      <w:pPr>
        <w:jc w:val="both"/>
        <w:rPr>
          <w:b/>
          <w:bCs/>
          <w:sz w:val="22"/>
          <w:szCs w:val="22"/>
          <w:u w:val="single"/>
        </w:rPr>
      </w:pPr>
      <w:r w:rsidRPr="00116D8F">
        <w:rPr>
          <w:b/>
          <w:bCs/>
          <w:sz w:val="22"/>
          <w:szCs w:val="22"/>
          <w:u w:val="single"/>
        </w:rPr>
        <w:t>Notes to the Financial Statements - 5L</w:t>
      </w:r>
    </w:p>
    <w:p w14:paraId="1B41A67A" w14:textId="77777777" w:rsidR="00116D8F" w:rsidRPr="00116D8F" w:rsidRDefault="00116D8F" w:rsidP="00116D8F">
      <w:pPr>
        <w:jc w:val="both"/>
        <w:rPr>
          <w:b/>
          <w:bCs/>
          <w:sz w:val="22"/>
          <w:szCs w:val="22"/>
        </w:rPr>
      </w:pPr>
    </w:p>
    <w:p w14:paraId="409C4826" w14:textId="77777777" w:rsidR="00116D8F" w:rsidRPr="00116D8F" w:rsidRDefault="00116D8F" w:rsidP="00116D8F">
      <w:pPr>
        <w:jc w:val="both"/>
        <w:rPr>
          <w:b/>
          <w:bCs/>
          <w:sz w:val="22"/>
          <w:szCs w:val="22"/>
        </w:rPr>
      </w:pPr>
      <w:r w:rsidRPr="00116D8F">
        <w:rPr>
          <w:b/>
          <w:bCs/>
          <w:sz w:val="22"/>
          <w:szCs w:val="22"/>
        </w:rPr>
        <w:t>5L(1)</w:t>
      </w:r>
    </w:p>
    <w:p w14:paraId="4688ABA0" w14:textId="77777777" w:rsidR="00116D8F" w:rsidRPr="00116D8F" w:rsidRDefault="00116D8F" w:rsidP="003C3ED4">
      <w:pPr>
        <w:pStyle w:val="ListParagraph"/>
        <w:numPr>
          <w:ilvl w:val="0"/>
          <w:numId w:val="27"/>
        </w:numPr>
        <w:jc w:val="both"/>
        <w:rPr>
          <w:sz w:val="22"/>
          <w:szCs w:val="22"/>
        </w:rPr>
      </w:pPr>
      <w:r w:rsidRPr="00116D8F">
        <w:rPr>
          <w:sz w:val="22"/>
          <w:szCs w:val="22"/>
        </w:rPr>
        <w:t>Interested parties note that instructions are not included for the new columns and rows or the newly required reconciliation. Therefore, we recommend instructions be added to the Restricted Assets section.</w:t>
      </w:r>
    </w:p>
    <w:p w14:paraId="042D0075" w14:textId="77777777" w:rsidR="00116D8F" w:rsidRPr="00116D8F" w:rsidRDefault="00116D8F" w:rsidP="003C3ED4">
      <w:pPr>
        <w:pStyle w:val="ListParagraph"/>
        <w:numPr>
          <w:ilvl w:val="0"/>
          <w:numId w:val="27"/>
        </w:numPr>
        <w:jc w:val="both"/>
        <w:rPr>
          <w:sz w:val="22"/>
          <w:szCs w:val="22"/>
        </w:rPr>
      </w:pPr>
      <w:r w:rsidRPr="00116D8F">
        <w:rPr>
          <w:sz w:val="22"/>
          <w:szCs w:val="22"/>
        </w:rPr>
        <w:t xml:space="preserve">We note that this section still has line </w:t>
      </w:r>
      <w:proofErr w:type="spellStart"/>
      <w:proofErr w:type="gramStart"/>
      <w:r w:rsidRPr="00DD1A76">
        <w:rPr>
          <w:sz w:val="22"/>
          <w:szCs w:val="22"/>
        </w:rPr>
        <w:t>o</w:t>
      </w:r>
      <w:proofErr w:type="spellEnd"/>
      <w:r w:rsidRPr="00116D8F">
        <w:rPr>
          <w:sz w:val="22"/>
          <w:szCs w:val="22"/>
        </w:rPr>
        <w:t xml:space="preserve"> titled</w:t>
      </w:r>
      <w:proofErr w:type="gramEnd"/>
      <w:r w:rsidRPr="00116D8F">
        <w:rPr>
          <w:sz w:val="22"/>
          <w:szCs w:val="22"/>
        </w:rPr>
        <w:t xml:space="preserve">: </w:t>
      </w:r>
      <w:r w:rsidRPr="00116D8F">
        <w:rPr>
          <w:i/>
          <w:iCs/>
          <w:sz w:val="22"/>
          <w:szCs w:val="22"/>
        </w:rPr>
        <w:t>Total restricted assets,</w:t>
      </w:r>
      <w:r w:rsidRPr="00116D8F">
        <w:rPr>
          <w:sz w:val="22"/>
          <w:szCs w:val="22"/>
        </w:rPr>
        <w:t xml:space="preserve"> but the new chart shows that the total is now line r. We recommend instructions be updated with the new line titles.</w:t>
      </w:r>
    </w:p>
    <w:p w14:paraId="4D772820" w14:textId="77777777" w:rsidR="00116D8F" w:rsidRPr="00116D8F" w:rsidRDefault="00116D8F" w:rsidP="003C3ED4">
      <w:pPr>
        <w:pStyle w:val="ListParagraph"/>
        <w:numPr>
          <w:ilvl w:val="0"/>
          <w:numId w:val="27"/>
        </w:numPr>
        <w:jc w:val="both"/>
        <w:rPr>
          <w:sz w:val="22"/>
          <w:szCs w:val="22"/>
        </w:rPr>
      </w:pPr>
      <w:r w:rsidRPr="00116D8F">
        <w:rPr>
          <w:sz w:val="22"/>
          <w:szCs w:val="22"/>
        </w:rPr>
        <w:t xml:space="preserve">We note that changes to SSAP No. 1’s requirements would also require Note 5L </w:t>
      </w:r>
      <w:proofErr w:type="gramStart"/>
      <w:r w:rsidRPr="00116D8F">
        <w:rPr>
          <w:sz w:val="22"/>
          <w:szCs w:val="22"/>
        </w:rPr>
        <w:t>be</w:t>
      </w:r>
      <w:proofErr w:type="gramEnd"/>
      <w:r w:rsidRPr="00116D8F">
        <w:rPr>
          <w:sz w:val="22"/>
          <w:szCs w:val="22"/>
        </w:rPr>
        <w:t xml:space="preserve"> updated for Health and Property &amp; Casualty companies, which have slightly different formats than Life.  </w:t>
      </w:r>
    </w:p>
    <w:p w14:paraId="6F4B2020" w14:textId="77777777" w:rsidR="00116D8F" w:rsidRPr="00116D8F" w:rsidRDefault="00116D8F" w:rsidP="00116D8F">
      <w:pPr>
        <w:jc w:val="both"/>
        <w:rPr>
          <w:b/>
          <w:bCs/>
          <w:sz w:val="22"/>
          <w:szCs w:val="22"/>
          <w:u w:val="single"/>
        </w:rPr>
      </w:pPr>
    </w:p>
    <w:p w14:paraId="301C56EC" w14:textId="77777777" w:rsidR="00116D8F" w:rsidRPr="00116D8F" w:rsidRDefault="00116D8F" w:rsidP="00116D8F">
      <w:pPr>
        <w:jc w:val="both"/>
        <w:rPr>
          <w:b/>
          <w:bCs/>
          <w:sz w:val="22"/>
          <w:szCs w:val="22"/>
          <w:u w:val="single"/>
        </w:rPr>
      </w:pPr>
      <w:r w:rsidRPr="00116D8F">
        <w:rPr>
          <w:b/>
          <w:bCs/>
          <w:sz w:val="22"/>
          <w:szCs w:val="22"/>
          <w:u w:val="single"/>
        </w:rPr>
        <w:t>Illustrations to the Financial Statements - 5L</w:t>
      </w:r>
    </w:p>
    <w:p w14:paraId="4A3F79C5" w14:textId="77777777" w:rsidR="00116D8F" w:rsidRPr="00116D8F" w:rsidRDefault="00116D8F" w:rsidP="00116D8F">
      <w:pPr>
        <w:jc w:val="both"/>
        <w:rPr>
          <w:b/>
          <w:bCs/>
          <w:sz w:val="22"/>
          <w:szCs w:val="22"/>
        </w:rPr>
      </w:pPr>
    </w:p>
    <w:p w14:paraId="002F52D6" w14:textId="77777777" w:rsidR="00116D8F" w:rsidRPr="00116D8F" w:rsidRDefault="00116D8F" w:rsidP="00116D8F">
      <w:pPr>
        <w:jc w:val="both"/>
        <w:rPr>
          <w:b/>
          <w:bCs/>
          <w:sz w:val="22"/>
          <w:szCs w:val="22"/>
        </w:rPr>
      </w:pPr>
      <w:r w:rsidRPr="00116D8F">
        <w:rPr>
          <w:b/>
          <w:bCs/>
          <w:sz w:val="22"/>
          <w:szCs w:val="22"/>
        </w:rPr>
        <w:t>5L(1)</w:t>
      </w:r>
    </w:p>
    <w:p w14:paraId="32898E2C" w14:textId="77777777" w:rsidR="00116D8F" w:rsidRPr="00116D8F" w:rsidRDefault="00116D8F" w:rsidP="003C3ED4">
      <w:pPr>
        <w:pStyle w:val="ListParagraph"/>
        <w:numPr>
          <w:ilvl w:val="0"/>
          <w:numId w:val="27"/>
        </w:numPr>
        <w:jc w:val="both"/>
        <w:rPr>
          <w:sz w:val="22"/>
          <w:szCs w:val="22"/>
        </w:rPr>
      </w:pPr>
      <w:r w:rsidRPr="00116D8F">
        <w:rPr>
          <w:sz w:val="22"/>
          <w:szCs w:val="22"/>
        </w:rPr>
        <w:t xml:space="preserve">The exposure should clarify what happens if assets are pledged and may show up as restricted assets in another row. </w:t>
      </w:r>
    </w:p>
    <w:p w14:paraId="621FEAD3" w14:textId="77777777" w:rsidR="00116D8F" w:rsidRPr="00116D8F" w:rsidRDefault="00116D8F" w:rsidP="003C3ED4">
      <w:pPr>
        <w:pStyle w:val="ListParagraph"/>
        <w:numPr>
          <w:ilvl w:val="0"/>
          <w:numId w:val="27"/>
        </w:numPr>
        <w:jc w:val="both"/>
        <w:rPr>
          <w:sz w:val="22"/>
          <w:szCs w:val="22"/>
        </w:rPr>
      </w:pPr>
      <w:r w:rsidRPr="00116D8F">
        <w:rPr>
          <w:sz w:val="22"/>
          <w:szCs w:val="22"/>
        </w:rPr>
        <w:t xml:space="preserve">Interested parties recommend the removal of the reference to SSAP No. 1 Paragraph 23.c from the Restricted Assets Category in lines o-q. </w:t>
      </w:r>
    </w:p>
    <w:p w14:paraId="7D809BC2" w14:textId="77777777" w:rsidR="00116D8F" w:rsidRPr="00116D8F" w:rsidRDefault="00116D8F" w:rsidP="003C3ED4">
      <w:pPr>
        <w:pStyle w:val="ListParagraph"/>
        <w:numPr>
          <w:ilvl w:val="0"/>
          <w:numId w:val="27"/>
        </w:numPr>
        <w:jc w:val="both"/>
        <w:rPr>
          <w:sz w:val="22"/>
          <w:szCs w:val="22"/>
        </w:rPr>
      </w:pPr>
      <w:r w:rsidRPr="00116D8F">
        <w:rPr>
          <w:sz w:val="22"/>
          <w:szCs w:val="22"/>
        </w:rPr>
        <w:t xml:space="preserve">We would like to confirm that line o should exclude collateral received from security lending and repurchase agreements as these items are already included in lines b-f. We recommend </w:t>
      </w:r>
      <w:proofErr w:type="gramStart"/>
      <w:r w:rsidRPr="00116D8F">
        <w:rPr>
          <w:sz w:val="22"/>
          <w:szCs w:val="22"/>
        </w:rPr>
        <w:t>clarification</w:t>
      </w:r>
      <w:proofErr w:type="gramEnd"/>
      <w:r w:rsidRPr="00116D8F">
        <w:rPr>
          <w:sz w:val="22"/>
          <w:szCs w:val="22"/>
        </w:rPr>
        <w:t xml:space="preserve"> language to call out the exclusions.</w:t>
      </w:r>
    </w:p>
    <w:p w14:paraId="49E44C06" w14:textId="77777777" w:rsidR="00116D8F" w:rsidRPr="00116D8F" w:rsidRDefault="00116D8F" w:rsidP="00116D8F">
      <w:pPr>
        <w:pStyle w:val="BodyText2"/>
        <w:jc w:val="both"/>
        <w:rPr>
          <w:b/>
          <w:bCs/>
          <w:sz w:val="22"/>
          <w:szCs w:val="22"/>
        </w:rPr>
      </w:pPr>
    </w:p>
    <w:p w14:paraId="037423D6" w14:textId="77777777" w:rsidR="004A6F2C" w:rsidRDefault="004A6F2C">
      <w:pPr>
        <w:rPr>
          <w:b/>
          <w:bCs/>
          <w:sz w:val="22"/>
          <w:szCs w:val="22"/>
        </w:rPr>
      </w:pPr>
      <w:r>
        <w:rPr>
          <w:b/>
          <w:bCs/>
          <w:sz w:val="22"/>
          <w:szCs w:val="22"/>
        </w:rPr>
        <w:br w:type="page"/>
      </w:r>
    </w:p>
    <w:p w14:paraId="56456768" w14:textId="05E37E62" w:rsidR="00116D8F" w:rsidRPr="00116D8F" w:rsidRDefault="00116D8F" w:rsidP="00116D8F">
      <w:pPr>
        <w:jc w:val="both"/>
        <w:rPr>
          <w:b/>
          <w:bCs/>
          <w:sz w:val="22"/>
          <w:szCs w:val="22"/>
        </w:rPr>
      </w:pPr>
      <w:r w:rsidRPr="00116D8F">
        <w:rPr>
          <w:b/>
          <w:bCs/>
          <w:sz w:val="22"/>
          <w:szCs w:val="22"/>
        </w:rPr>
        <w:t>5L(2)</w:t>
      </w:r>
    </w:p>
    <w:p w14:paraId="3F9CE9D5" w14:textId="77777777" w:rsidR="00116D8F" w:rsidRPr="00116D8F" w:rsidRDefault="00116D8F" w:rsidP="003C3ED4">
      <w:pPr>
        <w:pStyle w:val="ListParagraph"/>
        <w:numPr>
          <w:ilvl w:val="0"/>
          <w:numId w:val="26"/>
        </w:numPr>
        <w:contextualSpacing w:val="0"/>
        <w:jc w:val="both"/>
        <w:rPr>
          <w:sz w:val="22"/>
          <w:szCs w:val="22"/>
        </w:rPr>
      </w:pPr>
      <w:r w:rsidRPr="00116D8F">
        <w:rPr>
          <w:sz w:val="22"/>
          <w:szCs w:val="22"/>
        </w:rPr>
        <w:t>Question:  Is the amount of total assets pledged under derivative contracts supposed to be on the new line (</w:t>
      </w:r>
      <w:r w:rsidRPr="00116D8F">
        <w:rPr>
          <w:i/>
          <w:iCs/>
          <w:sz w:val="22"/>
          <w:szCs w:val="22"/>
        </w:rPr>
        <w:t>Amount of Total pledged under derivative contracts</w:t>
      </w:r>
      <w:r w:rsidRPr="00116D8F">
        <w:rPr>
          <w:sz w:val="22"/>
          <w:szCs w:val="22"/>
        </w:rPr>
        <w:t>) and not included above the current line “Total (c)”? If so, why would we need to remove that line from the new total line?</w:t>
      </w:r>
    </w:p>
    <w:p w14:paraId="01C35D2F" w14:textId="77777777" w:rsidR="00116D8F" w:rsidRPr="00116D8F" w:rsidRDefault="00116D8F" w:rsidP="003C3ED4">
      <w:pPr>
        <w:pStyle w:val="ListParagraph"/>
        <w:numPr>
          <w:ilvl w:val="0"/>
          <w:numId w:val="26"/>
        </w:numPr>
        <w:contextualSpacing w:val="0"/>
        <w:jc w:val="both"/>
        <w:rPr>
          <w:sz w:val="22"/>
          <w:szCs w:val="22"/>
        </w:rPr>
      </w:pPr>
      <w:r w:rsidRPr="00116D8F">
        <w:rPr>
          <w:sz w:val="22"/>
          <w:szCs w:val="22"/>
        </w:rPr>
        <w:t>We recommend that the new Total Excluding Derivatives include a formula showing it is Total (c) less Amt of total pledged under derivative contracts.</w:t>
      </w:r>
    </w:p>
    <w:p w14:paraId="3EDA8E85" w14:textId="77777777" w:rsidR="00116D8F" w:rsidRPr="00116D8F" w:rsidRDefault="00116D8F" w:rsidP="003C3ED4">
      <w:pPr>
        <w:pStyle w:val="ListParagraph"/>
        <w:numPr>
          <w:ilvl w:val="0"/>
          <w:numId w:val="26"/>
        </w:numPr>
        <w:contextualSpacing w:val="0"/>
        <w:jc w:val="both"/>
        <w:rPr>
          <w:sz w:val="22"/>
          <w:szCs w:val="22"/>
        </w:rPr>
      </w:pPr>
      <w:r w:rsidRPr="00116D8F">
        <w:rPr>
          <w:sz w:val="22"/>
          <w:szCs w:val="22"/>
        </w:rPr>
        <w:t xml:space="preserve">We recommend Staff Note be included as a </w:t>
      </w:r>
      <w:proofErr w:type="spellStart"/>
      <w:r w:rsidRPr="00116D8F">
        <w:rPr>
          <w:sz w:val="22"/>
          <w:szCs w:val="22"/>
        </w:rPr>
        <w:t>subnote</w:t>
      </w:r>
      <w:proofErr w:type="spellEnd"/>
      <w:r w:rsidRPr="00116D8F">
        <w:rPr>
          <w:sz w:val="22"/>
          <w:szCs w:val="22"/>
        </w:rPr>
        <w:t xml:space="preserve"> to the table or included in the Note 5L instructions.</w:t>
      </w:r>
    </w:p>
    <w:p w14:paraId="619A51DE" w14:textId="77777777" w:rsidR="00116D8F" w:rsidRPr="00116D8F" w:rsidRDefault="00116D8F" w:rsidP="003C3ED4">
      <w:pPr>
        <w:pStyle w:val="ListParagraph"/>
        <w:numPr>
          <w:ilvl w:val="1"/>
          <w:numId w:val="26"/>
        </w:numPr>
        <w:contextualSpacing w:val="0"/>
        <w:jc w:val="both"/>
        <w:rPr>
          <w:b/>
          <w:bCs/>
          <w:sz w:val="22"/>
          <w:szCs w:val="22"/>
        </w:rPr>
      </w:pPr>
      <w:r w:rsidRPr="00116D8F">
        <w:rPr>
          <w:b/>
          <w:bCs/>
          <w:sz w:val="22"/>
          <w:szCs w:val="22"/>
        </w:rPr>
        <w:t>Note:  The amount of pledged under derivative contracts should agree to Schedule DB and agree to what is subtracted from the life RBC formula.</w:t>
      </w:r>
    </w:p>
    <w:p w14:paraId="7843A26A" w14:textId="77777777" w:rsidR="00116D8F" w:rsidRPr="00116D8F" w:rsidRDefault="00116D8F" w:rsidP="00116D8F">
      <w:pPr>
        <w:pStyle w:val="BodyText2"/>
        <w:jc w:val="both"/>
        <w:rPr>
          <w:b/>
          <w:bCs/>
          <w:sz w:val="22"/>
          <w:szCs w:val="22"/>
        </w:rPr>
      </w:pPr>
    </w:p>
    <w:p w14:paraId="55BAA482" w14:textId="77777777" w:rsidR="00116D8F" w:rsidRPr="00116D8F" w:rsidRDefault="00116D8F" w:rsidP="00116D8F">
      <w:pPr>
        <w:jc w:val="both"/>
        <w:rPr>
          <w:b/>
          <w:bCs/>
          <w:sz w:val="22"/>
          <w:szCs w:val="22"/>
        </w:rPr>
      </w:pPr>
      <w:r w:rsidRPr="00116D8F">
        <w:rPr>
          <w:b/>
          <w:bCs/>
          <w:sz w:val="22"/>
          <w:szCs w:val="22"/>
        </w:rPr>
        <w:t>5L(4)</w:t>
      </w:r>
    </w:p>
    <w:p w14:paraId="7445ED8F" w14:textId="77777777" w:rsidR="00116D8F" w:rsidRPr="00116D8F" w:rsidRDefault="00116D8F" w:rsidP="003C3ED4">
      <w:pPr>
        <w:pStyle w:val="ListParagraph"/>
        <w:numPr>
          <w:ilvl w:val="0"/>
          <w:numId w:val="26"/>
        </w:numPr>
        <w:contextualSpacing w:val="0"/>
        <w:jc w:val="both"/>
        <w:rPr>
          <w:sz w:val="22"/>
          <w:szCs w:val="22"/>
        </w:rPr>
      </w:pPr>
      <w:r w:rsidRPr="00116D8F">
        <w:rPr>
          <w:sz w:val="22"/>
          <w:szCs w:val="22"/>
        </w:rPr>
        <w:t xml:space="preserve">Interested parties would like clarification if the new Collateral/Modco/FWH Columns are independent of each other or are Modco/FWH subsets of the collateral amount. </w:t>
      </w:r>
    </w:p>
    <w:p w14:paraId="39B77B17" w14:textId="77777777" w:rsidR="00116D8F" w:rsidRPr="00116D8F" w:rsidRDefault="00116D8F" w:rsidP="003C3ED4">
      <w:pPr>
        <w:pStyle w:val="ListParagraph"/>
        <w:numPr>
          <w:ilvl w:val="0"/>
          <w:numId w:val="26"/>
        </w:numPr>
        <w:contextualSpacing w:val="0"/>
        <w:jc w:val="both"/>
        <w:rPr>
          <w:sz w:val="22"/>
          <w:szCs w:val="22"/>
        </w:rPr>
      </w:pPr>
      <w:r w:rsidRPr="00116D8F">
        <w:rPr>
          <w:sz w:val="22"/>
          <w:szCs w:val="22"/>
        </w:rPr>
        <w:t xml:space="preserve">We note that the </w:t>
      </w:r>
      <w:proofErr w:type="spellStart"/>
      <w:r w:rsidRPr="00116D8F">
        <w:rPr>
          <w:sz w:val="22"/>
          <w:szCs w:val="22"/>
        </w:rPr>
        <w:t>subnotes</w:t>
      </w:r>
      <w:proofErr w:type="spellEnd"/>
      <w:r w:rsidRPr="00116D8F">
        <w:rPr>
          <w:sz w:val="22"/>
          <w:szCs w:val="22"/>
        </w:rPr>
        <w:t xml:space="preserve"> for Columns 3 and 4 were not updated and still state the formula is column 1 / Asset page. Column 1 refers to all data for BACV. The columns will need to be renumbered (i.e., 1.1 Collateral; 1.2 Modco; 1.3 FWH) and/or the </w:t>
      </w:r>
      <w:proofErr w:type="spellStart"/>
      <w:r w:rsidRPr="00116D8F">
        <w:rPr>
          <w:sz w:val="22"/>
          <w:szCs w:val="22"/>
        </w:rPr>
        <w:t>subnotes</w:t>
      </w:r>
      <w:proofErr w:type="spellEnd"/>
      <w:r w:rsidRPr="00116D8F">
        <w:rPr>
          <w:sz w:val="22"/>
          <w:szCs w:val="22"/>
        </w:rPr>
        <w:t xml:space="preserve"> for j and t would be updated.</w:t>
      </w:r>
    </w:p>
    <w:p w14:paraId="4EF9E9CF" w14:textId="77777777" w:rsidR="00116D8F" w:rsidRPr="00116D8F" w:rsidRDefault="00116D8F" w:rsidP="003C3ED4">
      <w:pPr>
        <w:pStyle w:val="ListParagraph"/>
        <w:numPr>
          <w:ilvl w:val="0"/>
          <w:numId w:val="26"/>
        </w:numPr>
        <w:contextualSpacing w:val="0"/>
        <w:jc w:val="both"/>
        <w:rPr>
          <w:sz w:val="22"/>
          <w:szCs w:val="22"/>
        </w:rPr>
      </w:pPr>
      <w:r w:rsidRPr="00116D8F">
        <w:rPr>
          <w:sz w:val="22"/>
          <w:szCs w:val="22"/>
        </w:rPr>
        <w:t>We note that row j currently should be column total lines, but the headers for the Separate Account (SA) section were added to the total line instead of a new row. We recommend a new line be added for the SA section headers. Line t should be numerical values rather than column headers.</w:t>
      </w:r>
    </w:p>
    <w:p w14:paraId="648B9CD6" w14:textId="77777777" w:rsidR="00116D8F" w:rsidRPr="00116D8F" w:rsidRDefault="00116D8F" w:rsidP="003C3ED4">
      <w:pPr>
        <w:pStyle w:val="ListParagraph"/>
        <w:numPr>
          <w:ilvl w:val="0"/>
          <w:numId w:val="26"/>
        </w:numPr>
        <w:contextualSpacing w:val="0"/>
        <w:jc w:val="both"/>
        <w:rPr>
          <w:sz w:val="22"/>
          <w:szCs w:val="22"/>
        </w:rPr>
      </w:pPr>
      <w:r w:rsidRPr="00116D8F">
        <w:rPr>
          <w:sz w:val="22"/>
          <w:szCs w:val="22"/>
        </w:rPr>
        <w:t>We would like to confirm that the “Recognized Obligation for Modco/FWH Assets” required in 5L(4)u and v are equal to the Modco/FWH reserve liabilities. If so, the language should be updated to read as such.</w:t>
      </w:r>
    </w:p>
    <w:p w14:paraId="5B0CBA7F" w14:textId="77777777" w:rsidR="00116D8F" w:rsidRPr="00116D8F" w:rsidRDefault="00116D8F" w:rsidP="00116D8F">
      <w:pPr>
        <w:pStyle w:val="BodyText2"/>
        <w:jc w:val="both"/>
        <w:rPr>
          <w:b/>
          <w:bCs/>
          <w:sz w:val="22"/>
          <w:szCs w:val="22"/>
        </w:rPr>
      </w:pPr>
    </w:p>
    <w:p w14:paraId="125B848A" w14:textId="77777777" w:rsidR="00116D8F" w:rsidRPr="00116D8F" w:rsidRDefault="00116D8F" w:rsidP="00116D8F">
      <w:pPr>
        <w:jc w:val="both"/>
        <w:rPr>
          <w:b/>
          <w:bCs/>
          <w:sz w:val="22"/>
          <w:szCs w:val="22"/>
        </w:rPr>
      </w:pPr>
      <w:r w:rsidRPr="00116D8F">
        <w:rPr>
          <w:b/>
          <w:bCs/>
          <w:sz w:val="22"/>
          <w:szCs w:val="22"/>
        </w:rPr>
        <w:t>5L(4) – The second one should be renumbered to 5L(5)</w:t>
      </w:r>
    </w:p>
    <w:p w14:paraId="5BF852E9" w14:textId="77777777" w:rsidR="00116D8F" w:rsidRPr="00116D8F" w:rsidRDefault="00116D8F" w:rsidP="003C3ED4">
      <w:pPr>
        <w:pStyle w:val="ListParagraph"/>
        <w:numPr>
          <w:ilvl w:val="0"/>
          <w:numId w:val="26"/>
        </w:numPr>
        <w:contextualSpacing w:val="0"/>
        <w:jc w:val="both"/>
        <w:rPr>
          <w:sz w:val="22"/>
          <w:szCs w:val="22"/>
        </w:rPr>
      </w:pPr>
      <w:r w:rsidRPr="00116D8F">
        <w:rPr>
          <w:sz w:val="22"/>
          <w:szCs w:val="22"/>
        </w:rPr>
        <w:t>The exposure should clarify</w:t>
      </w:r>
      <w:r w:rsidRPr="00116D8F">
        <w:rPr>
          <w:color w:val="000000"/>
          <w:sz w:val="22"/>
          <w:szCs w:val="22"/>
        </w:rPr>
        <w:t xml:space="preserve"> that this table applies only when the economic benefits received from pledging the asset stay with the cedant. Stated differently, if the benefit or cost associated with the restriction inures to the reinsurer, that would not be considered “purpose specific to the ceding insurance reporting entity.” </w:t>
      </w:r>
      <w:r w:rsidRPr="00116D8F">
        <w:rPr>
          <w:sz w:val="22"/>
          <w:szCs w:val="22"/>
        </w:rPr>
        <w:t xml:space="preserve">We recommend </w:t>
      </w:r>
      <w:r w:rsidRPr="00116D8F">
        <w:rPr>
          <w:color w:val="000000"/>
          <w:sz w:val="22"/>
          <w:szCs w:val="22"/>
        </w:rPr>
        <w:t xml:space="preserve">a principle be developed to apply the intended rules to a wide array of transactions. </w:t>
      </w:r>
    </w:p>
    <w:p w14:paraId="609197FF" w14:textId="77777777" w:rsidR="00116D8F" w:rsidRPr="00116D8F" w:rsidRDefault="00116D8F" w:rsidP="00116D8F">
      <w:pPr>
        <w:pStyle w:val="BodyText2"/>
        <w:jc w:val="both"/>
        <w:rPr>
          <w:b/>
          <w:bCs/>
          <w:sz w:val="22"/>
          <w:szCs w:val="22"/>
        </w:rPr>
      </w:pPr>
    </w:p>
    <w:p w14:paraId="4C810C4B" w14:textId="77777777" w:rsidR="00116D8F" w:rsidRPr="00116D8F" w:rsidRDefault="00116D8F" w:rsidP="00116D8F">
      <w:pPr>
        <w:pStyle w:val="BodyText2"/>
        <w:jc w:val="both"/>
        <w:rPr>
          <w:sz w:val="22"/>
          <w:szCs w:val="22"/>
        </w:rPr>
      </w:pPr>
      <w:r w:rsidRPr="00116D8F">
        <w:rPr>
          <w:sz w:val="22"/>
          <w:szCs w:val="22"/>
        </w:rPr>
        <w:t>Life RBC (E) Working Group Referral</w:t>
      </w:r>
    </w:p>
    <w:p w14:paraId="0DC1805A" w14:textId="77777777" w:rsidR="00116D8F" w:rsidRPr="00116D8F" w:rsidRDefault="00116D8F" w:rsidP="00116D8F">
      <w:pPr>
        <w:pStyle w:val="BodyText2"/>
        <w:jc w:val="both"/>
        <w:rPr>
          <w:b/>
          <w:bCs/>
          <w:sz w:val="22"/>
          <w:szCs w:val="22"/>
        </w:rPr>
      </w:pPr>
    </w:p>
    <w:p w14:paraId="5365ADC6" w14:textId="77777777" w:rsidR="00116D8F" w:rsidRPr="00116D8F" w:rsidRDefault="00116D8F" w:rsidP="00116D8F">
      <w:pPr>
        <w:tabs>
          <w:tab w:val="left" w:pos="837"/>
        </w:tabs>
        <w:jc w:val="both"/>
        <w:rPr>
          <w:sz w:val="22"/>
          <w:szCs w:val="22"/>
        </w:rPr>
      </w:pPr>
      <w:r w:rsidRPr="00116D8F">
        <w:rPr>
          <w:sz w:val="22"/>
          <w:szCs w:val="22"/>
        </w:rPr>
        <w:t>Interested parties propose the following changes be made to the referral to the Life RBC (E) Working Group.</w:t>
      </w:r>
    </w:p>
    <w:p w14:paraId="7EC85DCB" w14:textId="77777777" w:rsidR="00116D8F" w:rsidRPr="00116D8F" w:rsidRDefault="00116D8F" w:rsidP="00116D8F">
      <w:pPr>
        <w:tabs>
          <w:tab w:val="left" w:pos="837"/>
        </w:tabs>
        <w:jc w:val="both"/>
        <w:rPr>
          <w:sz w:val="22"/>
          <w:szCs w:val="22"/>
        </w:rPr>
      </w:pPr>
    </w:p>
    <w:p w14:paraId="67C31EEB" w14:textId="77777777" w:rsidR="00116D8F" w:rsidRPr="00116D8F" w:rsidRDefault="00116D8F" w:rsidP="00116D8F">
      <w:pPr>
        <w:tabs>
          <w:tab w:val="left" w:pos="837"/>
        </w:tabs>
        <w:ind w:left="720"/>
        <w:jc w:val="both"/>
        <w:rPr>
          <w:color w:val="000000" w:themeColor="text1"/>
          <w:sz w:val="22"/>
          <w:szCs w:val="22"/>
        </w:rPr>
      </w:pPr>
      <w:r w:rsidRPr="00116D8F">
        <w:rPr>
          <w:i/>
          <w:iCs/>
          <w:color w:val="000000" w:themeColor="text1"/>
          <w:sz w:val="22"/>
          <w:szCs w:val="22"/>
        </w:rPr>
        <w:t>Basis of Factors</w:t>
      </w:r>
      <w:r w:rsidRPr="00116D8F">
        <w:rPr>
          <w:color w:val="000000" w:themeColor="text1"/>
          <w:sz w:val="22"/>
          <w:szCs w:val="22"/>
        </w:rPr>
        <w:t> </w:t>
      </w:r>
    </w:p>
    <w:p w14:paraId="4386060C" w14:textId="77777777" w:rsidR="00116D8F" w:rsidRPr="00116D8F" w:rsidRDefault="00116D8F" w:rsidP="00116D8F">
      <w:pPr>
        <w:tabs>
          <w:tab w:val="left" w:pos="837"/>
        </w:tabs>
        <w:ind w:left="720"/>
        <w:jc w:val="both"/>
        <w:rPr>
          <w:color w:val="000000" w:themeColor="text1"/>
          <w:sz w:val="22"/>
          <w:szCs w:val="22"/>
        </w:rPr>
      </w:pPr>
      <w:r w:rsidRPr="00116D8F">
        <w:rPr>
          <w:color w:val="000000" w:themeColor="text1"/>
          <w:sz w:val="22"/>
          <w:szCs w:val="22"/>
        </w:rPr>
        <w:t xml:space="preserve">When the default risk in modified coinsurance (MODCO) and other reinsurance </w:t>
      </w:r>
      <w:proofErr w:type="gramStart"/>
      <w:r w:rsidRPr="00116D8F">
        <w:rPr>
          <w:color w:val="000000" w:themeColor="text1"/>
          <w:sz w:val="22"/>
          <w:szCs w:val="22"/>
        </w:rPr>
        <w:t>transactions with funds</w:t>
      </w:r>
      <w:proofErr w:type="gramEnd"/>
      <w:r w:rsidRPr="00116D8F">
        <w:rPr>
          <w:color w:val="000000" w:themeColor="text1"/>
          <w:sz w:val="22"/>
          <w:szCs w:val="22"/>
        </w:rPr>
        <w:t xml:space="preserve"> withheld is transferred, this transfer should be recognized by reducing the RBC for the ceding company and increasing it for the assuming company. </w:t>
      </w:r>
      <w:proofErr w:type="gramStart"/>
      <w:r w:rsidRPr="007B7AFC">
        <w:rPr>
          <w:color w:val="000000" w:themeColor="text1"/>
          <w:sz w:val="22"/>
          <w:szCs w:val="22"/>
        </w:rPr>
        <w:t>In the event that</w:t>
      </w:r>
      <w:proofErr w:type="gramEnd"/>
      <w:r w:rsidRPr="007B7AFC">
        <w:rPr>
          <w:color w:val="000000" w:themeColor="text1"/>
          <w:sz w:val="22"/>
          <w:szCs w:val="22"/>
        </w:rPr>
        <w:t xml:space="preserve"> the entire asset credit or variability in statement value risk associated with the assets supporting the business reinsured is not transferred to the assuming company for the entire duration of the reinsurance treaty, the RBC for the ceding company should not be reduced. </w:t>
      </w:r>
      <w:r w:rsidRPr="007B7AFC">
        <w:rPr>
          <w:color w:val="000000" w:themeColor="text1"/>
          <w:sz w:val="22"/>
          <w:szCs w:val="22"/>
          <w:u w:val="single"/>
        </w:rPr>
        <w:t xml:space="preserve">For clarity, if the Modco/Funds Withheld reinsurance agreement asset held as of the year-end date has been used as a pledged asset </w:t>
      </w:r>
      <w:r w:rsidRPr="002B41B0">
        <w:rPr>
          <w:color w:val="000000" w:themeColor="text1"/>
          <w:sz w:val="22"/>
          <w:szCs w:val="22"/>
          <w:highlight w:val="lightGray"/>
          <w:u w:val="single"/>
        </w:rPr>
        <w:t>concurrently with the pledged asset being included as a Modco/Funds Withheld reinsurance agreement asset</w:t>
      </w:r>
      <w:r w:rsidRPr="007B7AFC">
        <w:rPr>
          <w:color w:val="000000" w:themeColor="text1"/>
          <w:sz w:val="22"/>
          <w:szCs w:val="22"/>
          <w:u w:val="single"/>
        </w:rPr>
        <w:t xml:space="preserve"> for any purpose specific to the ceding insurance reporting entity at any time during the year, the RBC for the ceding company shall not be reduced. For example, if the Modco/Funds Withheld reinsurance agreement asset held as of the year-end date was the collateral in a securities lending, repurchase, or FHLB transaction </w:t>
      </w:r>
      <w:r w:rsidRPr="002B41B0">
        <w:rPr>
          <w:color w:val="000000" w:themeColor="text1"/>
          <w:sz w:val="22"/>
          <w:szCs w:val="22"/>
          <w:highlight w:val="lightGray"/>
          <w:u w:val="single"/>
        </w:rPr>
        <w:t xml:space="preserve">executed for the benefit of </w:t>
      </w:r>
      <w:r w:rsidRPr="002B41B0">
        <w:rPr>
          <w:strike/>
          <w:color w:val="000000" w:themeColor="text1"/>
          <w:sz w:val="22"/>
          <w:szCs w:val="22"/>
          <w:highlight w:val="lightGray"/>
          <w:u w:val="single"/>
        </w:rPr>
        <w:t xml:space="preserve">by </w:t>
      </w:r>
      <w:r w:rsidRPr="002B41B0">
        <w:rPr>
          <w:color w:val="000000" w:themeColor="text1"/>
          <w:sz w:val="22"/>
          <w:szCs w:val="22"/>
          <w:highlight w:val="lightGray"/>
          <w:u w:val="single"/>
        </w:rPr>
        <w:t>the ceding entity at any time over the year concurrently with the pledged asset being included as a Modco/Funds Withheld reinsurance agreement asset,</w:t>
      </w:r>
      <w:r w:rsidRPr="007B7AFC">
        <w:rPr>
          <w:color w:val="000000" w:themeColor="text1"/>
          <w:sz w:val="22"/>
          <w:szCs w:val="22"/>
          <w:u w:val="single"/>
        </w:rPr>
        <w:t xml:space="preserve"> then </w:t>
      </w:r>
      <w:r w:rsidRPr="002B41B0">
        <w:rPr>
          <w:dstrike/>
          <w:color w:val="000000" w:themeColor="text1"/>
          <w:sz w:val="22"/>
          <w:szCs w:val="22"/>
          <w:highlight w:val="lightGray"/>
          <w:u w:val="single"/>
        </w:rPr>
        <w:t>the reporting entity cannot assert that they have transferred the asset risk or variability and</w:t>
      </w:r>
      <w:r w:rsidRPr="007B7AFC">
        <w:rPr>
          <w:color w:val="000000" w:themeColor="text1"/>
          <w:sz w:val="22"/>
          <w:szCs w:val="22"/>
          <w:u w:val="single"/>
        </w:rPr>
        <w:t xml:space="preserve"> RBC shall not be reduced. </w:t>
      </w:r>
      <w:r w:rsidRPr="002B41B0">
        <w:rPr>
          <w:color w:val="000000" w:themeColor="text1"/>
          <w:sz w:val="22"/>
          <w:szCs w:val="22"/>
          <w:highlight w:val="lightGray"/>
          <w:u w:val="single"/>
        </w:rPr>
        <w:t xml:space="preserve">In situations where the economic benefit received from pledging the assets </w:t>
      </w:r>
      <w:proofErr w:type="gramStart"/>
      <w:r w:rsidRPr="002B41B0">
        <w:rPr>
          <w:color w:val="000000" w:themeColor="text1"/>
          <w:sz w:val="22"/>
          <w:szCs w:val="22"/>
          <w:highlight w:val="lightGray"/>
          <w:u w:val="single"/>
        </w:rPr>
        <w:t>inure</w:t>
      </w:r>
      <w:proofErr w:type="gramEnd"/>
      <w:r w:rsidRPr="002B41B0">
        <w:rPr>
          <w:color w:val="000000" w:themeColor="text1"/>
          <w:sz w:val="22"/>
          <w:szCs w:val="22"/>
          <w:highlight w:val="lightGray"/>
          <w:u w:val="single"/>
        </w:rPr>
        <w:t xml:space="preserve"> to the reinsurer throughout the duration of the reinsurance treaty, the cedant is allowed to reduce its RBC for those assets.</w:t>
      </w:r>
      <w:r w:rsidRPr="007B7AFC">
        <w:rPr>
          <w:color w:val="000000" w:themeColor="text1"/>
          <w:sz w:val="22"/>
          <w:szCs w:val="22"/>
          <w:u w:val="single"/>
        </w:rPr>
        <w:t xml:space="preserve"> </w:t>
      </w:r>
    </w:p>
    <w:p w14:paraId="46E90C5B" w14:textId="77777777" w:rsidR="00A5438E" w:rsidRPr="00734901" w:rsidRDefault="00A5438E" w:rsidP="00A5438E">
      <w:pPr>
        <w:widowControl w:val="0"/>
        <w:jc w:val="both"/>
        <w:rPr>
          <w:sz w:val="22"/>
          <w:szCs w:val="22"/>
          <w:highlight w:val="yellow"/>
        </w:rPr>
      </w:pPr>
    </w:p>
    <w:p w14:paraId="0BC30B9E" w14:textId="77777777" w:rsidR="002A7416" w:rsidRDefault="002A7416">
      <w:pPr>
        <w:rPr>
          <w:i/>
          <w:kern w:val="32"/>
          <w:sz w:val="22"/>
          <w:szCs w:val="22"/>
          <w:u w:val="single"/>
        </w:rPr>
      </w:pPr>
      <w:r>
        <w:rPr>
          <w:i/>
          <w:kern w:val="32"/>
          <w:sz w:val="22"/>
          <w:szCs w:val="22"/>
          <w:u w:val="single"/>
        </w:rPr>
        <w:br w:type="page"/>
      </w:r>
    </w:p>
    <w:p w14:paraId="758BD55F" w14:textId="4A9D333A" w:rsidR="00A5438E" w:rsidRPr="006B0835" w:rsidRDefault="00A5438E" w:rsidP="00A5438E">
      <w:pPr>
        <w:pStyle w:val="ListContinue"/>
        <w:keepNext/>
        <w:keepLines/>
        <w:numPr>
          <w:ilvl w:val="0"/>
          <w:numId w:val="0"/>
        </w:numPr>
        <w:spacing w:after="0"/>
        <w:jc w:val="both"/>
        <w:rPr>
          <w:i/>
          <w:kern w:val="32"/>
          <w:sz w:val="22"/>
          <w:szCs w:val="22"/>
          <w:u w:val="single"/>
        </w:rPr>
      </w:pPr>
      <w:r w:rsidRPr="006B0835">
        <w:rPr>
          <w:i/>
          <w:kern w:val="32"/>
          <w:sz w:val="22"/>
          <w:szCs w:val="22"/>
          <w:u w:val="single"/>
        </w:rPr>
        <w:t>Recommendation:</w:t>
      </w:r>
    </w:p>
    <w:p w14:paraId="3E8EF067" w14:textId="49658D5D" w:rsidR="005F7D49" w:rsidRDefault="00A5438E" w:rsidP="00F80944">
      <w:pPr>
        <w:pStyle w:val="BodyText2"/>
        <w:widowControl w:val="0"/>
        <w:jc w:val="both"/>
        <w:rPr>
          <w:b/>
          <w:sz w:val="22"/>
          <w:szCs w:val="22"/>
        </w:rPr>
      </w:pPr>
      <w:r w:rsidRPr="006B0835">
        <w:rPr>
          <w:b/>
          <w:sz w:val="22"/>
          <w:szCs w:val="22"/>
        </w:rPr>
        <w:t xml:space="preserve">NAIC staff recommends that the Working Group adopt the exposed revisions to </w:t>
      </w:r>
      <w:r w:rsidR="00F80944" w:rsidRPr="00E05432">
        <w:rPr>
          <w:b/>
          <w:i/>
          <w:iCs/>
          <w:sz w:val="22"/>
          <w:szCs w:val="22"/>
        </w:rPr>
        <w:t>SSAP No. 1</w:t>
      </w:r>
      <w:r w:rsidR="00E170C2" w:rsidRPr="00E05432">
        <w:rPr>
          <w:b/>
          <w:i/>
          <w:iCs/>
          <w:sz w:val="22"/>
          <w:szCs w:val="22"/>
        </w:rPr>
        <w:t>—Accounting Policies, Risk &amp; Uncertainties and Other Disclosures</w:t>
      </w:r>
      <w:r w:rsidR="00E170C2">
        <w:rPr>
          <w:b/>
          <w:sz w:val="22"/>
          <w:szCs w:val="22"/>
        </w:rPr>
        <w:t xml:space="preserve">, </w:t>
      </w:r>
      <w:r w:rsidR="00E05432">
        <w:rPr>
          <w:b/>
          <w:sz w:val="22"/>
          <w:szCs w:val="22"/>
        </w:rPr>
        <w:t xml:space="preserve">to be effective December 31, </w:t>
      </w:r>
      <w:r w:rsidR="00E170C2">
        <w:rPr>
          <w:b/>
          <w:sz w:val="22"/>
          <w:szCs w:val="22"/>
        </w:rPr>
        <w:t xml:space="preserve">with minor modifications to </w:t>
      </w:r>
      <w:r w:rsidR="00026215">
        <w:rPr>
          <w:b/>
          <w:sz w:val="22"/>
          <w:szCs w:val="22"/>
        </w:rPr>
        <w:t xml:space="preserve">replace “amount” with </w:t>
      </w:r>
      <w:r w:rsidR="008775DF">
        <w:rPr>
          <w:b/>
          <w:sz w:val="22"/>
          <w:szCs w:val="22"/>
        </w:rPr>
        <w:t>“</w:t>
      </w:r>
      <w:r w:rsidR="00E170C2">
        <w:rPr>
          <w:b/>
          <w:sz w:val="22"/>
          <w:szCs w:val="22"/>
        </w:rPr>
        <w:t>book</w:t>
      </w:r>
      <w:r w:rsidR="008775DF">
        <w:rPr>
          <w:b/>
          <w:sz w:val="22"/>
          <w:szCs w:val="22"/>
        </w:rPr>
        <w:t>/</w:t>
      </w:r>
      <w:r w:rsidR="00E170C2">
        <w:rPr>
          <w:b/>
          <w:sz w:val="22"/>
          <w:szCs w:val="22"/>
        </w:rPr>
        <w:t>adjusted carrying value</w:t>
      </w:r>
      <w:r w:rsidR="008775DF">
        <w:rPr>
          <w:b/>
          <w:sz w:val="22"/>
          <w:szCs w:val="22"/>
        </w:rPr>
        <w:t xml:space="preserve"> (BACV)”</w:t>
      </w:r>
      <w:r w:rsidR="00E170C2">
        <w:rPr>
          <w:b/>
          <w:sz w:val="22"/>
          <w:szCs w:val="22"/>
        </w:rPr>
        <w:t xml:space="preserve"> </w:t>
      </w:r>
      <w:r w:rsidR="00763A2A">
        <w:rPr>
          <w:b/>
          <w:sz w:val="22"/>
          <w:szCs w:val="22"/>
        </w:rPr>
        <w:t>in paragraph 23b and 23c as recommended by interested parties</w:t>
      </w:r>
      <w:r w:rsidR="00397D20">
        <w:rPr>
          <w:b/>
          <w:sz w:val="22"/>
          <w:szCs w:val="22"/>
        </w:rPr>
        <w:t xml:space="preserve">. </w:t>
      </w:r>
      <w:r w:rsidR="00397D20" w:rsidRPr="00A927E4">
        <w:rPr>
          <w:b/>
          <w:sz w:val="22"/>
          <w:szCs w:val="22"/>
        </w:rPr>
        <w:t>(These are</w:t>
      </w:r>
      <w:r w:rsidR="00B62080" w:rsidRPr="00A927E4">
        <w:rPr>
          <w:b/>
          <w:sz w:val="22"/>
          <w:szCs w:val="22"/>
        </w:rPr>
        <w:t xml:space="preserve"> illustrated on the following pages</w:t>
      </w:r>
      <w:r w:rsidR="00763A2A" w:rsidRPr="00A927E4">
        <w:rPr>
          <w:b/>
          <w:sz w:val="22"/>
          <w:szCs w:val="22"/>
        </w:rPr>
        <w:t>.</w:t>
      </w:r>
      <w:r w:rsidR="00E30FB3" w:rsidRPr="00A927E4">
        <w:rPr>
          <w:b/>
          <w:sz w:val="22"/>
          <w:szCs w:val="22"/>
        </w:rPr>
        <w:t>)</w:t>
      </w:r>
      <w:r w:rsidR="00763A2A">
        <w:rPr>
          <w:b/>
          <w:sz w:val="22"/>
          <w:szCs w:val="22"/>
        </w:rPr>
        <w:t xml:space="preserve"> </w:t>
      </w:r>
      <w:r w:rsidR="00BF2712">
        <w:rPr>
          <w:b/>
          <w:sz w:val="22"/>
          <w:szCs w:val="22"/>
        </w:rPr>
        <w:t xml:space="preserve"> </w:t>
      </w:r>
    </w:p>
    <w:p w14:paraId="690624D8" w14:textId="77777777" w:rsidR="005F7D49" w:rsidRDefault="005F7D49" w:rsidP="00F80944">
      <w:pPr>
        <w:pStyle w:val="BodyText2"/>
        <w:widowControl w:val="0"/>
        <w:jc w:val="both"/>
        <w:rPr>
          <w:b/>
          <w:sz w:val="22"/>
          <w:szCs w:val="22"/>
        </w:rPr>
      </w:pPr>
    </w:p>
    <w:p w14:paraId="2A6EB4C7" w14:textId="50293E3B" w:rsidR="000157A0" w:rsidRDefault="00254357" w:rsidP="00F80944">
      <w:pPr>
        <w:pStyle w:val="BodyText2"/>
        <w:widowControl w:val="0"/>
        <w:jc w:val="both"/>
        <w:rPr>
          <w:b/>
          <w:sz w:val="22"/>
          <w:szCs w:val="22"/>
        </w:rPr>
      </w:pPr>
      <w:r>
        <w:rPr>
          <w:b/>
          <w:sz w:val="22"/>
          <w:szCs w:val="22"/>
        </w:rPr>
        <w:t xml:space="preserve">A corresponding SAPWG sponsored blanks proposal was exposed by the Blanks (E) Working Group on March 6. </w:t>
      </w:r>
      <w:r w:rsidR="00FC621D">
        <w:rPr>
          <w:b/>
          <w:sz w:val="22"/>
          <w:szCs w:val="22"/>
        </w:rPr>
        <w:t>As many of the interested parties’ comments focused on the draft mark-up of</w:t>
      </w:r>
      <w:r w:rsidR="000259BC">
        <w:rPr>
          <w:b/>
          <w:sz w:val="22"/>
          <w:szCs w:val="22"/>
        </w:rPr>
        <w:t xml:space="preserve"> blanks changes / note illustrations</w:t>
      </w:r>
      <w:r>
        <w:rPr>
          <w:b/>
          <w:sz w:val="22"/>
          <w:szCs w:val="22"/>
        </w:rPr>
        <w:t xml:space="preserve"> within the </w:t>
      </w:r>
      <w:r w:rsidR="00374B09">
        <w:rPr>
          <w:b/>
          <w:sz w:val="22"/>
          <w:szCs w:val="22"/>
        </w:rPr>
        <w:t xml:space="preserve">SAPWG agenda item, those items were considered for inclusion in the </w:t>
      </w:r>
      <w:r w:rsidR="0042621E">
        <w:rPr>
          <w:b/>
          <w:sz w:val="22"/>
          <w:szCs w:val="22"/>
        </w:rPr>
        <w:t xml:space="preserve">blanks </w:t>
      </w:r>
      <w:r w:rsidR="00374B09">
        <w:rPr>
          <w:b/>
          <w:sz w:val="22"/>
          <w:szCs w:val="22"/>
        </w:rPr>
        <w:t xml:space="preserve">proposal prior to exposing. </w:t>
      </w:r>
      <w:r w:rsidR="00D758AA">
        <w:rPr>
          <w:b/>
          <w:sz w:val="22"/>
          <w:szCs w:val="22"/>
        </w:rPr>
        <w:t xml:space="preserve">It is anticipated that Blanks </w:t>
      </w:r>
      <w:r w:rsidR="00C40446">
        <w:rPr>
          <w:b/>
          <w:sz w:val="22"/>
          <w:szCs w:val="22"/>
        </w:rPr>
        <w:t xml:space="preserve">(E) Working Group </w:t>
      </w:r>
      <w:r w:rsidR="00D758AA">
        <w:rPr>
          <w:b/>
          <w:sz w:val="22"/>
          <w:szCs w:val="22"/>
        </w:rPr>
        <w:t xml:space="preserve">adoption consideration will occur </w:t>
      </w:r>
      <w:r w:rsidR="00C40446">
        <w:rPr>
          <w:b/>
          <w:sz w:val="22"/>
          <w:szCs w:val="22"/>
        </w:rPr>
        <w:t xml:space="preserve">on May 29 to allow </w:t>
      </w:r>
      <w:r w:rsidR="00D758AA">
        <w:rPr>
          <w:b/>
          <w:sz w:val="22"/>
          <w:szCs w:val="22"/>
        </w:rPr>
        <w:t>for year-end 202</w:t>
      </w:r>
      <w:r w:rsidR="00B230B9">
        <w:rPr>
          <w:b/>
          <w:sz w:val="22"/>
          <w:szCs w:val="22"/>
        </w:rPr>
        <w:t>5</w:t>
      </w:r>
      <w:r w:rsidR="00D758AA">
        <w:rPr>
          <w:b/>
          <w:sz w:val="22"/>
          <w:szCs w:val="22"/>
        </w:rPr>
        <w:t xml:space="preserve"> data-capturing. </w:t>
      </w:r>
    </w:p>
    <w:p w14:paraId="48ECBE11" w14:textId="77777777" w:rsidR="007B7AFC" w:rsidRDefault="007B7AFC" w:rsidP="00F80944">
      <w:pPr>
        <w:pStyle w:val="BodyText2"/>
        <w:widowControl w:val="0"/>
        <w:jc w:val="both"/>
        <w:rPr>
          <w:b/>
          <w:sz w:val="22"/>
          <w:szCs w:val="22"/>
        </w:rPr>
      </w:pPr>
    </w:p>
    <w:p w14:paraId="2E3C5D52" w14:textId="2E609226" w:rsidR="007B7AFC" w:rsidRDefault="00250486" w:rsidP="00F80944">
      <w:pPr>
        <w:pStyle w:val="BodyText2"/>
        <w:widowControl w:val="0"/>
        <w:jc w:val="both"/>
        <w:rPr>
          <w:b/>
          <w:sz w:val="22"/>
          <w:szCs w:val="22"/>
        </w:rPr>
      </w:pPr>
      <w:r>
        <w:rPr>
          <w:b/>
          <w:sz w:val="22"/>
          <w:szCs w:val="22"/>
        </w:rPr>
        <w:t>W</w:t>
      </w:r>
      <w:r w:rsidR="007B7AFC">
        <w:rPr>
          <w:b/>
          <w:sz w:val="22"/>
          <w:szCs w:val="22"/>
        </w:rPr>
        <w:t xml:space="preserve">ith adoption, it is recommended that the Working Group send a referral to the Life Risk-Based Capital (E) Working Group </w:t>
      </w:r>
      <w:r w:rsidR="00217CF2">
        <w:rPr>
          <w:b/>
          <w:sz w:val="22"/>
          <w:szCs w:val="22"/>
        </w:rPr>
        <w:t>to clarify the guidance</w:t>
      </w:r>
      <w:r w:rsidR="00F75A63">
        <w:rPr>
          <w:b/>
          <w:sz w:val="22"/>
          <w:szCs w:val="22"/>
        </w:rPr>
        <w:t xml:space="preserve"> for when an RBC reduction can occur </w:t>
      </w:r>
      <w:r w:rsidR="003951FB">
        <w:rPr>
          <w:b/>
          <w:sz w:val="22"/>
          <w:szCs w:val="22"/>
        </w:rPr>
        <w:t xml:space="preserve">for </w:t>
      </w:r>
      <w:r w:rsidR="007D051C">
        <w:rPr>
          <w:b/>
          <w:sz w:val="22"/>
          <w:szCs w:val="22"/>
        </w:rPr>
        <w:t>m</w:t>
      </w:r>
      <w:r w:rsidR="003951FB">
        <w:rPr>
          <w:b/>
          <w:sz w:val="22"/>
          <w:szCs w:val="22"/>
        </w:rPr>
        <w:t xml:space="preserve">odco and funds withheld reinsurance agreements. </w:t>
      </w:r>
      <w:r w:rsidR="00E37CDB">
        <w:rPr>
          <w:b/>
          <w:sz w:val="22"/>
          <w:szCs w:val="22"/>
        </w:rPr>
        <w:t>After considering the industry comments, NAIC staff recommends the referral</w:t>
      </w:r>
      <w:r w:rsidR="00DD5FE1">
        <w:rPr>
          <w:b/>
          <w:sz w:val="22"/>
          <w:szCs w:val="22"/>
        </w:rPr>
        <w:t xml:space="preserve"> include the </w:t>
      </w:r>
      <w:r w:rsidR="00670F1F">
        <w:rPr>
          <w:b/>
          <w:sz w:val="22"/>
          <w:szCs w:val="22"/>
        </w:rPr>
        <w:t>proposed new language shown below</w:t>
      </w:r>
      <w:r w:rsidR="00DD5FE1">
        <w:rPr>
          <w:b/>
          <w:sz w:val="22"/>
          <w:szCs w:val="22"/>
        </w:rPr>
        <w:t xml:space="preserve"> for consideration by the Life RBC (E) Working Group</w:t>
      </w:r>
      <w:r w:rsidR="001B780E">
        <w:rPr>
          <w:b/>
          <w:sz w:val="22"/>
          <w:szCs w:val="22"/>
        </w:rPr>
        <w:t xml:space="preserve"> in the instructions for</w:t>
      </w:r>
      <w:r w:rsidR="00FE2392">
        <w:rPr>
          <w:b/>
          <w:sz w:val="22"/>
          <w:szCs w:val="22"/>
        </w:rPr>
        <w:t xml:space="preserve"> “Modco o</w:t>
      </w:r>
      <w:r w:rsidR="00BE6275">
        <w:rPr>
          <w:b/>
          <w:sz w:val="22"/>
          <w:szCs w:val="22"/>
        </w:rPr>
        <w:t>r</w:t>
      </w:r>
      <w:r w:rsidR="00FE2392">
        <w:rPr>
          <w:b/>
          <w:sz w:val="22"/>
          <w:szCs w:val="22"/>
        </w:rPr>
        <w:t xml:space="preserve"> Funds Withheld Reinsurance Agreements” addressing pages LR045, LR046, LR047 and LR0148</w:t>
      </w:r>
      <w:r w:rsidR="00670F1F">
        <w:rPr>
          <w:b/>
          <w:sz w:val="22"/>
          <w:szCs w:val="22"/>
        </w:rPr>
        <w:t xml:space="preserve">. This language has been revised to reflect most of the interested party proposed edits, but also with edits to clarify that the RBC reduction is not permissible if any portion of the </w:t>
      </w:r>
      <w:r w:rsidR="00D15B8E">
        <w:rPr>
          <w:b/>
          <w:sz w:val="22"/>
          <w:szCs w:val="22"/>
        </w:rPr>
        <w:t xml:space="preserve">modco / FWH </w:t>
      </w:r>
      <w:r w:rsidR="00670F1F">
        <w:rPr>
          <w:b/>
          <w:sz w:val="22"/>
          <w:szCs w:val="22"/>
        </w:rPr>
        <w:t>asset has been pledged</w:t>
      </w:r>
      <w:r w:rsidR="00DD5FE1">
        <w:rPr>
          <w:b/>
          <w:sz w:val="22"/>
          <w:szCs w:val="22"/>
        </w:rPr>
        <w:t xml:space="preserve"> </w:t>
      </w:r>
      <w:r w:rsidR="00D15B8E">
        <w:rPr>
          <w:b/>
          <w:sz w:val="22"/>
          <w:szCs w:val="22"/>
        </w:rPr>
        <w:t>to prevent</w:t>
      </w:r>
      <w:r w:rsidR="00A16189">
        <w:rPr>
          <w:b/>
          <w:sz w:val="22"/>
          <w:szCs w:val="22"/>
        </w:rPr>
        <w:t xml:space="preserve"> interpretations that pro-rata reductions are permitted. </w:t>
      </w:r>
    </w:p>
    <w:p w14:paraId="35D705C0" w14:textId="77777777" w:rsidR="000A5A2D" w:rsidRDefault="000A5A2D" w:rsidP="00F80944">
      <w:pPr>
        <w:pStyle w:val="BodyText2"/>
        <w:widowControl w:val="0"/>
        <w:jc w:val="both"/>
        <w:rPr>
          <w:b/>
          <w:sz w:val="22"/>
          <w:szCs w:val="22"/>
        </w:rPr>
      </w:pPr>
    </w:p>
    <w:p w14:paraId="693EF15F" w14:textId="77777777" w:rsidR="00C154BE" w:rsidRPr="006C068E" w:rsidRDefault="00C154BE" w:rsidP="00C154BE">
      <w:pPr>
        <w:autoSpaceDE w:val="0"/>
        <w:autoSpaceDN w:val="0"/>
        <w:adjustRightInd w:val="0"/>
        <w:jc w:val="center"/>
      </w:pPr>
      <w:r w:rsidRPr="006C068E">
        <w:t>MODCO OR FUNDS WITHHELD REINSURANCE AGREEMENTS</w:t>
      </w:r>
    </w:p>
    <w:p w14:paraId="2EBEC897" w14:textId="77777777" w:rsidR="00C154BE" w:rsidRDefault="00C154BE" w:rsidP="00C154BE">
      <w:pPr>
        <w:autoSpaceDE w:val="0"/>
        <w:autoSpaceDN w:val="0"/>
        <w:adjustRightInd w:val="0"/>
        <w:jc w:val="center"/>
      </w:pPr>
      <w:r>
        <w:t>LR045, LR046, LR047 and LR048</w:t>
      </w:r>
    </w:p>
    <w:p w14:paraId="61E18F45" w14:textId="77777777" w:rsidR="00C154BE" w:rsidRDefault="00C154BE" w:rsidP="005B7E74">
      <w:pPr>
        <w:autoSpaceDE w:val="0"/>
        <w:autoSpaceDN w:val="0"/>
        <w:adjustRightInd w:val="0"/>
        <w:ind w:left="720"/>
        <w:rPr>
          <w:sz w:val="22"/>
          <w:szCs w:val="22"/>
        </w:rPr>
      </w:pPr>
    </w:p>
    <w:p w14:paraId="7A62F352" w14:textId="0AF486BC" w:rsidR="005B7E74" w:rsidRPr="00A16189" w:rsidRDefault="005B7E74" w:rsidP="005B7E74">
      <w:pPr>
        <w:autoSpaceDE w:val="0"/>
        <w:autoSpaceDN w:val="0"/>
        <w:adjustRightInd w:val="0"/>
        <w:ind w:left="720"/>
        <w:rPr>
          <w:sz w:val="22"/>
          <w:szCs w:val="22"/>
        </w:rPr>
      </w:pPr>
      <w:r w:rsidRPr="00A16189">
        <w:rPr>
          <w:sz w:val="22"/>
          <w:szCs w:val="22"/>
        </w:rPr>
        <w:t>References to MODCO and funds withheld reinsurance agreements apply to all treaties in effect.</w:t>
      </w:r>
    </w:p>
    <w:p w14:paraId="67C8600B" w14:textId="77777777" w:rsidR="0031087F" w:rsidRPr="00A16189" w:rsidRDefault="0031087F" w:rsidP="005B7E74">
      <w:pPr>
        <w:autoSpaceDE w:val="0"/>
        <w:autoSpaceDN w:val="0"/>
        <w:adjustRightInd w:val="0"/>
        <w:ind w:left="720"/>
        <w:rPr>
          <w:sz w:val="22"/>
          <w:szCs w:val="22"/>
        </w:rPr>
      </w:pPr>
    </w:p>
    <w:p w14:paraId="7FFBB23F" w14:textId="77777777" w:rsidR="0031087F" w:rsidRPr="0031087F" w:rsidRDefault="0031087F" w:rsidP="0031087F">
      <w:pPr>
        <w:autoSpaceDE w:val="0"/>
        <w:autoSpaceDN w:val="0"/>
        <w:adjustRightInd w:val="0"/>
        <w:ind w:left="720"/>
        <w:rPr>
          <w:sz w:val="22"/>
          <w:szCs w:val="22"/>
        </w:rPr>
      </w:pPr>
      <w:r w:rsidRPr="0031087F">
        <w:rPr>
          <w:i/>
          <w:iCs/>
          <w:sz w:val="22"/>
          <w:szCs w:val="22"/>
        </w:rPr>
        <w:t>Basis of Factors</w:t>
      </w:r>
      <w:r w:rsidRPr="0031087F">
        <w:rPr>
          <w:sz w:val="22"/>
          <w:szCs w:val="22"/>
        </w:rPr>
        <w:t> </w:t>
      </w:r>
    </w:p>
    <w:p w14:paraId="1DD5BC60" w14:textId="1EAEEAAA" w:rsidR="006F51CB" w:rsidRPr="00A16189" w:rsidRDefault="0031087F" w:rsidP="006F51CB">
      <w:pPr>
        <w:autoSpaceDE w:val="0"/>
        <w:autoSpaceDN w:val="0"/>
        <w:adjustRightInd w:val="0"/>
        <w:ind w:left="720"/>
        <w:jc w:val="both"/>
        <w:rPr>
          <w:sz w:val="22"/>
          <w:szCs w:val="22"/>
        </w:rPr>
      </w:pPr>
      <w:r w:rsidRPr="0031087F">
        <w:rPr>
          <w:sz w:val="22"/>
          <w:szCs w:val="22"/>
        </w:rPr>
        <w:t xml:space="preserve">When the default risk in modified coinsurance (MODCO) and other reinsurance </w:t>
      </w:r>
      <w:proofErr w:type="gramStart"/>
      <w:r w:rsidRPr="0031087F">
        <w:rPr>
          <w:sz w:val="22"/>
          <w:szCs w:val="22"/>
        </w:rPr>
        <w:t>transactions with funds</w:t>
      </w:r>
      <w:proofErr w:type="gramEnd"/>
      <w:r w:rsidRPr="0031087F">
        <w:rPr>
          <w:sz w:val="22"/>
          <w:szCs w:val="22"/>
        </w:rPr>
        <w:t xml:space="preserve"> withheld is transferred, this transfer should be recognized by reducing the RBC for the ceding company and increasing it for the assuming company. </w:t>
      </w:r>
      <w:proofErr w:type="gramStart"/>
      <w:r w:rsidRPr="0031087F">
        <w:rPr>
          <w:sz w:val="22"/>
          <w:szCs w:val="22"/>
        </w:rPr>
        <w:t>In the event that</w:t>
      </w:r>
      <w:proofErr w:type="gramEnd"/>
      <w:r w:rsidRPr="0031087F">
        <w:rPr>
          <w:sz w:val="22"/>
          <w:szCs w:val="22"/>
        </w:rPr>
        <w:t xml:space="preserve"> the entire asset credit or variability in statement value risk associated with the assets supporting the business reinsured is not transferred to the assuming company for the entire duration of the reinsurance treaty, the RBC for the ceding company should not be reduced. </w:t>
      </w:r>
      <w:ins w:id="1" w:author="Gann, Julie" w:date="2025-02-20T09:08:00Z" w16du:dateUtc="2025-02-20T15:08:00Z">
        <w:r w:rsidR="00765BED" w:rsidRPr="00A16189">
          <w:rPr>
            <w:sz w:val="22"/>
            <w:szCs w:val="22"/>
          </w:rPr>
          <w:t xml:space="preserve">For clarity, if any portion of a Modco/Funds Withheld reinsurance agreement asset held as of the year-end date has been used as a pledged asset concurrently with the pledged asset being included as a Modco/Funds Withheld reinsurance agreement asset for any purpose specific to the ceding insurance reporting entity at any time during the year, the RBC for the ceding company shall not be reduced. For example, if any portion of a Modco/Funds Withheld reinsurance agreement asset held as of the year-end date was the collateral in a securities lending, repurchase, or FHLB transaction executed for the benefit of by the ceding entity at any time over the year concurrently with the pledged asset being included as a Modco/Funds Withheld reinsurance agreement asset, then RBC shall not be reduced. In situations where the economic benefit received from pledging the assets </w:t>
        </w:r>
        <w:proofErr w:type="gramStart"/>
        <w:r w:rsidR="00765BED" w:rsidRPr="00A16189">
          <w:rPr>
            <w:sz w:val="22"/>
            <w:szCs w:val="22"/>
          </w:rPr>
          <w:t>inure</w:t>
        </w:r>
        <w:proofErr w:type="gramEnd"/>
        <w:r w:rsidR="00765BED" w:rsidRPr="00A16189">
          <w:rPr>
            <w:sz w:val="22"/>
            <w:szCs w:val="22"/>
          </w:rPr>
          <w:t xml:space="preserve"> to the reinsurer throughout the duration of the reinsurance treaty, the cedant is allowed to reduce its RBC for those assets.</w:t>
        </w:r>
      </w:ins>
    </w:p>
    <w:p w14:paraId="2CF52798" w14:textId="77777777" w:rsidR="005B7E74" w:rsidRDefault="005B7E74" w:rsidP="00F80944">
      <w:pPr>
        <w:pStyle w:val="BodyText2"/>
        <w:widowControl w:val="0"/>
        <w:jc w:val="both"/>
        <w:rPr>
          <w:b/>
          <w:sz w:val="22"/>
          <w:szCs w:val="22"/>
        </w:rPr>
      </w:pPr>
    </w:p>
    <w:p w14:paraId="6706DB06" w14:textId="63DF7F16" w:rsidR="000A5A2D" w:rsidRDefault="004E75A7" w:rsidP="00F80944">
      <w:pPr>
        <w:pStyle w:val="BodyText2"/>
        <w:widowControl w:val="0"/>
        <w:jc w:val="both"/>
        <w:rPr>
          <w:bCs/>
          <w:sz w:val="22"/>
          <w:szCs w:val="22"/>
        </w:rPr>
      </w:pPr>
      <w:r w:rsidRPr="004E75A7">
        <w:rPr>
          <w:b/>
          <w:sz w:val="22"/>
          <w:szCs w:val="22"/>
          <w:u w:val="single"/>
        </w:rPr>
        <w:t>FAWG Referral:</w:t>
      </w:r>
      <w:r>
        <w:rPr>
          <w:bCs/>
          <w:sz w:val="22"/>
          <w:szCs w:val="22"/>
        </w:rPr>
        <w:t xml:space="preserve"> </w:t>
      </w:r>
      <w:r w:rsidR="00AB0FFB">
        <w:rPr>
          <w:bCs/>
          <w:sz w:val="22"/>
          <w:szCs w:val="22"/>
        </w:rPr>
        <w:t>A</w:t>
      </w:r>
      <w:r w:rsidR="000A5A2D" w:rsidRPr="00E05C9D">
        <w:rPr>
          <w:bCs/>
          <w:sz w:val="22"/>
          <w:szCs w:val="22"/>
        </w:rPr>
        <w:t xml:space="preserve"> referral from the Financial Analysis (E) Working Group has </w:t>
      </w:r>
      <w:r w:rsidR="00AB0FFB">
        <w:rPr>
          <w:bCs/>
          <w:sz w:val="22"/>
          <w:szCs w:val="22"/>
        </w:rPr>
        <w:t xml:space="preserve">also </w:t>
      </w:r>
      <w:r w:rsidR="000A5A2D" w:rsidRPr="00E05C9D">
        <w:rPr>
          <w:bCs/>
          <w:sz w:val="22"/>
          <w:szCs w:val="22"/>
        </w:rPr>
        <w:t xml:space="preserve">been received </w:t>
      </w:r>
      <w:r w:rsidR="00286697" w:rsidRPr="00E05C9D">
        <w:rPr>
          <w:bCs/>
          <w:sz w:val="22"/>
          <w:szCs w:val="22"/>
        </w:rPr>
        <w:t>requesting disclosure</w:t>
      </w:r>
      <w:r w:rsidR="003C398B" w:rsidRPr="00E05C9D">
        <w:rPr>
          <w:bCs/>
          <w:sz w:val="22"/>
          <w:szCs w:val="22"/>
        </w:rPr>
        <w:t xml:space="preserve"> when a reporting entity’s </w:t>
      </w:r>
      <w:r w:rsidR="00E93FDD">
        <w:rPr>
          <w:bCs/>
          <w:sz w:val="22"/>
          <w:szCs w:val="22"/>
        </w:rPr>
        <w:t xml:space="preserve">modco/FWH </w:t>
      </w:r>
      <w:r w:rsidR="003C398B" w:rsidRPr="00E05C9D">
        <w:rPr>
          <w:bCs/>
          <w:sz w:val="22"/>
          <w:szCs w:val="22"/>
        </w:rPr>
        <w:t xml:space="preserve">invested assets are affiliated with or related to a reinsurer. </w:t>
      </w:r>
      <w:r w:rsidR="00912487" w:rsidRPr="00E05C9D">
        <w:rPr>
          <w:bCs/>
          <w:sz w:val="22"/>
          <w:szCs w:val="22"/>
        </w:rPr>
        <w:t xml:space="preserve">This referral is being addressed in agenda </w:t>
      </w:r>
      <w:r w:rsidR="00912487" w:rsidRPr="00AB0DF1">
        <w:rPr>
          <w:bCs/>
          <w:sz w:val="22"/>
          <w:szCs w:val="22"/>
        </w:rPr>
        <w:t xml:space="preserve">item </w:t>
      </w:r>
      <w:r w:rsidR="00DD3EC6" w:rsidRPr="00AB0DF1">
        <w:rPr>
          <w:bCs/>
          <w:sz w:val="22"/>
          <w:szCs w:val="22"/>
        </w:rPr>
        <w:t xml:space="preserve">Ref </w:t>
      </w:r>
      <w:r w:rsidR="00906724" w:rsidRPr="00AB0DF1">
        <w:rPr>
          <w:bCs/>
          <w:sz w:val="22"/>
          <w:szCs w:val="22"/>
        </w:rPr>
        <w:t>#</w:t>
      </w:r>
      <w:r w:rsidR="00AB0DF1" w:rsidRPr="00AB0DF1">
        <w:rPr>
          <w:bCs/>
          <w:sz w:val="22"/>
          <w:szCs w:val="22"/>
        </w:rPr>
        <w:t>2025-05</w:t>
      </w:r>
      <w:r w:rsidR="00DD3EC6" w:rsidRPr="00AB0DF1">
        <w:rPr>
          <w:bCs/>
          <w:sz w:val="22"/>
          <w:szCs w:val="22"/>
        </w:rPr>
        <w:t xml:space="preserve"> </w:t>
      </w:r>
      <w:r w:rsidR="00912487" w:rsidRPr="00AB0DF1">
        <w:rPr>
          <w:bCs/>
          <w:sz w:val="22"/>
          <w:szCs w:val="22"/>
        </w:rPr>
        <w:t>captured on the meeting agenda</w:t>
      </w:r>
      <w:r w:rsidR="00FD6188" w:rsidRPr="00AB0DF1">
        <w:rPr>
          <w:bCs/>
          <w:sz w:val="22"/>
          <w:szCs w:val="22"/>
        </w:rPr>
        <w:t xml:space="preserve">. The recommendation </w:t>
      </w:r>
      <w:proofErr w:type="gramStart"/>
      <w:r w:rsidR="00FD6188" w:rsidRPr="00AB0DF1">
        <w:rPr>
          <w:bCs/>
          <w:sz w:val="22"/>
          <w:szCs w:val="22"/>
        </w:rPr>
        <w:t>in</w:t>
      </w:r>
      <w:proofErr w:type="gramEnd"/>
      <w:r w:rsidR="00FD6188" w:rsidRPr="00AB0DF1">
        <w:rPr>
          <w:bCs/>
          <w:sz w:val="22"/>
          <w:szCs w:val="22"/>
        </w:rPr>
        <w:t xml:space="preserve"> that item is proposing a</w:t>
      </w:r>
      <w:r w:rsidR="00912487" w:rsidRPr="00AB0DF1">
        <w:rPr>
          <w:bCs/>
          <w:sz w:val="22"/>
          <w:szCs w:val="22"/>
        </w:rPr>
        <w:t xml:space="preserve">n expansion of the </w:t>
      </w:r>
      <w:r w:rsidR="00DD3EC6" w:rsidRPr="00AB0DF1">
        <w:rPr>
          <w:bCs/>
          <w:sz w:val="22"/>
          <w:szCs w:val="22"/>
        </w:rPr>
        <w:t>restricted asset</w:t>
      </w:r>
      <w:r w:rsidR="00DD3EC6" w:rsidRPr="00E05C9D">
        <w:rPr>
          <w:bCs/>
          <w:sz w:val="22"/>
          <w:szCs w:val="22"/>
        </w:rPr>
        <w:t xml:space="preserve"> disclosures </w:t>
      </w:r>
      <w:r w:rsidR="0019466B">
        <w:rPr>
          <w:bCs/>
          <w:sz w:val="22"/>
          <w:szCs w:val="22"/>
        </w:rPr>
        <w:t>captured in this agenda item</w:t>
      </w:r>
      <w:r w:rsidR="00DD3EC6" w:rsidRPr="00E05C9D">
        <w:rPr>
          <w:bCs/>
          <w:sz w:val="22"/>
          <w:szCs w:val="22"/>
        </w:rPr>
        <w:t xml:space="preserve">. </w:t>
      </w:r>
      <w:r w:rsidR="005F703C" w:rsidRPr="00E05C9D">
        <w:rPr>
          <w:bCs/>
          <w:sz w:val="22"/>
          <w:szCs w:val="22"/>
        </w:rPr>
        <w:t xml:space="preserve">It is likely that both items can be adopted and incorporated for year-end </w:t>
      </w:r>
      <w:r w:rsidR="005F703C" w:rsidRPr="00906724">
        <w:rPr>
          <w:bCs/>
          <w:sz w:val="22"/>
          <w:szCs w:val="22"/>
        </w:rPr>
        <w:t>202</w:t>
      </w:r>
      <w:r w:rsidR="00E33927" w:rsidRPr="00906724">
        <w:rPr>
          <w:bCs/>
          <w:sz w:val="22"/>
          <w:szCs w:val="22"/>
        </w:rPr>
        <w:t>5</w:t>
      </w:r>
      <w:r w:rsidR="005F703C" w:rsidRPr="00E05C9D">
        <w:rPr>
          <w:bCs/>
          <w:sz w:val="22"/>
          <w:szCs w:val="22"/>
        </w:rPr>
        <w:t xml:space="preserve"> blanks reporting. However, if needed, the </w:t>
      </w:r>
      <w:r w:rsidR="008348E0" w:rsidRPr="00E05C9D">
        <w:rPr>
          <w:bCs/>
          <w:sz w:val="22"/>
          <w:szCs w:val="22"/>
        </w:rPr>
        <w:t xml:space="preserve">disclosures proposed in response to the FAWG </w:t>
      </w:r>
      <w:r w:rsidR="007742F7" w:rsidRPr="00E05C9D">
        <w:rPr>
          <w:bCs/>
          <w:sz w:val="22"/>
          <w:szCs w:val="22"/>
        </w:rPr>
        <w:t>referral</w:t>
      </w:r>
      <w:r w:rsidR="008348E0" w:rsidRPr="00E05C9D">
        <w:rPr>
          <w:bCs/>
          <w:sz w:val="22"/>
          <w:szCs w:val="22"/>
        </w:rPr>
        <w:t xml:space="preserve"> can be </w:t>
      </w:r>
      <w:r w:rsidR="005272A3">
        <w:rPr>
          <w:bCs/>
          <w:sz w:val="22"/>
          <w:szCs w:val="22"/>
        </w:rPr>
        <w:t xml:space="preserve">considered on a separate timeline. </w:t>
      </w:r>
      <w:r w:rsidR="00E05C9D" w:rsidRPr="00E05C9D">
        <w:rPr>
          <w:bCs/>
          <w:sz w:val="22"/>
          <w:szCs w:val="22"/>
        </w:rPr>
        <w:t xml:space="preserve"> </w:t>
      </w:r>
    </w:p>
    <w:p w14:paraId="7A0BDFDD" w14:textId="77777777" w:rsidR="007B7AFC" w:rsidRPr="00E05C9D" w:rsidRDefault="007B7AFC" w:rsidP="00F80944">
      <w:pPr>
        <w:pStyle w:val="BodyText2"/>
        <w:widowControl w:val="0"/>
        <w:jc w:val="both"/>
        <w:rPr>
          <w:bCs/>
          <w:sz w:val="22"/>
          <w:szCs w:val="22"/>
        </w:rPr>
      </w:pPr>
    </w:p>
    <w:p w14:paraId="50F2E300" w14:textId="77777777" w:rsidR="002A7416" w:rsidRDefault="002A7416">
      <w:pPr>
        <w:rPr>
          <w:b/>
          <w:sz w:val="22"/>
          <w:szCs w:val="22"/>
          <w:u w:val="single"/>
        </w:rPr>
      </w:pPr>
      <w:r>
        <w:rPr>
          <w:b/>
          <w:sz w:val="22"/>
          <w:szCs w:val="22"/>
          <w:u w:val="single"/>
        </w:rPr>
        <w:br w:type="page"/>
      </w:r>
    </w:p>
    <w:p w14:paraId="50120F1F" w14:textId="54A1742E" w:rsidR="005C509D" w:rsidRDefault="00F339BB" w:rsidP="00F80944">
      <w:pPr>
        <w:pStyle w:val="BodyText2"/>
        <w:widowControl w:val="0"/>
        <w:jc w:val="both"/>
        <w:rPr>
          <w:b/>
          <w:sz w:val="22"/>
          <w:szCs w:val="22"/>
          <w:u w:val="single"/>
        </w:rPr>
      </w:pPr>
      <w:r>
        <w:rPr>
          <w:b/>
          <w:sz w:val="22"/>
          <w:szCs w:val="22"/>
          <w:u w:val="single"/>
        </w:rPr>
        <w:t xml:space="preserve">Adoption Consideration: </w:t>
      </w:r>
      <w:r w:rsidR="0051585B" w:rsidRPr="002364B5">
        <w:rPr>
          <w:b/>
          <w:sz w:val="22"/>
          <w:szCs w:val="22"/>
          <w:u w:val="single"/>
        </w:rPr>
        <w:t xml:space="preserve">The exposed edits </w:t>
      </w:r>
      <w:r w:rsidR="00A34FF2">
        <w:rPr>
          <w:b/>
          <w:sz w:val="22"/>
          <w:szCs w:val="22"/>
          <w:u w:val="single"/>
        </w:rPr>
        <w:t xml:space="preserve">to SSAP No. 1 </w:t>
      </w:r>
      <w:r w:rsidR="007354A6" w:rsidRPr="002364B5">
        <w:rPr>
          <w:b/>
          <w:sz w:val="22"/>
          <w:szCs w:val="22"/>
          <w:u w:val="single"/>
        </w:rPr>
        <w:t xml:space="preserve">with the proposed changes </w:t>
      </w:r>
      <w:r w:rsidR="002364B5" w:rsidRPr="002364B5">
        <w:rPr>
          <w:b/>
          <w:sz w:val="22"/>
          <w:szCs w:val="22"/>
          <w:u w:val="single"/>
        </w:rPr>
        <w:t>shaded</w:t>
      </w:r>
      <w:r w:rsidR="005C509D">
        <w:rPr>
          <w:b/>
          <w:sz w:val="22"/>
          <w:szCs w:val="22"/>
          <w:u w:val="single"/>
        </w:rPr>
        <w:t xml:space="preserve">. </w:t>
      </w:r>
    </w:p>
    <w:p w14:paraId="79D8EEF1" w14:textId="1ECD2B71" w:rsidR="0051585B" w:rsidRPr="00513D4A" w:rsidRDefault="002364B5" w:rsidP="00F80944">
      <w:pPr>
        <w:pStyle w:val="BodyText2"/>
        <w:widowControl w:val="0"/>
        <w:jc w:val="both"/>
        <w:rPr>
          <w:b/>
          <w:i/>
          <w:iCs/>
          <w:sz w:val="22"/>
          <w:szCs w:val="22"/>
        </w:rPr>
      </w:pPr>
      <w:r w:rsidRPr="00513D4A">
        <w:rPr>
          <w:b/>
          <w:i/>
          <w:iCs/>
          <w:sz w:val="22"/>
          <w:szCs w:val="22"/>
        </w:rPr>
        <w:t>(</w:t>
      </w:r>
      <w:r w:rsidR="005C509D" w:rsidRPr="00513D4A">
        <w:rPr>
          <w:b/>
          <w:i/>
          <w:iCs/>
          <w:sz w:val="22"/>
          <w:szCs w:val="22"/>
        </w:rPr>
        <w:t xml:space="preserve">Edits are </w:t>
      </w:r>
      <w:r w:rsidR="000D0D6E" w:rsidRPr="00513D4A">
        <w:rPr>
          <w:b/>
          <w:i/>
          <w:iCs/>
          <w:sz w:val="22"/>
          <w:szCs w:val="22"/>
        </w:rPr>
        <w:t>to reference BACV and to incorporate a Dec. 31, 2025 effective date</w:t>
      </w:r>
      <w:r w:rsidRPr="00513D4A">
        <w:rPr>
          <w:b/>
          <w:i/>
          <w:iCs/>
          <w:sz w:val="22"/>
          <w:szCs w:val="22"/>
        </w:rPr>
        <w:t xml:space="preserve">): </w:t>
      </w:r>
      <w:r w:rsidR="0078601B" w:rsidRPr="00513D4A">
        <w:rPr>
          <w:b/>
          <w:i/>
          <w:iCs/>
          <w:sz w:val="22"/>
          <w:szCs w:val="22"/>
        </w:rPr>
        <w:t xml:space="preserve"> </w:t>
      </w:r>
    </w:p>
    <w:p w14:paraId="4EC3BDFA" w14:textId="77777777" w:rsidR="00763A2A" w:rsidRDefault="00763A2A" w:rsidP="00F80944">
      <w:pPr>
        <w:pStyle w:val="BodyText2"/>
        <w:widowControl w:val="0"/>
        <w:jc w:val="both"/>
        <w:rPr>
          <w:b/>
          <w:sz w:val="22"/>
          <w:szCs w:val="22"/>
        </w:rPr>
      </w:pPr>
    </w:p>
    <w:p w14:paraId="5B06840E" w14:textId="77777777" w:rsidR="0051585B" w:rsidRPr="0051585B" w:rsidRDefault="0051585B" w:rsidP="003C3ED4">
      <w:pPr>
        <w:pStyle w:val="ListContinue"/>
        <w:numPr>
          <w:ilvl w:val="0"/>
          <w:numId w:val="30"/>
        </w:numPr>
        <w:spacing w:after="220"/>
        <w:jc w:val="both"/>
        <w:rPr>
          <w:sz w:val="22"/>
          <w:szCs w:val="22"/>
        </w:rPr>
      </w:pPr>
      <w:r w:rsidRPr="0051585B">
        <w:rPr>
          <w:sz w:val="22"/>
          <w:szCs w:val="22"/>
        </w:rPr>
        <w:t>Reporting entities shall disclose</w:t>
      </w:r>
      <w:r w:rsidRPr="0051585B">
        <w:rPr>
          <w:rStyle w:val="FootnoteReference"/>
          <w:sz w:val="22"/>
          <w:szCs w:val="22"/>
        </w:rPr>
        <w:footnoteReference w:id="2"/>
      </w:r>
      <w:r w:rsidRPr="0051585B">
        <w:rPr>
          <w:sz w:val="22"/>
          <w:szCs w:val="22"/>
        </w:rPr>
        <w:t xml:space="preserve"> the following information in the financial statements:</w:t>
      </w:r>
    </w:p>
    <w:p w14:paraId="2404F11E" w14:textId="77777777" w:rsidR="0051585B" w:rsidRPr="0051585B" w:rsidRDefault="0051585B" w:rsidP="003C3ED4">
      <w:pPr>
        <w:pStyle w:val="ListNumber2"/>
        <w:numPr>
          <w:ilvl w:val="0"/>
          <w:numId w:val="28"/>
        </w:numPr>
        <w:rPr>
          <w:szCs w:val="22"/>
        </w:rPr>
      </w:pPr>
      <w:r w:rsidRPr="0051585B">
        <w:rPr>
          <w:szCs w:val="22"/>
        </w:rPr>
        <w:t>Amounts not recorded in the financial statements that represent segregated funds held for others, the nature of the assets and the related fiduciary responsibilities associated with such assets. One example of such an item is escrow accounts held by title insurance companies; and</w:t>
      </w:r>
    </w:p>
    <w:p w14:paraId="6CA2D22E" w14:textId="5255F399" w:rsidR="0051585B" w:rsidRPr="0051585B" w:rsidRDefault="0051585B" w:rsidP="003C3ED4">
      <w:pPr>
        <w:pStyle w:val="ListNumber2"/>
        <w:numPr>
          <w:ilvl w:val="0"/>
          <w:numId w:val="28"/>
        </w:numPr>
        <w:rPr>
          <w:szCs w:val="22"/>
        </w:rPr>
      </w:pPr>
      <w:r w:rsidRPr="0051585B">
        <w:rPr>
          <w:szCs w:val="22"/>
        </w:rPr>
        <w:t xml:space="preserve">The total combined (admitted and nonadmitted) </w:t>
      </w:r>
      <w:ins w:id="4" w:author="Gann, Julie" w:date="2025-02-19T13:22:00Z" w16du:dateUtc="2025-02-19T19:22:00Z">
        <w:r w:rsidR="00582046" w:rsidRPr="00582046">
          <w:rPr>
            <w:szCs w:val="22"/>
            <w:highlight w:val="lightGray"/>
          </w:rPr>
          <w:t>book</w:t>
        </w:r>
      </w:ins>
      <w:ins w:id="5" w:author="Gann, Julie" w:date="2025-02-19T13:23:00Z" w16du:dateUtc="2025-02-19T19:23:00Z">
        <w:r w:rsidR="00582046">
          <w:rPr>
            <w:szCs w:val="22"/>
            <w:highlight w:val="lightGray"/>
          </w:rPr>
          <w:t>/</w:t>
        </w:r>
      </w:ins>
      <w:ins w:id="6" w:author="Gann, Julie" w:date="2025-02-19T13:22:00Z" w16du:dateUtc="2025-02-19T19:22:00Z">
        <w:r w:rsidR="00582046" w:rsidRPr="00582046">
          <w:rPr>
            <w:szCs w:val="22"/>
            <w:highlight w:val="lightGray"/>
          </w:rPr>
          <w:t xml:space="preserve">adjusted carrying </w:t>
        </w:r>
      </w:ins>
      <w:ins w:id="7" w:author="Gann, Julie" w:date="2025-02-19T13:25:00Z" w16du:dateUtc="2025-02-19T19:25:00Z">
        <w:r w:rsidR="00E05432">
          <w:rPr>
            <w:szCs w:val="22"/>
            <w:highlight w:val="lightGray"/>
          </w:rPr>
          <w:t>value</w:t>
        </w:r>
      </w:ins>
      <w:ins w:id="8" w:author="Gann, Julie" w:date="2025-02-19T13:22:00Z" w16du:dateUtc="2025-02-19T19:22:00Z">
        <w:r w:rsidR="00582046" w:rsidRPr="00582046">
          <w:rPr>
            <w:szCs w:val="22"/>
            <w:highlight w:val="lightGray"/>
          </w:rPr>
          <w:t xml:space="preserve"> (BACV)</w:t>
        </w:r>
      </w:ins>
      <w:del w:id="9" w:author="Gann, Julie" w:date="2025-02-19T13:23:00Z" w16du:dateUtc="2025-02-19T19:23:00Z">
        <w:r w:rsidRPr="00582046" w:rsidDel="00582046">
          <w:rPr>
            <w:szCs w:val="22"/>
            <w:highlight w:val="lightGray"/>
          </w:rPr>
          <w:delText>amount</w:delText>
        </w:r>
      </w:del>
      <w:r w:rsidRPr="0051585B">
        <w:rPr>
          <w:szCs w:val="22"/>
        </w:rPr>
        <w:t xml:space="preserve"> of restricted assets by category, with separate identification of the admitted and nonadmitted restricted assets by category, and nature of any assets pledged to others as collateral or otherwise restricted (e.g., not under the exclusive control, assets subject to a put option contract, etc.)</w:t>
      </w:r>
      <w:r w:rsidRPr="0051585B">
        <w:rPr>
          <w:rStyle w:val="FootnoteReference"/>
          <w:szCs w:val="22"/>
        </w:rPr>
        <w:footnoteReference w:id="3"/>
      </w:r>
      <w:r w:rsidRPr="0051585B">
        <w:rPr>
          <w:szCs w:val="22"/>
        </w:rPr>
        <w:t xml:space="preserve"> in the general and separate accounts</w:t>
      </w:r>
      <w:r w:rsidRPr="0051585B">
        <w:rPr>
          <w:rStyle w:val="FootnoteReference"/>
          <w:szCs w:val="22"/>
        </w:rPr>
        <w:footnoteReference w:id="4"/>
      </w:r>
      <w:r w:rsidRPr="0051585B">
        <w:rPr>
          <w:szCs w:val="22"/>
        </w:rPr>
        <w:t xml:space="preserve"> by the reporting entity in comparison to total assets and total admitted assets. (Pursuant to SSAP No. 4, paragraph 6, all assets pledged as collateral or otherwise restricted shall be reported in this disclosure </w:t>
      </w:r>
      <w:proofErr w:type="gramStart"/>
      <w:r w:rsidRPr="0051585B">
        <w:rPr>
          <w:szCs w:val="22"/>
        </w:rPr>
        <w:t>regardless</w:t>
      </w:r>
      <w:proofErr w:type="gramEnd"/>
      <w:r w:rsidRPr="0051585B">
        <w:rPr>
          <w:szCs w:val="22"/>
        </w:rPr>
        <w:t xml:space="preserve"> if the asset is considered an admitted asset.) </w:t>
      </w:r>
      <w:ins w:id="10" w:author="Gann, Julie" w:date="2024-10-04T07:49:00Z" w16du:dateUtc="2024-10-04T12:49:00Z">
        <w:r w:rsidRPr="0051585B">
          <w:rPr>
            <w:szCs w:val="22"/>
          </w:rPr>
          <w:t>Reporting entities shall also disclose difference</w:t>
        </w:r>
      </w:ins>
      <w:ins w:id="11" w:author="Gann, Julie" w:date="2024-10-08T13:47:00Z" w16du:dateUtc="2024-10-08T18:47:00Z">
        <w:r w:rsidRPr="0051585B">
          <w:rPr>
            <w:szCs w:val="22"/>
          </w:rPr>
          <w:t>s</w:t>
        </w:r>
      </w:ins>
      <w:ins w:id="12" w:author="Gann, Julie" w:date="2024-10-04T07:49:00Z" w16du:dateUtc="2024-10-04T12:49:00Z">
        <w:r w:rsidRPr="0051585B">
          <w:rPr>
            <w:szCs w:val="22"/>
          </w:rPr>
          <w:t xml:space="preserve"> in the amounts reported </w:t>
        </w:r>
      </w:ins>
      <w:ins w:id="13" w:author="Gann, Julie" w:date="2024-10-08T13:47:00Z" w16du:dateUtc="2024-10-08T18:47:00Z">
        <w:r w:rsidRPr="0051585B">
          <w:rPr>
            <w:szCs w:val="22"/>
          </w:rPr>
          <w:t>in</w:t>
        </w:r>
      </w:ins>
      <w:ins w:id="14" w:author="Gann, Julie" w:date="2024-10-04T07:49:00Z" w16du:dateUtc="2024-10-04T12:49:00Z">
        <w:r w:rsidRPr="0051585B">
          <w:rPr>
            <w:szCs w:val="22"/>
          </w:rPr>
          <w:t xml:space="preserve"> this note </w:t>
        </w:r>
      </w:ins>
      <w:ins w:id="15" w:author="Gann, Julie" w:date="2024-10-08T13:48:00Z" w16du:dateUtc="2024-10-08T18:48:00Z">
        <w:r w:rsidRPr="0051585B">
          <w:rPr>
            <w:szCs w:val="22"/>
          </w:rPr>
          <w:t>versus</w:t>
        </w:r>
      </w:ins>
      <w:ins w:id="16" w:author="Gann, Julie" w:date="2024-10-04T07:49:00Z" w16du:dateUtc="2024-10-04T12:49:00Z">
        <w:r w:rsidRPr="0051585B">
          <w:rPr>
            <w:szCs w:val="22"/>
          </w:rPr>
          <w:t xml:space="preserve"> the amounts report</w:t>
        </w:r>
      </w:ins>
      <w:ins w:id="17" w:author="Gann, Julie" w:date="2024-10-15T09:54:00Z" w16du:dateUtc="2024-10-15T14:54:00Z">
        <w:r w:rsidRPr="0051585B">
          <w:rPr>
            <w:szCs w:val="22"/>
          </w:rPr>
          <w:t>ed</w:t>
        </w:r>
      </w:ins>
      <w:ins w:id="18" w:author="Gann, Julie" w:date="2024-10-04T07:49:00Z" w16du:dateUtc="2024-10-04T12:49:00Z">
        <w:r w:rsidRPr="0051585B">
          <w:rPr>
            <w:szCs w:val="22"/>
          </w:rPr>
          <w:t xml:space="preserve"> for the same categories in the general interrogatories. </w:t>
        </w:r>
      </w:ins>
      <w:r w:rsidRPr="0051585B">
        <w:rPr>
          <w:szCs w:val="22"/>
        </w:rPr>
        <w:t>This disclosure shall include the following restricted asset categories:</w:t>
      </w:r>
    </w:p>
    <w:p w14:paraId="3D661716" w14:textId="77777777" w:rsidR="0051585B" w:rsidRPr="0051585B" w:rsidRDefault="0051585B" w:rsidP="003C3ED4">
      <w:pPr>
        <w:pStyle w:val="NormalWeb"/>
        <w:numPr>
          <w:ilvl w:val="0"/>
          <w:numId w:val="29"/>
        </w:numPr>
        <w:spacing w:before="0" w:beforeAutospacing="0" w:after="220" w:afterAutospacing="0"/>
        <w:ind w:hanging="540"/>
        <w:jc w:val="both"/>
        <w:rPr>
          <w:rFonts w:ascii="Times New Roman" w:hAnsi="Times New Roman" w:cs="Times New Roman"/>
          <w:sz w:val="22"/>
          <w:szCs w:val="22"/>
        </w:rPr>
      </w:pPr>
      <w:r w:rsidRPr="0051585B">
        <w:rPr>
          <w:rFonts w:ascii="Times New Roman" w:hAnsi="Times New Roman" w:cs="Times New Roman"/>
          <w:sz w:val="22"/>
          <w:szCs w:val="22"/>
        </w:rPr>
        <w:t>Reported assets subject to contractual obligation for which liability is not shown;</w:t>
      </w:r>
    </w:p>
    <w:p w14:paraId="109081E2" w14:textId="77777777" w:rsidR="0051585B" w:rsidRPr="0051585B" w:rsidRDefault="0051585B" w:rsidP="003C3ED4">
      <w:pPr>
        <w:pStyle w:val="NormalWeb"/>
        <w:numPr>
          <w:ilvl w:val="0"/>
          <w:numId w:val="29"/>
        </w:numPr>
        <w:spacing w:before="0" w:beforeAutospacing="0" w:after="220" w:afterAutospacing="0"/>
        <w:ind w:hanging="540"/>
        <w:jc w:val="both"/>
        <w:rPr>
          <w:rFonts w:ascii="Times New Roman" w:hAnsi="Times New Roman" w:cs="Times New Roman"/>
          <w:sz w:val="22"/>
          <w:szCs w:val="22"/>
        </w:rPr>
      </w:pPr>
      <w:r w:rsidRPr="0051585B">
        <w:rPr>
          <w:rFonts w:ascii="Times New Roman" w:hAnsi="Times New Roman" w:cs="Times New Roman"/>
          <w:sz w:val="22"/>
          <w:szCs w:val="22"/>
        </w:rPr>
        <w:t>Collateral held under security lending agreements;</w:t>
      </w:r>
    </w:p>
    <w:p w14:paraId="12D37B3E" w14:textId="77777777" w:rsidR="0051585B" w:rsidRPr="0051585B" w:rsidRDefault="0051585B" w:rsidP="003C3ED4">
      <w:pPr>
        <w:pStyle w:val="NormalWeb"/>
        <w:numPr>
          <w:ilvl w:val="0"/>
          <w:numId w:val="29"/>
        </w:numPr>
        <w:spacing w:before="0" w:beforeAutospacing="0" w:after="220" w:afterAutospacing="0"/>
        <w:ind w:hanging="540"/>
        <w:jc w:val="both"/>
        <w:rPr>
          <w:rFonts w:ascii="Times New Roman" w:hAnsi="Times New Roman" w:cs="Times New Roman"/>
          <w:sz w:val="22"/>
          <w:szCs w:val="22"/>
        </w:rPr>
      </w:pPr>
      <w:r w:rsidRPr="0051585B">
        <w:rPr>
          <w:rFonts w:ascii="Times New Roman" w:hAnsi="Times New Roman" w:cs="Times New Roman"/>
          <w:sz w:val="22"/>
          <w:szCs w:val="22"/>
        </w:rPr>
        <w:t>Assets subject to repurchase agreements;</w:t>
      </w:r>
    </w:p>
    <w:p w14:paraId="562BBF95" w14:textId="77777777" w:rsidR="0051585B" w:rsidRPr="0051585B" w:rsidRDefault="0051585B" w:rsidP="003C3ED4">
      <w:pPr>
        <w:pStyle w:val="NormalWeb"/>
        <w:numPr>
          <w:ilvl w:val="0"/>
          <w:numId w:val="29"/>
        </w:numPr>
        <w:spacing w:before="0" w:beforeAutospacing="0" w:after="220" w:afterAutospacing="0"/>
        <w:ind w:hanging="540"/>
        <w:jc w:val="both"/>
        <w:rPr>
          <w:rFonts w:ascii="Times New Roman" w:hAnsi="Times New Roman" w:cs="Times New Roman"/>
          <w:sz w:val="22"/>
          <w:szCs w:val="22"/>
        </w:rPr>
      </w:pPr>
      <w:r w:rsidRPr="0051585B">
        <w:rPr>
          <w:rFonts w:ascii="Times New Roman" w:hAnsi="Times New Roman" w:cs="Times New Roman"/>
          <w:sz w:val="22"/>
          <w:szCs w:val="22"/>
        </w:rPr>
        <w:t>Assets subject to reverse repurchase agreements;</w:t>
      </w:r>
    </w:p>
    <w:p w14:paraId="67618A99" w14:textId="77777777" w:rsidR="0051585B" w:rsidRPr="0051585B" w:rsidRDefault="0051585B" w:rsidP="003C3ED4">
      <w:pPr>
        <w:pStyle w:val="NormalWeb"/>
        <w:numPr>
          <w:ilvl w:val="0"/>
          <w:numId w:val="29"/>
        </w:numPr>
        <w:spacing w:before="0" w:beforeAutospacing="0" w:after="220" w:afterAutospacing="0"/>
        <w:ind w:hanging="540"/>
        <w:jc w:val="both"/>
        <w:rPr>
          <w:rFonts w:ascii="Times New Roman" w:hAnsi="Times New Roman" w:cs="Times New Roman"/>
          <w:sz w:val="22"/>
          <w:szCs w:val="22"/>
        </w:rPr>
      </w:pPr>
      <w:r w:rsidRPr="0051585B">
        <w:rPr>
          <w:rFonts w:ascii="Times New Roman" w:hAnsi="Times New Roman" w:cs="Times New Roman"/>
          <w:sz w:val="22"/>
          <w:szCs w:val="22"/>
        </w:rPr>
        <w:t>Assets subject to dollar repurchase agreements;</w:t>
      </w:r>
    </w:p>
    <w:p w14:paraId="240EF6C3" w14:textId="77777777" w:rsidR="0051585B" w:rsidRPr="0051585B" w:rsidRDefault="0051585B" w:rsidP="003C3ED4">
      <w:pPr>
        <w:pStyle w:val="NormalWeb"/>
        <w:numPr>
          <w:ilvl w:val="0"/>
          <w:numId w:val="29"/>
        </w:numPr>
        <w:spacing w:before="0" w:beforeAutospacing="0" w:after="220" w:afterAutospacing="0"/>
        <w:ind w:hanging="540"/>
        <w:jc w:val="both"/>
        <w:rPr>
          <w:rFonts w:ascii="Times New Roman" w:hAnsi="Times New Roman" w:cs="Times New Roman"/>
          <w:sz w:val="22"/>
          <w:szCs w:val="22"/>
        </w:rPr>
      </w:pPr>
      <w:r w:rsidRPr="0051585B">
        <w:rPr>
          <w:rFonts w:ascii="Times New Roman" w:hAnsi="Times New Roman" w:cs="Times New Roman"/>
          <w:sz w:val="22"/>
          <w:szCs w:val="22"/>
        </w:rPr>
        <w:t>Assets subject to dollar reverse repurchase agreements;</w:t>
      </w:r>
    </w:p>
    <w:p w14:paraId="6D1D4EE2" w14:textId="77777777" w:rsidR="0051585B" w:rsidRPr="0051585B" w:rsidRDefault="0051585B" w:rsidP="003C3ED4">
      <w:pPr>
        <w:pStyle w:val="NormalWeb"/>
        <w:numPr>
          <w:ilvl w:val="0"/>
          <w:numId w:val="29"/>
        </w:numPr>
        <w:spacing w:before="0" w:beforeAutospacing="0" w:after="220" w:afterAutospacing="0"/>
        <w:ind w:hanging="540"/>
        <w:jc w:val="both"/>
        <w:rPr>
          <w:rFonts w:ascii="Times New Roman" w:hAnsi="Times New Roman" w:cs="Times New Roman"/>
          <w:sz w:val="22"/>
          <w:szCs w:val="22"/>
        </w:rPr>
      </w:pPr>
      <w:r w:rsidRPr="0051585B">
        <w:rPr>
          <w:rFonts w:ascii="Times New Roman" w:hAnsi="Times New Roman" w:cs="Times New Roman"/>
          <w:sz w:val="22"/>
          <w:szCs w:val="22"/>
        </w:rPr>
        <w:t>Assets placed under option contracts;</w:t>
      </w:r>
    </w:p>
    <w:p w14:paraId="18682F36" w14:textId="77777777" w:rsidR="0051585B" w:rsidRPr="0051585B" w:rsidRDefault="0051585B" w:rsidP="003C3ED4">
      <w:pPr>
        <w:pStyle w:val="NormalWeb"/>
        <w:numPr>
          <w:ilvl w:val="0"/>
          <w:numId w:val="29"/>
        </w:numPr>
        <w:spacing w:before="0" w:beforeAutospacing="0" w:after="220" w:afterAutospacing="0"/>
        <w:ind w:hanging="540"/>
        <w:jc w:val="both"/>
        <w:rPr>
          <w:rFonts w:ascii="Times New Roman" w:hAnsi="Times New Roman" w:cs="Times New Roman"/>
          <w:sz w:val="22"/>
          <w:szCs w:val="22"/>
        </w:rPr>
      </w:pPr>
      <w:r w:rsidRPr="0051585B">
        <w:rPr>
          <w:rFonts w:ascii="Times New Roman" w:hAnsi="Times New Roman" w:cs="Times New Roman"/>
          <w:sz w:val="22"/>
          <w:szCs w:val="22"/>
        </w:rPr>
        <w:t>Letter stock or securities restricted as to sale</w:t>
      </w:r>
      <w:r w:rsidRPr="0051585B">
        <w:rPr>
          <w:rStyle w:val="FootnoteReference"/>
          <w:rFonts w:ascii="Times New Roman" w:hAnsi="Times New Roman" w:cs="Times New Roman"/>
          <w:sz w:val="22"/>
          <w:szCs w:val="22"/>
        </w:rPr>
        <w:footnoteReference w:id="5"/>
      </w:r>
      <w:r w:rsidRPr="0051585B">
        <w:rPr>
          <w:rFonts w:ascii="Times New Roman" w:hAnsi="Times New Roman" w:cs="Times New Roman"/>
          <w:sz w:val="22"/>
          <w:szCs w:val="22"/>
        </w:rPr>
        <w:t xml:space="preserve"> – excluding FHLB stock;</w:t>
      </w:r>
    </w:p>
    <w:p w14:paraId="6FE7EEE0" w14:textId="77777777" w:rsidR="0051585B" w:rsidRPr="0051585B" w:rsidRDefault="0051585B" w:rsidP="003C3ED4">
      <w:pPr>
        <w:pStyle w:val="NormalWeb"/>
        <w:numPr>
          <w:ilvl w:val="0"/>
          <w:numId w:val="29"/>
        </w:numPr>
        <w:spacing w:before="0" w:beforeAutospacing="0" w:after="220" w:afterAutospacing="0"/>
        <w:ind w:hanging="540"/>
        <w:jc w:val="both"/>
        <w:rPr>
          <w:rFonts w:ascii="Times New Roman" w:hAnsi="Times New Roman" w:cs="Times New Roman"/>
          <w:sz w:val="22"/>
          <w:szCs w:val="22"/>
        </w:rPr>
      </w:pPr>
      <w:r w:rsidRPr="0051585B">
        <w:rPr>
          <w:rFonts w:ascii="Times New Roman" w:hAnsi="Times New Roman" w:cs="Times New Roman"/>
          <w:sz w:val="22"/>
          <w:szCs w:val="22"/>
        </w:rPr>
        <w:t>FHLB capital stock;</w:t>
      </w:r>
    </w:p>
    <w:p w14:paraId="2FC3F36C" w14:textId="77777777" w:rsidR="0051585B" w:rsidRPr="0051585B" w:rsidRDefault="0051585B" w:rsidP="003C3ED4">
      <w:pPr>
        <w:pStyle w:val="NormalWeb"/>
        <w:numPr>
          <w:ilvl w:val="0"/>
          <w:numId w:val="29"/>
        </w:numPr>
        <w:spacing w:before="0" w:beforeAutospacing="0" w:after="220" w:afterAutospacing="0"/>
        <w:ind w:hanging="540"/>
        <w:jc w:val="both"/>
        <w:rPr>
          <w:rFonts w:ascii="Times New Roman" w:hAnsi="Times New Roman" w:cs="Times New Roman"/>
          <w:sz w:val="22"/>
          <w:szCs w:val="22"/>
        </w:rPr>
      </w:pPr>
      <w:r w:rsidRPr="0051585B">
        <w:rPr>
          <w:rFonts w:ascii="Times New Roman" w:hAnsi="Times New Roman" w:cs="Times New Roman"/>
          <w:sz w:val="22"/>
          <w:szCs w:val="22"/>
        </w:rPr>
        <w:t>Assets on deposit with states;</w:t>
      </w:r>
    </w:p>
    <w:p w14:paraId="0B5E4D61" w14:textId="77777777" w:rsidR="0051585B" w:rsidRPr="0051585B" w:rsidRDefault="0051585B" w:rsidP="003C3ED4">
      <w:pPr>
        <w:pStyle w:val="NormalWeb"/>
        <w:numPr>
          <w:ilvl w:val="0"/>
          <w:numId w:val="29"/>
        </w:numPr>
        <w:spacing w:before="0" w:beforeAutospacing="0" w:after="220" w:afterAutospacing="0"/>
        <w:ind w:hanging="540"/>
        <w:jc w:val="both"/>
        <w:rPr>
          <w:rFonts w:ascii="Times New Roman" w:hAnsi="Times New Roman" w:cs="Times New Roman"/>
          <w:sz w:val="22"/>
          <w:szCs w:val="22"/>
        </w:rPr>
      </w:pPr>
      <w:r w:rsidRPr="0051585B">
        <w:rPr>
          <w:rFonts w:ascii="Times New Roman" w:hAnsi="Times New Roman" w:cs="Times New Roman"/>
          <w:sz w:val="22"/>
          <w:szCs w:val="22"/>
        </w:rPr>
        <w:t>Assets on deposit with other regulatory bodies;</w:t>
      </w:r>
    </w:p>
    <w:p w14:paraId="3BCB3F3B" w14:textId="77777777" w:rsidR="0051585B" w:rsidRPr="0051585B" w:rsidRDefault="0051585B" w:rsidP="003C3ED4">
      <w:pPr>
        <w:pStyle w:val="NormalWeb"/>
        <w:numPr>
          <w:ilvl w:val="0"/>
          <w:numId w:val="29"/>
        </w:numPr>
        <w:spacing w:before="0" w:beforeAutospacing="0" w:after="220" w:afterAutospacing="0"/>
        <w:ind w:hanging="540"/>
        <w:jc w:val="both"/>
        <w:rPr>
          <w:rFonts w:ascii="Times New Roman" w:hAnsi="Times New Roman" w:cs="Times New Roman"/>
          <w:sz w:val="22"/>
          <w:szCs w:val="22"/>
        </w:rPr>
      </w:pPr>
      <w:r w:rsidRPr="0051585B">
        <w:rPr>
          <w:rFonts w:ascii="Times New Roman" w:hAnsi="Times New Roman" w:cs="Times New Roman"/>
          <w:sz w:val="22"/>
          <w:szCs w:val="22"/>
        </w:rPr>
        <w:t>Pledged as collateral to the FHLB (including assets backing funding agreements);</w:t>
      </w:r>
    </w:p>
    <w:p w14:paraId="7F458EB9" w14:textId="77777777" w:rsidR="0051585B" w:rsidRPr="0051585B" w:rsidRDefault="0051585B" w:rsidP="003C3ED4">
      <w:pPr>
        <w:pStyle w:val="NormalWeb"/>
        <w:numPr>
          <w:ilvl w:val="0"/>
          <w:numId w:val="29"/>
        </w:numPr>
        <w:spacing w:before="0" w:beforeAutospacing="0" w:after="220" w:afterAutospacing="0"/>
        <w:ind w:hanging="540"/>
        <w:jc w:val="both"/>
        <w:rPr>
          <w:rFonts w:ascii="Times New Roman" w:hAnsi="Times New Roman" w:cs="Times New Roman"/>
          <w:sz w:val="22"/>
          <w:szCs w:val="22"/>
        </w:rPr>
      </w:pPr>
      <w:r w:rsidRPr="0051585B">
        <w:rPr>
          <w:rFonts w:ascii="Times New Roman" w:hAnsi="Times New Roman" w:cs="Times New Roman"/>
          <w:sz w:val="22"/>
          <w:szCs w:val="22"/>
        </w:rPr>
        <w:t>Assets pledged as collateral not captured in other categories</w:t>
      </w:r>
      <w:ins w:id="19" w:author="Gann, Julie" w:date="2024-10-01T09:57:00Z" w16du:dateUtc="2024-10-01T14:57:00Z">
        <w:r w:rsidRPr="008E7DF2">
          <w:rPr>
            <w:rFonts w:ascii="Times New Roman" w:hAnsi="Times New Roman" w:cs="Times New Roman"/>
            <w:sz w:val="22"/>
            <w:szCs w:val="22"/>
            <w:vertAlign w:val="superscript"/>
          </w:rPr>
          <w:t>FN</w:t>
        </w:r>
      </w:ins>
      <w:ins w:id="20" w:author="Gann, Julie" w:date="2024-10-01T10:02:00Z" w16du:dateUtc="2024-10-01T15:02:00Z">
        <w:r w:rsidRPr="0051585B">
          <w:rPr>
            <w:rFonts w:ascii="Times New Roman" w:hAnsi="Times New Roman" w:cs="Times New Roman"/>
            <w:sz w:val="22"/>
            <w:szCs w:val="22"/>
            <w:vertAlign w:val="superscript"/>
          </w:rPr>
          <w:t>1</w:t>
        </w:r>
      </w:ins>
      <w:r w:rsidRPr="0051585B">
        <w:rPr>
          <w:rFonts w:ascii="Times New Roman" w:hAnsi="Times New Roman" w:cs="Times New Roman"/>
          <w:sz w:val="22"/>
          <w:szCs w:val="22"/>
        </w:rPr>
        <w:t>; and</w:t>
      </w:r>
    </w:p>
    <w:p w14:paraId="2A815CAC" w14:textId="77777777" w:rsidR="0051585B" w:rsidRPr="0051585B" w:rsidRDefault="0051585B" w:rsidP="003C3ED4">
      <w:pPr>
        <w:pStyle w:val="NormalWeb"/>
        <w:numPr>
          <w:ilvl w:val="0"/>
          <w:numId w:val="29"/>
        </w:numPr>
        <w:spacing w:before="0" w:beforeAutospacing="0" w:after="220" w:afterAutospacing="0"/>
        <w:ind w:hanging="540"/>
        <w:jc w:val="both"/>
        <w:rPr>
          <w:rFonts w:ascii="Times New Roman" w:hAnsi="Times New Roman" w:cs="Times New Roman"/>
          <w:sz w:val="22"/>
          <w:szCs w:val="22"/>
        </w:rPr>
      </w:pPr>
      <w:r w:rsidRPr="0051585B">
        <w:rPr>
          <w:rFonts w:ascii="Times New Roman" w:hAnsi="Times New Roman" w:cs="Times New Roman"/>
          <w:sz w:val="22"/>
          <w:szCs w:val="22"/>
        </w:rPr>
        <w:t>Other restricted assets.</w:t>
      </w:r>
    </w:p>
    <w:p w14:paraId="3FCD09ED" w14:textId="77777777" w:rsidR="0051585B" w:rsidRPr="0051585B" w:rsidRDefault="0051585B" w:rsidP="0051585B">
      <w:pPr>
        <w:pStyle w:val="ListNumber2"/>
        <w:numPr>
          <w:ilvl w:val="0"/>
          <w:numId w:val="0"/>
        </w:numPr>
        <w:ind w:left="1440"/>
        <w:rPr>
          <w:ins w:id="21" w:author="Gann, Julie" w:date="2024-10-01T10:02:00Z" w16du:dateUtc="2024-10-01T15:02:00Z"/>
          <w:szCs w:val="22"/>
        </w:rPr>
      </w:pPr>
      <w:ins w:id="22" w:author="Gann, Julie" w:date="2024-10-01T09:58:00Z" w16du:dateUtc="2024-10-01T14:58:00Z">
        <w:r w:rsidRPr="0051585B">
          <w:rPr>
            <w:szCs w:val="22"/>
          </w:rPr>
          <w:t>New Footnote</w:t>
        </w:r>
      </w:ins>
      <w:ins w:id="23" w:author="Gann, Julie" w:date="2024-10-01T10:02:00Z" w16du:dateUtc="2024-10-01T15:02:00Z">
        <w:r w:rsidRPr="0051585B">
          <w:rPr>
            <w:szCs w:val="22"/>
          </w:rPr>
          <w:t xml:space="preserve"> 1</w:t>
        </w:r>
      </w:ins>
      <w:ins w:id="24" w:author="Gann, Julie" w:date="2024-10-01T09:58:00Z" w16du:dateUtc="2024-10-01T14:58:00Z">
        <w:r w:rsidRPr="0051585B">
          <w:rPr>
            <w:szCs w:val="22"/>
          </w:rPr>
          <w:t xml:space="preserve">: </w:t>
        </w:r>
      </w:ins>
      <w:ins w:id="25" w:author="Gann, Julie" w:date="2024-10-01T09:59:00Z" w16du:dateUtc="2024-10-01T14:59:00Z">
        <w:r w:rsidRPr="0051585B">
          <w:rPr>
            <w:szCs w:val="22"/>
          </w:rPr>
          <w:t xml:space="preserve">Items captured in </w:t>
        </w:r>
      </w:ins>
      <w:ins w:id="26" w:author="Gann, Julie" w:date="2024-10-01T10:01:00Z" w16du:dateUtc="2024-10-01T15:01:00Z">
        <w:r w:rsidRPr="0051585B">
          <w:rPr>
            <w:szCs w:val="22"/>
          </w:rPr>
          <w:t xml:space="preserve">this category shall include assets </w:t>
        </w:r>
      </w:ins>
      <w:ins w:id="27" w:author="Gann, Julie" w:date="2024-10-03T13:57:00Z" w16du:dateUtc="2024-10-03T18:57:00Z">
        <w:r w:rsidRPr="0051585B">
          <w:rPr>
            <w:szCs w:val="22"/>
          </w:rPr>
          <w:t xml:space="preserve">reported within the financial statements </w:t>
        </w:r>
      </w:ins>
      <w:ins w:id="28" w:author="Gann, Julie" w:date="2024-10-01T10:01:00Z" w16du:dateUtc="2024-10-01T15:01:00Z">
        <w:r w:rsidRPr="0051585B">
          <w:rPr>
            <w:szCs w:val="22"/>
          </w:rPr>
          <w:t xml:space="preserve">that are pledged </w:t>
        </w:r>
      </w:ins>
      <w:ins w:id="29" w:author="Gann, Julie" w:date="2024-10-01T10:02:00Z" w16du:dateUtc="2024-10-01T15:02:00Z">
        <w:r w:rsidRPr="0051585B">
          <w:rPr>
            <w:szCs w:val="22"/>
          </w:rPr>
          <w:t xml:space="preserve">to a counterparty </w:t>
        </w:r>
      </w:ins>
      <w:ins w:id="30" w:author="Gann, Julie" w:date="2024-10-10T13:11:00Z" w16du:dateUtc="2024-10-10T18:11:00Z">
        <w:r w:rsidRPr="0051585B">
          <w:rPr>
            <w:szCs w:val="22"/>
          </w:rPr>
          <w:t>that</w:t>
        </w:r>
      </w:ins>
      <w:ins w:id="31" w:author="Gann, Julie" w:date="2024-10-08T13:48:00Z" w16du:dateUtc="2024-10-08T18:48:00Z">
        <w:r w:rsidRPr="0051585B">
          <w:rPr>
            <w:szCs w:val="22"/>
          </w:rPr>
          <w:t xml:space="preserve"> have not been </w:t>
        </w:r>
      </w:ins>
      <w:ins w:id="32" w:author="Gann, Julie" w:date="2024-10-01T10:02:00Z" w16du:dateUtc="2024-10-01T15:02:00Z">
        <w:r w:rsidRPr="00D022CA">
          <w:rPr>
            <w:szCs w:val="22"/>
          </w:rPr>
          <w:t>captured</w:t>
        </w:r>
        <w:r w:rsidRPr="0051585B">
          <w:rPr>
            <w:szCs w:val="22"/>
          </w:rPr>
          <w:t xml:space="preserve"> in other categories</w:t>
        </w:r>
      </w:ins>
      <w:ins w:id="33" w:author="Gann, Julie" w:date="2024-10-03T13:57:00Z" w16du:dateUtc="2024-10-03T18:57:00Z">
        <w:r w:rsidRPr="0051585B">
          <w:rPr>
            <w:szCs w:val="22"/>
          </w:rPr>
          <w:t xml:space="preserve"> or within paragraph 23.c. Items reported should include</w:t>
        </w:r>
      </w:ins>
      <w:ins w:id="34" w:author="Gann, Julie" w:date="2024-10-01T10:43:00Z" w16du:dateUtc="2024-10-01T15:43:00Z">
        <w:r w:rsidRPr="0051585B">
          <w:rPr>
            <w:szCs w:val="22"/>
          </w:rPr>
          <w:t xml:space="preserve">, but not </w:t>
        </w:r>
      </w:ins>
      <w:ins w:id="35" w:author="Gann, Julie" w:date="2024-10-03T13:57:00Z" w16du:dateUtc="2024-10-03T18:57:00Z">
        <w:r w:rsidRPr="0051585B">
          <w:rPr>
            <w:szCs w:val="22"/>
          </w:rPr>
          <w:t xml:space="preserve">be </w:t>
        </w:r>
      </w:ins>
      <w:ins w:id="36" w:author="Gann, Julie" w:date="2024-10-01T10:43:00Z" w16du:dateUtc="2024-10-01T15:43:00Z">
        <w:r w:rsidRPr="0051585B">
          <w:rPr>
            <w:szCs w:val="22"/>
          </w:rPr>
          <w:t xml:space="preserve">limited to, assets pledged </w:t>
        </w:r>
      </w:ins>
      <w:ins w:id="37" w:author="Gann, Julie" w:date="2024-10-03T13:57:00Z" w16du:dateUtc="2024-10-03T18:57:00Z">
        <w:r w:rsidRPr="0051585B">
          <w:rPr>
            <w:szCs w:val="22"/>
          </w:rPr>
          <w:t>under</w:t>
        </w:r>
      </w:ins>
      <w:ins w:id="38" w:author="Gann, Julie" w:date="2024-10-01T10:02:00Z" w16du:dateUtc="2024-10-01T15:02:00Z">
        <w:r w:rsidRPr="0051585B">
          <w:rPr>
            <w:szCs w:val="22"/>
          </w:rPr>
          <w:t xml:space="preserve"> derivative </w:t>
        </w:r>
      </w:ins>
      <w:ins w:id="39" w:author="Gann, Julie" w:date="2024-10-01T10:43:00Z" w16du:dateUtc="2024-10-01T15:43:00Z">
        <w:r w:rsidRPr="0051585B">
          <w:rPr>
            <w:szCs w:val="22"/>
          </w:rPr>
          <w:t>arrangements.</w:t>
        </w:r>
      </w:ins>
      <w:ins w:id="40" w:author="Gann, Julie" w:date="2024-10-01T10:02:00Z" w16du:dateUtc="2024-10-01T15:02:00Z">
        <w:r w:rsidRPr="0051585B">
          <w:rPr>
            <w:szCs w:val="22"/>
          </w:rPr>
          <w:t xml:space="preserve"> </w:t>
        </w:r>
      </w:ins>
    </w:p>
    <w:p w14:paraId="3802A1F7" w14:textId="23F5781B" w:rsidR="0051585B" w:rsidRPr="0051585B" w:rsidRDefault="0051585B" w:rsidP="003C3ED4">
      <w:pPr>
        <w:pStyle w:val="ListNumber2"/>
        <w:numPr>
          <w:ilvl w:val="0"/>
          <w:numId w:val="28"/>
        </w:numPr>
        <w:rPr>
          <w:szCs w:val="22"/>
        </w:rPr>
      </w:pPr>
      <w:r w:rsidRPr="0051585B">
        <w:rPr>
          <w:szCs w:val="22"/>
        </w:rPr>
        <w:t xml:space="preserve">The </w:t>
      </w:r>
      <w:ins w:id="41" w:author="Gann, Julie" w:date="2025-02-19T13:24:00Z" w16du:dateUtc="2025-02-19T19:24:00Z">
        <w:r w:rsidR="00733FB8" w:rsidRPr="00026215">
          <w:rPr>
            <w:szCs w:val="22"/>
            <w:highlight w:val="lightGray"/>
          </w:rPr>
          <w:t xml:space="preserve">book/adjusted carrying </w:t>
        </w:r>
        <w:r w:rsidR="00026215" w:rsidRPr="00026215">
          <w:rPr>
            <w:szCs w:val="22"/>
            <w:highlight w:val="lightGray"/>
          </w:rPr>
          <w:t>value (BACV)</w:t>
        </w:r>
      </w:ins>
      <w:del w:id="42" w:author="Gann, Julie" w:date="2025-02-19T13:24:00Z" w16du:dateUtc="2025-02-19T19:24:00Z">
        <w:r w:rsidRPr="00026215" w:rsidDel="00026215">
          <w:rPr>
            <w:szCs w:val="22"/>
            <w:highlight w:val="lightGray"/>
          </w:rPr>
          <w:delText>amount</w:delText>
        </w:r>
      </w:del>
      <w:r w:rsidRPr="0051585B">
        <w:rPr>
          <w:szCs w:val="22"/>
        </w:rPr>
        <w:t xml:space="preserve"> and nature of any assets received as collateral</w:t>
      </w:r>
      <w:ins w:id="43" w:author="Gann, Julie" w:date="2024-10-03T13:53:00Z" w16du:dateUtc="2024-10-03T18:53:00Z">
        <w:r w:rsidRPr="0051585B">
          <w:rPr>
            <w:szCs w:val="22"/>
          </w:rPr>
          <w:t xml:space="preserve"> </w:t>
        </w:r>
      </w:ins>
      <w:ins w:id="44" w:author="Gann, Julie" w:date="2024-10-03T13:55:00Z" w16du:dateUtc="2024-10-03T18:55:00Z">
        <w:r w:rsidRPr="0051585B">
          <w:rPr>
            <w:szCs w:val="22"/>
          </w:rPr>
          <w:t xml:space="preserve">or </w:t>
        </w:r>
      </w:ins>
      <w:ins w:id="45" w:author="Gann, Julie" w:date="2024-10-01T09:59:00Z" w16du:dateUtc="2024-10-01T14:59:00Z">
        <w:r w:rsidRPr="0051585B">
          <w:rPr>
            <w:szCs w:val="22"/>
          </w:rPr>
          <w:t xml:space="preserve">assets that are </w:t>
        </w:r>
      </w:ins>
      <w:ins w:id="46" w:author="Gann, Julie" w:date="2024-10-01T10:03:00Z" w16du:dateUtc="2024-10-01T15:03:00Z">
        <w:r w:rsidRPr="0051585B">
          <w:rPr>
            <w:szCs w:val="22"/>
          </w:rPr>
          <w:t>held under modified coinsuran</w:t>
        </w:r>
      </w:ins>
      <w:ins w:id="47" w:author="Gann, Julie" w:date="2024-10-01T10:04:00Z" w16du:dateUtc="2024-10-01T15:04:00Z">
        <w:r w:rsidRPr="0051585B">
          <w:rPr>
            <w:szCs w:val="22"/>
          </w:rPr>
          <w:t xml:space="preserve">ce or </w:t>
        </w:r>
      </w:ins>
      <w:ins w:id="48" w:author="Gann, Julie" w:date="2024-10-03T13:55:00Z" w16du:dateUtc="2024-10-03T18:55:00Z">
        <w:r w:rsidRPr="0051585B">
          <w:rPr>
            <w:szCs w:val="22"/>
          </w:rPr>
          <w:t>fund</w:t>
        </w:r>
      </w:ins>
      <w:ins w:id="49" w:author="Gann, Julie" w:date="2024-10-08T13:51:00Z" w16du:dateUtc="2024-10-08T18:51:00Z">
        <w:r w:rsidRPr="0051585B">
          <w:rPr>
            <w:szCs w:val="22"/>
          </w:rPr>
          <w:t>s</w:t>
        </w:r>
      </w:ins>
      <w:ins w:id="50" w:author="Gann, Julie" w:date="2024-10-01T10:04:00Z" w16du:dateUtc="2024-10-01T15:04:00Z">
        <w:r w:rsidRPr="0051585B">
          <w:rPr>
            <w:szCs w:val="22"/>
          </w:rPr>
          <w:t xml:space="preserve"> withheld </w:t>
        </w:r>
      </w:ins>
      <w:ins w:id="51" w:author="Gann, Julie" w:date="2024-10-01T10:43:00Z" w16du:dateUtc="2024-10-01T15:43:00Z">
        <w:r w:rsidRPr="0051585B">
          <w:rPr>
            <w:szCs w:val="22"/>
          </w:rPr>
          <w:t>reinsura</w:t>
        </w:r>
      </w:ins>
      <w:ins w:id="52" w:author="Gann, Julie" w:date="2024-10-01T10:44:00Z" w16du:dateUtc="2024-10-01T15:44:00Z">
        <w:r w:rsidRPr="0051585B">
          <w:rPr>
            <w:szCs w:val="22"/>
          </w:rPr>
          <w:t xml:space="preserve">nce </w:t>
        </w:r>
      </w:ins>
      <w:ins w:id="53" w:author="Gann, Julie" w:date="2024-10-03T13:55:00Z" w16du:dateUtc="2024-10-03T18:55:00Z">
        <w:r w:rsidRPr="0051585B">
          <w:rPr>
            <w:szCs w:val="22"/>
          </w:rPr>
          <w:t>agreement</w:t>
        </w:r>
      </w:ins>
      <w:ins w:id="54" w:author="Gann, Julie" w:date="2024-10-10T13:11:00Z" w16du:dateUtc="2024-10-10T18:11:00Z">
        <w:r w:rsidRPr="0051585B">
          <w:rPr>
            <w:szCs w:val="22"/>
          </w:rPr>
          <w:t>s</w:t>
        </w:r>
      </w:ins>
      <w:r w:rsidRPr="0051585B">
        <w:rPr>
          <w:szCs w:val="22"/>
        </w:rPr>
        <w:t xml:space="preserve">, reflected as assets within the reporting entity’s financial statements, </w:t>
      </w:r>
      <w:ins w:id="55" w:author="Gann, Julie" w:date="2024-10-03T13:53:00Z" w16du:dateUtc="2024-10-03T18:53:00Z">
        <w:r w:rsidRPr="0051585B">
          <w:rPr>
            <w:szCs w:val="22"/>
          </w:rPr>
          <w:t xml:space="preserve">for which there is a </w:t>
        </w:r>
      </w:ins>
      <w:del w:id="56" w:author="Gann, Julie" w:date="2024-10-03T13:53:00Z" w16du:dateUtc="2024-10-03T18:53:00Z">
        <w:r w:rsidRPr="0051585B">
          <w:rPr>
            <w:szCs w:val="22"/>
          </w:rPr>
          <w:delText xml:space="preserve">and the </w:delText>
        </w:r>
      </w:del>
      <w:r w:rsidRPr="0051585B">
        <w:rPr>
          <w:szCs w:val="22"/>
        </w:rPr>
        <w:t>recognized liability to return these collateral assets</w:t>
      </w:r>
      <w:ins w:id="57" w:author="Gann, Julie" w:date="2024-10-03T13:54:00Z" w16du:dateUtc="2024-10-03T18:54:00Z">
        <w:r w:rsidRPr="0051585B">
          <w:rPr>
            <w:szCs w:val="22"/>
          </w:rPr>
          <w:t xml:space="preserve"> or for </w:t>
        </w:r>
      </w:ins>
      <w:ins w:id="58" w:author="Gann, Julie" w:date="2024-10-03T13:55:00Z" w16du:dateUtc="2024-10-03T18:55:00Z">
        <w:r w:rsidRPr="0051585B">
          <w:rPr>
            <w:szCs w:val="22"/>
          </w:rPr>
          <w:t>the dedi</w:t>
        </w:r>
      </w:ins>
      <w:ins w:id="59" w:author="Gann, Julie" w:date="2024-10-03T13:56:00Z" w16du:dateUtc="2024-10-03T18:56:00Z">
        <w:r w:rsidRPr="0051585B">
          <w:rPr>
            <w:szCs w:val="22"/>
          </w:rPr>
          <w:t>cated use of those assets under the modco/funds withheld agreement</w:t>
        </w:r>
      </w:ins>
      <w:r w:rsidRPr="0051585B">
        <w:rPr>
          <w:szCs w:val="22"/>
        </w:rPr>
        <w:t>, in the general and separate accounts in comparison to total assets and admitted assets.</w:t>
      </w:r>
    </w:p>
    <w:p w14:paraId="2421E41F" w14:textId="1633B880" w:rsidR="0003721E" w:rsidRPr="0003721E" w:rsidRDefault="0003721E" w:rsidP="0003721E">
      <w:pPr>
        <w:pStyle w:val="Heading3"/>
        <w:rPr>
          <w:sz w:val="22"/>
          <w:szCs w:val="22"/>
        </w:rPr>
      </w:pPr>
      <w:bookmarkStart w:id="60" w:name="_Toc8891657"/>
      <w:bookmarkStart w:id="61" w:name="_Toc124418591"/>
      <w:r w:rsidRPr="0003721E">
        <w:rPr>
          <w:sz w:val="22"/>
          <w:szCs w:val="22"/>
        </w:rPr>
        <w:t>Effective Date and Transition</w:t>
      </w:r>
      <w:bookmarkEnd w:id="60"/>
      <w:bookmarkEnd w:id="61"/>
    </w:p>
    <w:p w14:paraId="43394BE8" w14:textId="2EB3277B" w:rsidR="0003721E" w:rsidRPr="0003721E" w:rsidRDefault="0003721E" w:rsidP="00B62080">
      <w:pPr>
        <w:pStyle w:val="ListContinue"/>
        <w:numPr>
          <w:ilvl w:val="0"/>
          <w:numId w:val="31"/>
        </w:numPr>
        <w:spacing w:after="220"/>
        <w:ind w:left="720" w:firstLine="0"/>
        <w:jc w:val="both"/>
        <w:rPr>
          <w:sz w:val="22"/>
          <w:szCs w:val="22"/>
        </w:rPr>
      </w:pPr>
      <w:r w:rsidRPr="0003721E">
        <w:rPr>
          <w:sz w:val="22"/>
          <w:szCs w:val="22"/>
        </w:rPr>
        <w:t xml:space="preserve">This statement is effective for years beginning January 1, 2001. A change resulting from the adoption of this statement shall be accounted for as a change in accounting principle in accordance with </w:t>
      </w:r>
      <w:r w:rsidRPr="0003721E">
        <w:rPr>
          <w:i/>
          <w:sz w:val="22"/>
          <w:szCs w:val="22"/>
        </w:rPr>
        <w:t>SSAP No. 3—Accounting Changes and Corrections of Errors</w:t>
      </w:r>
      <w:r w:rsidRPr="0003721E">
        <w:rPr>
          <w:sz w:val="22"/>
          <w:szCs w:val="22"/>
        </w:rPr>
        <w:t>. The guidance in paragraphs 17-22, requiring evaluation and disclosure of substantial doubt about an entity’s ability to continue as a going concern is effective December 31, 2016, and is required for interim and annual reporting periods thereafter. Early application is permitted. The update to Section 3, Summary Investment Schedule, of Appendix A-001 is effective January 1, 2019.</w:t>
      </w:r>
      <w:ins w:id="62" w:author="Gann, Julie" w:date="2025-02-19T14:28:00Z" w16du:dateUtc="2025-02-19T20:28:00Z">
        <w:r w:rsidR="00A55E76">
          <w:rPr>
            <w:sz w:val="22"/>
            <w:szCs w:val="22"/>
          </w:rPr>
          <w:t xml:space="preserve"> </w:t>
        </w:r>
        <w:r w:rsidR="00A55E76" w:rsidRPr="008A1671">
          <w:rPr>
            <w:sz w:val="22"/>
            <w:szCs w:val="22"/>
            <w:highlight w:val="lightGray"/>
          </w:rPr>
          <w:t xml:space="preserve">Revisions to </w:t>
        </w:r>
      </w:ins>
      <w:ins w:id="63" w:author="Gann, Julie" w:date="2025-02-19T14:29:00Z" w16du:dateUtc="2025-02-19T20:29:00Z">
        <w:r w:rsidR="00881A94" w:rsidRPr="008A1671">
          <w:rPr>
            <w:sz w:val="22"/>
            <w:szCs w:val="22"/>
            <w:highlight w:val="lightGray"/>
          </w:rPr>
          <w:t>the restricted asset disclosure</w:t>
        </w:r>
      </w:ins>
      <w:ins w:id="64" w:author="Gann, Julie" w:date="2025-02-19T14:46:00Z" w16du:dateUtc="2025-02-19T20:46:00Z">
        <w:r w:rsidR="006C6B64">
          <w:rPr>
            <w:sz w:val="22"/>
            <w:szCs w:val="22"/>
            <w:highlight w:val="lightGray"/>
          </w:rPr>
          <w:t xml:space="preserve"> </w:t>
        </w:r>
      </w:ins>
      <w:ins w:id="65" w:author="Gann, Julie" w:date="2025-02-19T14:47:00Z" w16du:dateUtc="2025-02-19T20:47:00Z">
        <w:r w:rsidR="00E13948">
          <w:rPr>
            <w:sz w:val="22"/>
            <w:szCs w:val="22"/>
            <w:highlight w:val="lightGray"/>
          </w:rPr>
          <w:t>to</w:t>
        </w:r>
      </w:ins>
      <w:r w:rsidR="00E13948">
        <w:rPr>
          <w:sz w:val="22"/>
          <w:szCs w:val="22"/>
          <w:highlight w:val="lightGray"/>
        </w:rPr>
        <w:t xml:space="preserve"> </w:t>
      </w:r>
      <w:ins w:id="66" w:author="Gann, Julie" w:date="2025-02-27T14:53:00Z" w16du:dateUtc="2025-02-27T20:53:00Z">
        <w:r w:rsidR="00D022CA">
          <w:rPr>
            <w:sz w:val="22"/>
            <w:szCs w:val="22"/>
            <w:highlight w:val="lightGray"/>
          </w:rPr>
          <w:t>include</w:t>
        </w:r>
      </w:ins>
      <w:ins w:id="67" w:author="Gann, Julie" w:date="2025-02-19T14:47:00Z" w16du:dateUtc="2025-02-19T20:47:00Z">
        <w:r w:rsidR="00E13948">
          <w:rPr>
            <w:sz w:val="22"/>
            <w:szCs w:val="22"/>
            <w:highlight w:val="lightGray"/>
          </w:rPr>
          <w:t xml:space="preserve"> info</w:t>
        </w:r>
      </w:ins>
      <w:ins w:id="68" w:author="Gann, Julie" w:date="2025-02-27T14:53:00Z" w16du:dateUtc="2025-02-27T20:53:00Z">
        <w:r w:rsidR="00605FE3">
          <w:rPr>
            <w:sz w:val="22"/>
            <w:szCs w:val="22"/>
            <w:highlight w:val="lightGray"/>
          </w:rPr>
          <w:t>rmation</w:t>
        </w:r>
      </w:ins>
      <w:ins w:id="69" w:author="Gann, Julie" w:date="2025-02-19T14:47:00Z" w16du:dateUtc="2025-02-19T20:47:00Z">
        <w:r w:rsidR="00E13948">
          <w:rPr>
            <w:sz w:val="22"/>
            <w:szCs w:val="22"/>
            <w:highlight w:val="lightGray"/>
          </w:rPr>
          <w:t xml:space="preserve"> on</w:t>
        </w:r>
      </w:ins>
      <w:ins w:id="70" w:author="Gann, Julie" w:date="2025-02-19T14:29:00Z" w16du:dateUtc="2025-02-19T20:29:00Z">
        <w:r w:rsidR="00881A94" w:rsidRPr="008A1671">
          <w:rPr>
            <w:sz w:val="22"/>
            <w:szCs w:val="22"/>
            <w:highlight w:val="lightGray"/>
          </w:rPr>
          <w:t xml:space="preserve"> assets held under modified coinsurance </w:t>
        </w:r>
      </w:ins>
      <w:ins w:id="71" w:author="Gann, Julie" w:date="2025-02-19T14:47:00Z" w16du:dateUtc="2025-02-19T20:47:00Z">
        <w:r w:rsidR="00E13948">
          <w:rPr>
            <w:sz w:val="22"/>
            <w:szCs w:val="22"/>
            <w:highlight w:val="lightGray"/>
          </w:rPr>
          <w:t>and</w:t>
        </w:r>
      </w:ins>
      <w:ins w:id="72" w:author="Gann, Julie" w:date="2025-02-19T14:29:00Z" w16du:dateUtc="2025-02-19T20:29:00Z">
        <w:r w:rsidR="00881A94" w:rsidRPr="008A1671">
          <w:rPr>
            <w:sz w:val="22"/>
            <w:szCs w:val="22"/>
            <w:highlight w:val="lightGray"/>
          </w:rPr>
          <w:t xml:space="preserve"> funds withheld reinsurance agreements</w:t>
        </w:r>
        <w:r w:rsidR="008A1671" w:rsidRPr="008A1671">
          <w:rPr>
            <w:sz w:val="22"/>
            <w:szCs w:val="22"/>
            <w:highlight w:val="lightGray"/>
          </w:rPr>
          <w:t xml:space="preserve">, and to require the restricted asset disclosure in </w:t>
        </w:r>
      </w:ins>
      <w:ins w:id="73" w:author="Gann, Julie" w:date="2025-02-19T14:30:00Z" w16du:dateUtc="2025-02-19T20:30:00Z">
        <w:r w:rsidR="008A1671" w:rsidRPr="008A1671">
          <w:rPr>
            <w:sz w:val="22"/>
            <w:szCs w:val="22"/>
            <w:highlight w:val="lightGray"/>
          </w:rPr>
          <w:t xml:space="preserve">quarterly financial </w:t>
        </w:r>
        <w:r w:rsidR="008A1671" w:rsidRPr="00D022CA">
          <w:rPr>
            <w:sz w:val="22"/>
            <w:szCs w:val="22"/>
            <w:highlight w:val="lightGray"/>
          </w:rPr>
          <w:t xml:space="preserve">statements </w:t>
        </w:r>
      </w:ins>
      <w:ins w:id="74" w:author="Gann, Julie" w:date="2025-02-27T14:53:00Z" w16du:dateUtc="2025-02-27T20:53:00Z">
        <w:r w:rsidR="00605FE3" w:rsidRPr="00D022CA">
          <w:rPr>
            <w:sz w:val="22"/>
            <w:szCs w:val="22"/>
            <w:highlight w:val="lightGray"/>
          </w:rPr>
          <w:t>are</w:t>
        </w:r>
      </w:ins>
      <w:ins w:id="75" w:author="Marcotte, Robin" w:date="2025-02-27T11:29:00Z" w16du:dateUtc="2025-02-27T17:29:00Z">
        <w:r w:rsidR="00605FE3" w:rsidRPr="00D022CA">
          <w:rPr>
            <w:sz w:val="22"/>
            <w:szCs w:val="22"/>
            <w:highlight w:val="lightGray"/>
          </w:rPr>
          <w:t xml:space="preserve"> </w:t>
        </w:r>
      </w:ins>
      <w:ins w:id="76" w:author="Gann, Julie" w:date="2025-02-19T14:30:00Z" w16du:dateUtc="2025-02-19T20:30:00Z">
        <w:r w:rsidR="008A1671" w:rsidRPr="00D022CA">
          <w:rPr>
            <w:sz w:val="22"/>
            <w:szCs w:val="22"/>
            <w:highlight w:val="lightGray"/>
          </w:rPr>
          <w:t xml:space="preserve">effective December </w:t>
        </w:r>
        <w:r w:rsidR="008A1671" w:rsidRPr="008A1671">
          <w:rPr>
            <w:sz w:val="22"/>
            <w:szCs w:val="22"/>
            <w:highlight w:val="lightGray"/>
          </w:rPr>
          <w:t>31, 2025.</w:t>
        </w:r>
        <w:r w:rsidR="008A1671">
          <w:rPr>
            <w:sz w:val="22"/>
            <w:szCs w:val="22"/>
          </w:rPr>
          <w:t xml:space="preserve"> </w:t>
        </w:r>
      </w:ins>
    </w:p>
    <w:p w14:paraId="1085A74F" w14:textId="10FB4C1F" w:rsidR="009460C5" w:rsidRDefault="009460C5">
      <w:pPr>
        <w:rPr>
          <w:sz w:val="24"/>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D703C0" w:rsidRPr="00734901" w14:paraId="75CF15DC"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4B383201" w14:textId="77777777" w:rsidR="00D703C0" w:rsidRPr="00BE0727" w:rsidRDefault="00D703C0">
            <w:pPr>
              <w:widowControl w:val="0"/>
              <w:jc w:val="center"/>
              <w:rPr>
                <w:b/>
                <w:color w:val="FFFFFF"/>
                <w:sz w:val="22"/>
                <w:szCs w:val="22"/>
              </w:rPr>
            </w:pPr>
            <w:r w:rsidRPr="00BE0727">
              <w:rPr>
                <w:b/>
                <w:color w:val="000000"/>
                <w:sz w:val="22"/>
                <w:szCs w:val="22"/>
              </w:rPr>
              <w:br w:type="page"/>
            </w:r>
          </w:p>
          <w:p w14:paraId="45E33811" w14:textId="77777777" w:rsidR="00D703C0" w:rsidRPr="00BE0727" w:rsidRDefault="00D703C0">
            <w:pPr>
              <w:widowControl w:val="0"/>
              <w:jc w:val="center"/>
              <w:rPr>
                <w:b/>
                <w:color w:val="FFFFFF"/>
                <w:sz w:val="22"/>
                <w:szCs w:val="22"/>
              </w:rPr>
            </w:pPr>
            <w:r w:rsidRPr="00BE0727">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38EABDA4" w14:textId="77777777" w:rsidR="00D703C0" w:rsidRPr="00BE0727" w:rsidRDefault="00D703C0">
            <w:pPr>
              <w:widowControl w:val="0"/>
              <w:jc w:val="center"/>
              <w:rPr>
                <w:b/>
                <w:color w:val="FFFFFF"/>
                <w:sz w:val="22"/>
                <w:szCs w:val="22"/>
              </w:rPr>
            </w:pPr>
          </w:p>
          <w:p w14:paraId="207A11C6" w14:textId="77777777" w:rsidR="00D703C0" w:rsidRPr="00BE0727" w:rsidRDefault="00D703C0">
            <w:pPr>
              <w:widowControl w:val="0"/>
              <w:jc w:val="center"/>
              <w:rPr>
                <w:b/>
                <w:color w:val="FFFFFF"/>
                <w:sz w:val="22"/>
                <w:szCs w:val="22"/>
              </w:rPr>
            </w:pPr>
            <w:r w:rsidRPr="00BE0727">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0608A091" w14:textId="77777777" w:rsidR="00D703C0" w:rsidRPr="00BE0727" w:rsidRDefault="00D703C0">
            <w:pPr>
              <w:widowControl w:val="0"/>
              <w:jc w:val="center"/>
              <w:rPr>
                <w:b/>
                <w:color w:val="FFFFFF"/>
                <w:sz w:val="22"/>
                <w:szCs w:val="22"/>
              </w:rPr>
            </w:pPr>
          </w:p>
          <w:p w14:paraId="140480AB" w14:textId="77777777" w:rsidR="00D703C0" w:rsidRPr="00BE0727" w:rsidRDefault="00D703C0">
            <w:pPr>
              <w:widowControl w:val="0"/>
              <w:jc w:val="center"/>
              <w:rPr>
                <w:b/>
                <w:color w:val="FFFFFF"/>
                <w:sz w:val="22"/>
                <w:szCs w:val="22"/>
              </w:rPr>
            </w:pPr>
            <w:r w:rsidRPr="00BE0727">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0BC8D71F" w14:textId="77777777" w:rsidR="00D703C0" w:rsidRPr="00BE0727" w:rsidRDefault="00D703C0">
            <w:pPr>
              <w:widowControl w:val="0"/>
              <w:jc w:val="center"/>
              <w:rPr>
                <w:b/>
                <w:color w:val="FFFFFF"/>
                <w:sz w:val="22"/>
                <w:szCs w:val="22"/>
              </w:rPr>
            </w:pPr>
            <w:r w:rsidRPr="00BE0727">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32F1802D" w14:textId="77777777" w:rsidR="00D703C0" w:rsidRPr="00BE0727" w:rsidRDefault="00D703C0">
            <w:pPr>
              <w:widowControl w:val="0"/>
              <w:jc w:val="center"/>
              <w:rPr>
                <w:b/>
                <w:color w:val="FFFFFF"/>
                <w:sz w:val="22"/>
                <w:szCs w:val="22"/>
              </w:rPr>
            </w:pPr>
            <w:r w:rsidRPr="00BE0727">
              <w:rPr>
                <w:b/>
                <w:sz w:val="22"/>
                <w:szCs w:val="22"/>
              </w:rPr>
              <w:t>Comment Letter Page Number</w:t>
            </w:r>
          </w:p>
        </w:tc>
      </w:tr>
      <w:tr w:rsidR="00D703C0" w:rsidRPr="00734901" w14:paraId="65E44BA2" w14:textId="77777777">
        <w:trPr>
          <w:trHeight w:val="800"/>
        </w:trPr>
        <w:tc>
          <w:tcPr>
            <w:tcW w:w="1615" w:type="dxa"/>
            <w:tcBorders>
              <w:top w:val="single" w:sz="4" w:space="0" w:color="FFFFFF"/>
            </w:tcBorders>
            <w:shd w:val="clear" w:color="auto" w:fill="F2F2F2"/>
            <w:vAlign w:val="center"/>
          </w:tcPr>
          <w:p w14:paraId="24869F1F" w14:textId="699425CC" w:rsidR="00D703C0" w:rsidRPr="00BE0727" w:rsidRDefault="00D703C0">
            <w:pPr>
              <w:widowControl w:val="0"/>
              <w:jc w:val="center"/>
              <w:rPr>
                <w:b/>
                <w:sz w:val="22"/>
                <w:szCs w:val="22"/>
              </w:rPr>
            </w:pPr>
            <w:r>
              <w:rPr>
                <w:b/>
                <w:sz w:val="22"/>
                <w:szCs w:val="22"/>
              </w:rPr>
              <w:t>2024-2</w:t>
            </w:r>
            <w:r w:rsidR="008057BE">
              <w:rPr>
                <w:b/>
                <w:sz w:val="22"/>
                <w:szCs w:val="22"/>
              </w:rPr>
              <w:t>1</w:t>
            </w:r>
            <w:r w:rsidR="007E5A45">
              <w:rPr>
                <w:b/>
                <w:sz w:val="22"/>
                <w:szCs w:val="22"/>
              </w:rPr>
              <w:t xml:space="preserve"> </w:t>
            </w:r>
          </w:p>
          <w:p w14:paraId="5B932806" w14:textId="27F4CBD2" w:rsidR="00D703C0" w:rsidRPr="00BE0727" w:rsidRDefault="00D703C0">
            <w:pPr>
              <w:widowControl w:val="0"/>
              <w:jc w:val="center"/>
              <w:rPr>
                <w:b/>
                <w:sz w:val="22"/>
                <w:szCs w:val="22"/>
              </w:rPr>
            </w:pPr>
            <w:r w:rsidRPr="00BE0727">
              <w:rPr>
                <w:b/>
                <w:sz w:val="22"/>
                <w:szCs w:val="22"/>
              </w:rPr>
              <w:t>(</w:t>
            </w:r>
            <w:r w:rsidR="00F45F56">
              <w:rPr>
                <w:b/>
                <w:sz w:val="22"/>
                <w:szCs w:val="22"/>
              </w:rPr>
              <w:t>Julie</w:t>
            </w:r>
            <w:r w:rsidRPr="00BE0727">
              <w:rPr>
                <w:b/>
                <w:sz w:val="22"/>
                <w:szCs w:val="22"/>
              </w:rPr>
              <w:t>)</w:t>
            </w:r>
          </w:p>
        </w:tc>
        <w:tc>
          <w:tcPr>
            <w:tcW w:w="3198" w:type="dxa"/>
            <w:tcBorders>
              <w:top w:val="single" w:sz="4" w:space="0" w:color="FFFFFF"/>
            </w:tcBorders>
            <w:shd w:val="clear" w:color="auto" w:fill="F2F2F2"/>
            <w:vAlign w:val="center"/>
          </w:tcPr>
          <w:p w14:paraId="37735E20" w14:textId="2778ED80" w:rsidR="00D703C0" w:rsidRPr="00BE0727" w:rsidRDefault="00F45F56">
            <w:pPr>
              <w:pStyle w:val="Heading2"/>
              <w:rPr>
                <w:sz w:val="22"/>
                <w:szCs w:val="22"/>
              </w:rPr>
            </w:pPr>
            <w:r>
              <w:rPr>
                <w:sz w:val="22"/>
                <w:szCs w:val="22"/>
              </w:rPr>
              <w:t>Investment Subsidiaries</w:t>
            </w:r>
          </w:p>
        </w:tc>
        <w:tc>
          <w:tcPr>
            <w:tcW w:w="2112" w:type="dxa"/>
            <w:tcBorders>
              <w:top w:val="single" w:sz="4" w:space="0" w:color="FFFFFF"/>
            </w:tcBorders>
            <w:shd w:val="clear" w:color="auto" w:fill="F2F2F2"/>
            <w:vAlign w:val="center"/>
          </w:tcPr>
          <w:p w14:paraId="5FEEB356" w14:textId="45F6C0FB" w:rsidR="007E375F" w:rsidRPr="00BE0727" w:rsidRDefault="00AA6658" w:rsidP="00634333">
            <w:pPr>
              <w:widowControl w:val="0"/>
              <w:jc w:val="center"/>
              <w:rPr>
                <w:b/>
                <w:sz w:val="22"/>
                <w:szCs w:val="22"/>
              </w:rPr>
            </w:pPr>
            <w:r>
              <w:rPr>
                <w:b/>
                <w:sz w:val="22"/>
                <w:szCs w:val="22"/>
              </w:rPr>
              <w:t>7</w:t>
            </w:r>
            <w:r w:rsidR="00F45F56">
              <w:rPr>
                <w:b/>
                <w:sz w:val="22"/>
                <w:szCs w:val="22"/>
              </w:rPr>
              <w:t xml:space="preserve"> – Agenda Item</w:t>
            </w:r>
          </w:p>
        </w:tc>
        <w:tc>
          <w:tcPr>
            <w:tcW w:w="1710" w:type="dxa"/>
            <w:tcBorders>
              <w:top w:val="single" w:sz="4" w:space="0" w:color="FFFFFF"/>
            </w:tcBorders>
            <w:shd w:val="clear" w:color="auto" w:fill="F2F2F2"/>
            <w:vAlign w:val="center"/>
          </w:tcPr>
          <w:p w14:paraId="6362CF8B" w14:textId="77777777" w:rsidR="00D703C0" w:rsidRPr="00BE0727" w:rsidRDefault="00D703C0">
            <w:pPr>
              <w:widowControl w:val="0"/>
              <w:jc w:val="center"/>
              <w:rPr>
                <w:b/>
                <w:sz w:val="22"/>
                <w:szCs w:val="22"/>
              </w:rPr>
            </w:pPr>
            <w:r w:rsidRPr="00BE0727">
              <w:rPr>
                <w:b/>
                <w:sz w:val="22"/>
                <w:szCs w:val="22"/>
              </w:rPr>
              <w:t>Comments Received</w:t>
            </w:r>
          </w:p>
        </w:tc>
        <w:tc>
          <w:tcPr>
            <w:tcW w:w="1440" w:type="dxa"/>
            <w:tcBorders>
              <w:top w:val="single" w:sz="4" w:space="0" w:color="FFFFFF"/>
            </w:tcBorders>
            <w:shd w:val="clear" w:color="auto" w:fill="F2F2F2"/>
            <w:vAlign w:val="center"/>
          </w:tcPr>
          <w:p w14:paraId="60C0F783" w14:textId="5C353723" w:rsidR="00D703C0" w:rsidRPr="00BE0727" w:rsidRDefault="00F45F56">
            <w:pPr>
              <w:widowControl w:val="0"/>
              <w:jc w:val="center"/>
              <w:rPr>
                <w:b/>
                <w:sz w:val="22"/>
                <w:szCs w:val="22"/>
              </w:rPr>
            </w:pPr>
            <w:r>
              <w:rPr>
                <w:b/>
                <w:sz w:val="22"/>
                <w:szCs w:val="22"/>
              </w:rPr>
              <w:t xml:space="preserve">IP - </w:t>
            </w:r>
            <w:r w:rsidR="00D24FD1">
              <w:rPr>
                <w:b/>
                <w:sz w:val="22"/>
                <w:szCs w:val="22"/>
              </w:rPr>
              <w:t>35</w:t>
            </w:r>
          </w:p>
        </w:tc>
      </w:tr>
    </w:tbl>
    <w:p w14:paraId="0236670A" w14:textId="77777777" w:rsidR="00D703C0" w:rsidRPr="00734901" w:rsidRDefault="00D703C0" w:rsidP="00D703C0">
      <w:pPr>
        <w:rPr>
          <w:sz w:val="22"/>
          <w:szCs w:val="22"/>
          <w:highlight w:val="yellow"/>
          <w:lang w:eastAsia="zh-CN"/>
        </w:rPr>
      </w:pPr>
    </w:p>
    <w:p w14:paraId="7C1B8E4C" w14:textId="77777777" w:rsidR="00D703C0" w:rsidRDefault="00D703C0" w:rsidP="00D703C0">
      <w:pPr>
        <w:pStyle w:val="BodyTextIndent"/>
        <w:ind w:left="0" w:firstLine="0"/>
        <w:jc w:val="both"/>
        <w:rPr>
          <w:i/>
          <w:sz w:val="22"/>
          <w:szCs w:val="22"/>
          <w:u w:val="single"/>
        </w:rPr>
      </w:pPr>
      <w:r w:rsidRPr="00A50AF0">
        <w:rPr>
          <w:i/>
          <w:sz w:val="22"/>
          <w:szCs w:val="22"/>
          <w:u w:val="single"/>
        </w:rPr>
        <w:t>Summary:</w:t>
      </w:r>
    </w:p>
    <w:p w14:paraId="1EC61038" w14:textId="4B09E2B0" w:rsidR="00412521" w:rsidRDefault="00412521" w:rsidP="00412521">
      <w:pPr>
        <w:jc w:val="both"/>
        <w:rPr>
          <w:sz w:val="22"/>
          <w:szCs w:val="22"/>
        </w:rPr>
      </w:pPr>
      <w:r>
        <w:rPr>
          <w:sz w:val="22"/>
          <w:szCs w:val="22"/>
        </w:rPr>
        <w:t xml:space="preserve">On November 17, 2024, the Working Group moved this item to the active listing and exposed this concept agenda item requesting comments on options to clarify accounting guidelines and resulting reporting impacts for investment subsidiaries. The potential </w:t>
      </w:r>
      <w:r w:rsidR="003C5A7E">
        <w:rPr>
          <w:sz w:val="22"/>
          <w:szCs w:val="22"/>
        </w:rPr>
        <w:t>options</w:t>
      </w:r>
      <w:r>
        <w:rPr>
          <w:sz w:val="22"/>
          <w:szCs w:val="22"/>
        </w:rPr>
        <w:t xml:space="preserve"> </w:t>
      </w:r>
      <w:proofErr w:type="gramStart"/>
      <w:r>
        <w:rPr>
          <w:sz w:val="22"/>
          <w:szCs w:val="22"/>
        </w:rPr>
        <w:t>were included</w:t>
      </w:r>
      <w:proofErr w:type="gramEnd"/>
      <w:r>
        <w:rPr>
          <w:sz w:val="22"/>
          <w:szCs w:val="22"/>
        </w:rPr>
        <w:t xml:space="preserve"> as follows: </w:t>
      </w:r>
    </w:p>
    <w:p w14:paraId="3922D884" w14:textId="77777777" w:rsidR="00412521" w:rsidRDefault="00412521" w:rsidP="00412521">
      <w:pPr>
        <w:jc w:val="both"/>
        <w:rPr>
          <w:sz w:val="22"/>
          <w:szCs w:val="22"/>
        </w:rPr>
      </w:pPr>
    </w:p>
    <w:p w14:paraId="6D5E1463" w14:textId="64F6B14B" w:rsidR="00E558F7" w:rsidRDefault="00E558F7" w:rsidP="003C3ED4">
      <w:pPr>
        <w:pStyle w:val="BodyTextIndent"/>
        <w:numPr>
          <w:ilvl w:val="0"/>
          <w:numId w:val="32"/>
        </w:numPr>
        <w:jc w:val="both"/>
        <w:rPr>
          <w:sz w:val="22"/>
          <w:szCs w:val="22"/>
        </w:rPr>
      </w:pPr>
      <w:r w:rsidRPr="005D6762">
        <w:rPr>
          <w:b/>
          <w:bCs/>
          <w:sz w:val="22"/>
          <w:szCs w:val="22"/>
        </w:rPr>
        <w:t>Revisions to SSAP No. 97 to incorporate statutory accounting guidance for SCAs that hold assets on behalf of the reporting entity and affiliate (investment subsidiaries).</w:t>
      </w:r>
      <w:r>
        <w:rPr>
          <w:sz w:val="22"/>
          <w:szCs w:val="22"/>
        </w:rPr>
        <w:t xml:space="preserve"> By incorporating in SSAP, consideration can be given as to prescribing the measurement method and potential nonadmittance thresholds if the assets within the investment subsidiary would be nonadmitted if held directly. (As detailed </w:t>
      </w:r>
      <w:r w:rsidR="008E1728">
        <w:rPr>
          <w:sz w:val="22"/>
          <w:szCs w:val="22"/>
        </w:rPr>
        <w:t>in the agenda item</w:t>
      </w:r>
      <w:r>
        <w:rPr>
          <w:sz w:val="22"/>
          <w:szCs w:val="22"/>
        </w:rPr>
        <w:t>, the existing reference to measurement and nonadmittance in the instructions for D-6-1 would not overrule the guidance in SSAP No. 97.</w:t>
      </w:r>
      <w:r w:rsidRPr="000114EE">
        <w:rPr>
          <w:sz w:val="22"/>
          <w:szCs w:val="22"/>
        </w:rPr>
        <w:t xml:space="preserve"> </w:t>
      </w:r>
      <w:r>
        <w:rPr>
          <w:sz w:val="22"/>
          <w:szCs w:val="22"/>
        </w:rPr>
        <w:t>If the revisions to SSAP No. 97 are not supported, then the Working Group could consider sponsoring a blanks proposal to clarify the instructions in D-6-1 to prescribe allocation of the underlying investments in a manner that coincides with the SCA measurement and admittance under SSAP No. 97.)</w:t>
      </w:r>
    </w:p>
    <w:p w14:paraId="4D411A04" w14:textId="77777777" w:rsidR="00E558F7" w:rsidRDefault="00E558F7" w:rsidP="00E558F7">
      <w:pPr>
        <w:pStyle w:val="BodyTextIndent"/>
        <w:ind w:left="720"/>
        <w:jc w:val="both"/>
        <w:rPr>
          <w:sz w:val="22"/>
          <w:szCs w:val="22"/>
        </w:rPr>
      </w:pPr>
    </w:p>
    <w:p w14:paraId="558FF5A0" w14:textId="77777777" w:rsidR="00E558F7" w:rsidRPr="00DD7A8D" w:rsidRDefault="00E558F7" w:rsidP="003C3ED4">
      <w:pPr>
        <w:pStyle w:val="BodyTextIndent"/>
        <w:numPr>
          <w:ilvl w:val="0"/>
          <w:numId w:val="32"/>
        </w:numPr>
        <w:jc w:val="both"/>
        <w:rPr>
          <w:sz w:val="22"/>
          <w:szCs w:val="22"/>
        </w:rPr>
      </w:pPr>
      <w:r w:rsidRPr="005D6762">
        <w:rPr>
          <w:b/>
          <w:bCs/>
          <w:sz w:val="22"/>
          <w:szCs w:val="22"/>
        </w:rPr>
        <w:t>Sponsor blanks proposals to capture new investment schedules, or perhaps expansions to existing investment schedules, to detail the underlying assets held within an investment subsidiary.</w:t>
      </w:r>
      <w:r>
        <w:rPr>
          <w:sz w:val="22"/>
          <w:szCs w:val="22"/>
        </w:rPr>
        <w:t xml:space="preserve"> As the RBC and AVR calculations require reporting entities to calculate RBC and AVR based on the underlying assets, this information should be readily available. If revisions are not incorporated into SSAP No. 97, these proposals can also clarify requirements for reporting as an investment subsidiary. </w:t>
      </w:r>
    </w:p>
    <w:p w14:paraId="0ECEE3BA" w14:textId="77777777" w:rsidR="00E558F7" w:rsidRDefault="00E558F7" w:rsidP="00E558F7">
      <w:pPr>
        <w:pStyle w:val="ListParagraph"/>
        <w:rPr>
          <w:sz w:val="22"/>
          <w:szCs w:val="22"/>
        </w:rPr>
      </w:pPr>
    </w:p>
    <w:p w14:paraId="32031FED" w14:textId="77777777" w:rsidR="00E558F7" w:rsidRDefault="00E558F7" w:rsidP="003C3ED4">
      <w:pPr>
        <w:pStyle w:val="BodyTextIndent"/>
        <w:numPr>
          <w:ilvl w:val="0"/>
          <w:numId w:val="32"/>
        </w:numPr>
        <w:jc w:val="both"/>
        <w:rPr>
          <w:sz w:val="22"/>
          <w:szCs w:val="22"/>
        </w:rPr>
      </w:pPr>
      <w:r w:rsidRPr="005D6762">
        <w:rPr>
          <w:b/>
          <w:bCs/>
          <w:sz w:val="22"/>
          <w:szCs w:val="22"/>
        </w:rPr>
        <w:t>Referrals to the Capital Adequacy (E) Task Force and related RBC Working Groups to incorporate details that allow regulators to verify the RBC calculation for the underlying assets in investment subsidiaries.</w:t>
      </w:r>
      <w:r>
        <w:rPr>
          <w:sz w:val="22"/>
          <w:szCs w:val="22"/>
        </w:rPr>
        <w:t xml:space="preserve"> If blanks reporting revisions are incorporated that provide this detail, then the RBC formula can likely pull from those sources. If reporting revisions are not incorporated, then additional schedules or reporting lines would be necessary within the RBC formula. </w:t>
      </w:r>
    </w:p>
    <w:p w14:paraId="056D0495" w14:textId="77777777" w:rsidR="00412521" w:rsidRDefault="00412521" w:rsidP="00412521">
      <w:pPr>
        <w:jc w:val="both"/>
        <w:rPr>
          <w:sz w:val="22"/>
          <w:szCs w:val="22"/>
        </w:rPr>
      </w:pPr>
    </w:p>
    <w:p w14:paraId="37AEC6C9" w14:textId="53260B64" w:rsidR="001B7DE8" w:rsidRPr="00256F59" w:rsidRDefault="001B7DE8" w:rsidP="00675D83">
      <w:pPr>
        <w:pStyle w:val="BodyTextIndent"/>
        <w:ind w:left="0" w:firstLine="0"/>
        <w:jc w:val="both"/>
        <w:rPr>
          <w:i/>
          <w:sz w:val="22"/>
          <w:szCs w:val="22"/>
          <w:u w:val="single"/>
        </w:rPr>
      </w:pPr>
      <w:r w:rsidRPr="00256F59">
        <w:rPr>
          <w:i/>
          <w:sz w:val="22"/>
          <w:szCs w:val="22"/>
          <w:u w:val="single"/>
        </w:rPr>
        <w:t xml:space="preserve">Interested Parties Comments: </w:t>
      </w:r>
    </w:p>
    <w:p w14:paraId="6FD59724" w14:textId="59092C41" w:rsidR="0026267D" w:rsidRPr="0026267D" w:rsidRDefault="0026267D" w:rsidP="0026267D">
      <w:pPr>
        <w:jc w:val="both"/>
        <w:rPr>
          <w:rFonts w:asciiTheme="majorBidi" w:hAnsiTheme="majorBidi" w:cstheme="majorBidi"/>
          <w:color w:val="000000" w:themeColor="text1"/>
          <w:sz w:val="22"/>
          <w:szCs w:val="22"/>
        </w:rPr>
      </w:pPr>
      <w:r w:rsidRPr="0026267D">
        <w:rPr>
          <w:rFonts w:asciiTheme="majorBidi" w:hAnsiTheme="majorBidi" w:cstheme="majorBidi"/>
          <w:color w:val="000000" w:themeColor="text1"/>
          <w:sz w:val="22"/>
          <w:szCs w:val="22"/>
        </w:rPr>
        <w:t xml:space="preserve">As background, investment subsidiaries are often used by insurers as operationally efficient investment vehicles </w:t>
      </w:r>
      <w:proofErr w:type="gramStart"/>
      <w:r w:rsidRPr="0026267D">
        <w:rPr>
          <w:rFonts w:asciiTheme="majorBidi" w:hAnsiTheme="majorBidi" w:cstheme="majorBidi"/>
          <w:color w:val="000000" w:themeColor="text1"/>
          <w:sz w:val="22"/>
          <w:szCs w:val="22"/>
        </w:rPr>
        <w:t>and also</w:t>
      </w:r>
      <w:proofErr w:type="gramEnd"/>
      <w:r w:rsidRPr="0026267D">
        <w:rPr>
          <w:rFonts w:asciiTheme="majorBidi" w:hAnsiTheme="majorBidi" w:cstheme="majorBidi"/>
          <w:color w:val="000000" w:themeColor="text1"/>
          <w:sz w:val="22"/>
          <w:szCs w:val="22"/>
        </w:rPr>
        <w:t xml:space="preserve"> may be used for various legal reasons (e.g., reinsurance transactions).  Using a separate legal entity to own certain types of investments may be a lot more efficient than having the insurer own the assets outright.  For example, insurers may use an investment subsidiary to own residential mortgage loans. </w:t>
      </w:r>
      <w:proofErr w:type="gramStart"/>
      <w:r w:rsidRPr="0026267D">
        <w:rPr>
          <w:rFonts w:asciiTheme="majorBidi" w:hAnsiTheme="majorBidi" w:cstheme="majorBidi"/>
          <w:color w:val="000000" w:themeColor="text1"/>
          <w:sz w:val="22"/>
          <w:szCs w:val="22"/>
        </w:rPr>
        <w:t>This asset</w:t>
      </w:r>
      <w:proofErr w:type="gramEnd"/>
      <w:r w:rsidRPr="0026267D">
        <w:rPr>
          <w:rFonts w:asciiTheme="majorBidi" w:hAnsiTheme="majorBidi" w:cstheme="majorBidi"/>
          <w:color w:val="000000" w:themeColor="text1"/>
          <w:sz w:val="22"/>
          <w:szCs w:val="22"/>
        </w:rPr>
        <w:t xml:space="preserve"> type usually requires the issuance of a high volume of loans to achieve the appropriate economies of scale so that the investment is cost-effective.  Insurers may create a separate legal entity to allow for licensing to purchase loans in every state and that will engage a mortgage loan servicer to administer and service all the loans. Additionally, when insurers establish an investment subsidiary in the form of a trust with a national bank as trustee, the national bank trustee is either explicitly exempted from state lending licensing requirements or entitled to federal preemption from state lending license requirements. Using an investment subsidiary in this case would allow the insurance company to invest in large volumes of residential mortgages without significant burden on internal resources and internal operations while holding a capital charge on the underlying mortgages that is commensurate with the risk of each underlying mortgage loan. </w:t>
      </w:r>
    </w:p>
    <w:p w14:paraId="7014314B" w14:textId="77777777" w:rsidR="0026267D" w:rsidRPr="0026267D" w:rsidRDefault="0026267D" w:rsidP="0026267D">
      <w:pPr>
        <w:jc w:val="both"/>
        <w:rPr>
          <w:rFonts w:asciiTheme="majorBidi" w:hAnsiTheme="majorBidi" w:cstheme="majorBidi"/>
          <w:color w:val="000000" w:themeColor="text1"/>
          <w:sz w:val="22"/>
          <w:szCs w:val="22"/>
        </w:rPr>
      </w:pPr>
    </w:p>
    <w:p w14:paraId="51B3F5C4" w14:textId="77777777" w:rsidR="0026267D" w:rsidRPr="0026267D" w:rsidRDefault="0026267D" w:rsidP="0026267D">
      <w:pPr>
        <w:jc w:val="both"/>
        <w:rPr>
          <w:rFonts w:asciiTheme="majorBidi" w:hAnsiTheme="majorBidi" w:cstheme="majorBidi"/>
          <w:color w:val="000000" w:themeColor="text1"/>
          <w:sz w:val="22"/>
          <w:szCs w:val="22"/>
        </w:rPr>
      </w:pPr>
      <w:r w:rsidRPr="0026267D">
        <w:rPr>
          <w:rFonts w:asciiTheme="majorBidi" w:hAnsiTheme="majorBidi" w:cstheme="majorBidi"/>
          <w:color w:val="000000" w:themeColor="text1"/>
          <w:sz w:val="22"/>
          <w:szCs w:val="22"/>
        </w:rPr>
        <w:t xml:space="preserve">With the background above, </w:t>
      </w:r>
      <w:proofErr w:type="gramStart"/>
      <w:r w:rsidRPr="0026267D">
        <w:rPr>
          <w:rFonts w:asciiTheme="majorBidi" w:hAnsiTheme="majorBidi" w:cstheme="majorBidi"/>
          <w:color w:val="000000" w:themeColor="text1"/>
          <w:sz w:val="22"/>
          <w:szCs w:val="22"/>
        </w:rPr>
        <w:t>following</w:t>
      </w:r>
      <w:proofErr w:type="gramEnd"/>
      <w:r w:rsidRPr="0026267D">
        <w:rPr>
          <w:rFonts w:asciiTheme="majorBidi" w:hAnsiTheme="majorBidi" w:cstheme="majorBidi"/>
          <w:color w:val="000000" w:themeColor="text1"/>
          <w:sz w:val="22"/>
          <w:szCs w:val="22"/>
        </w:rPr>
        <w:t xml:space="preserve"> are our comments to the potential actions included in the exposure draft.</w:t>
      </w:r>
    </w:p>
    <w:p w14:paraId="7FE85337" w14:textId="77777777" w:rsidR="0026267D" w:rsidRPr="0026267D" w:rsidRDefault="0026267D" w:rsidP="0026267D">
      <w:pPr>
        <w:jc w:val="both"/>
        <w:rPr>
          <w:rFonts w:asciiTheme="majorBidi" w:hAnsiTheme="majorBidi" w:cstheme="majorBidi"/>
          <w:color w:val="000000" w:themeColor="text1"/>
          <w:sz w:val="22"/>
          <w:szCs w:val="22"/>
        </w:rPr>
      </w:pPr>
    </w:p>
    <w:p w14:paraId="0ECD5E38" w14:textId="77777777" w:rsidR="0026267D" w:rsidRPr="0026267D" w:rsidRDefault="0026267D" w:rsidP="003C3ED4">
      <w:pPr>
        <w:pStyle w:val="ListParagraph"/>
        <w:numPr>
          <w:ilvl w:val="0"/>
          <w:numId w:val="33"/>
        </w:numPr>
        <w:jc w:val="both"/>
        <w:rPr>
          <w:rFonts w:asciiTheme="majorBidi" w:eastAsia="Times New Roman" w:hAnsiTheme="majorBidi" w:cstheme="majorBidi"/>
          <w:color w:val="000000" w:themeColor="text1"/>
          <w:sz w:val="22"/>
          <w:szCs w:val="22"/>
          <w:lang w:eastAsia="zh-CN"/>
        </w:rPr>
      </w:pPr>
      <w:r w:rsidRPr="0026267D">
        <w:rPr>
          <w:rFonts w:asciiTheme="majorBidi" w:eastAsia="Times New Roman" w:hAnsiTheme="majorBidi" w:cstheme="majorBidi"/>
          <w:b/>
          <w:bCs/>
          <w:color w:val="000000" w:themeColor="text1"/>
          <w:sz w:val="22"/>
          <w:szCs w:val="22"/>
          <w:lang w:eastAsia="zh-CN"/>
        </w:rPr>
        <w:t>Proposal No. 1: Revisions to SSAP No. 97 to incorporate statutory accounting guidance for SCAs that hold assets on behalf of the reporting entity and affiliate (investment subsidiaries)</w:t>
      </w:r>
      <w:r w:rsidRPr="0026267D">
        <w:rPr>
          <w:rFonts w:asciiTheme="majorBidi" w:eastAsia="Times New Roman" w:hAnsiTheme="majorBidi" w:cstheme="majorBidi"/>
          <w:color w:val="000000" w:themeColor="text1"/>
          <w:sz w:val="22"/>
          <w:szCs w:val="22"/>
          <w:lang w:eastAsia="zh-CN"/>
        </w:rPr>
        <w:t xml:space="preserve"> </w:t>
      </w:r>
    </w:p>
    <w:p w14:paraId="77A439EC" w14:textId="77777777" w:rsidR="0026267D" w:rsidRPr="0026267D" w:rsidRDefault="0026267D" w:rsidP="0026267D">
      <w:pPr>
        <w:pStyle w:val="ListParagraph"/>
        <w:jc w:val="both"/>
        <w:rPr>
          <w:rFonts w:asciiTheme="majorBidi" w:eastAsia="Times New Roman" w:hAnsiTheme="majorBidi" w:cstheme="majorBidi"/>
          <w:b/>
          <w:bCs/>
          <w:color w:val="000000" w:themeColor="text1"/>
          <w:sz w:val="22"/>
          <w:szCs w:val="22"/>
          <w:lang w:eastAsia="zh-CN"/>
        </w:rPr>
      </w:pPr>
    </w:p>
    <w:p w14:paraId="724EF9AF" w14:textId="77777777" w:rsidR="0026267D" w:rsidRDefault="0026267D" w:rsidP="00EF4B2A">
      <w:pPr>
        <w:pStyle w:val="ListParagraph"/>
        <w:jc w:val="both"/>
        <w:rPr>
          <w:rFonts w:asciiTheme="majorBidi" w:eastAsia="Times New Roman" w:hAnsiTheme="majorBidi" w:cstheme="majorBidi"/>
          <w:color w:val="000000" w:themeColor="text1"/>
          <w:sz w:val="22"/>
          <w:szCs w:val="22"/>
          <w:lang w:eastAsia="zh-CN"/>
        </w:rPr>
      </w:pPr>
      <w:r w:rsidRPr="0026267D">
        <w:rPr>
          <w:rFonts w:asciiTheme="majorBidi" w:eastAsia="Times New Roman" w:hAnsiTheme="majorBidi" w:cstheme="majorBidi"/>
          <w:color w:val="000000" w:themeColor="text1"/>
          <w:sz w:val="22"/>
          <w:szCs w:val="22"/>
          <w:lang w:eastAsia="zh-CN"/>
        </w:rPr>
        <w:t xml:space="preserve">Interested parties agree </w:t>
      </w:r>
      <w:proofErr w:type="gramStart"/>
      <w:r w:rsidRPr="0026267D">
        <w:rPr>
          <w:rFonts w:asciiTheme="majorBidi" w:eastAsia="Times New Roman" w:hAnsiTheme="majorBidi" w:cstheme="majorBidi"/>
          <w:color w:val="000000" w:themeColor="text1"/>
          <w:sz w:val="22"/>
          <w:szCs w:val="22"/>
          <w:lang w:eastAsia="zh-CN"/>
        </w:rPr>
        <w:t>with including</w:t>
      </w:r>
      <w:proofErr w:type="gramEnd"/>
      <w:r w:rsidRPr="0026267D">
        <w:rPr>
          <w:rFonts w:asciiTheme="majorBidi" w:eastAsia="Times New Roman" w:hAnsiTheme="majorBidi" w:cstheme="majorBidi"/>
          <w:color w:val="000000" w:themeColor="text1"/>
          <w:sz w:val="22"/>
          <w:szCs w:val="22"/>
          <w:lang w:eastAsia="zh-CN"/>
        </w:rPr>
        <w:t xml:space="preserve"> guidance in SSAP No. 97 to address the following items:</w:t>
      </w:r>
    </w:p>
    <w:p w14:paraId="3B4C29CB" w14:textId="77777777" w:rsidR="00EF4B2A" w:rsidRPr="0026267D" w:rsidRDefault="00EF4B2A" w:rsidP="00EF4B2A">
      <w:pPr>
        <w:pStyle w:val="ListParagraph"/>
        <w:jc w:val="both"/>
        <w:rPr>
          <w:rFonts w:asciiTheme="majorBidi" w:eastAsia="Times New Roman" w:hAnsiTheme="majorBidi" w:cstheme="majorBidi"/>
          <w:color w:val="000000" w:themeColor="text1"/>
          <w:sz w:val="22"/>
          <w:szCs w:val="22"/>
          <w:lang w:eastAsia="zh-CN"/>
        </w:rPr>
      </w:pPr>
    </w:p>
    <w:p w14:paraId="5ACD9E97" w14:textId="77777777" w:rsidR="0026267D" w:rsidRDefault="0026267D" w:rsidP="003C3ED4">
      <w:pPr>
        <w:pStyle w:val="ListParagraph"/>
        <w:numPr>
          <w:ilvl w:val="1"/>
          <w:numId w:val="33"/>
        </w:numPr>
        <w:jc w:val="both"/>
        <w:rPr>
          <w:rFonts w:asciiTheme="majorBidi" w:eastAsia="Times New Roman" w:hAnsiTheme="majorBidi" w:cstheme="majorBidi"/>
          <w:color w:val="000000" w:themeColor="text1"/>
          <w:sz w:val="22"/>
          <w:szCs w:val="22"/>
          <w:lang w:eastAsia="zh-CN"/>
        </w:rPr>
      </w:pPr>
      <w:r w:rsidRPr="0026267D">
        <w:rPr>
          <w:rFonts w:asciiTheme="majorBidi" w:eastAsia="Times New Roman" w:hAnsiTheme="majorBidi" w:cstheme="majorBidi"/>
          <w:color w:val="000000" w:themeColor="text1"/>
          <w:sz w:val="22"/>
          <w:szCs w:val="22"/>
          <w:lang w:eastAsia="zh-CN"/>
        </w:rPr>
        <w:t>The definition of an investment subsidiary from Schedule D should be brought over into SSAP No. 97.</w:t>
      </w:r>
    </w:p>
    <w:p w14:paraId="3C5336BC" w14:textId="77777777" w:rsidR="00EF4B2A" w:rsidRPr="0026267D" w:rsidRDefault="00EF4B2A" w:rsidP="00EF4B2A">
      <w:pPr>
        <w:pStyle w:val="ListParagraph"/>
        <w:ind w:left="1440"/>
        <w:jc w:val="both"/>
        <w:rPr>
          <w:rFonts w:asciiTheme="majorBidi" w:eastAsia="Times New Roman" w:hAnsiTheme="majorBidi" w:cstheme="majorBidi"/>
          <w:color w:val="000000" w:themeColor="text1"/>
          <w:sz w:val="22"/>
          <w:szCs w:val="22"/>
          <w:lang w:eastAsia="zh-CN"/>
        </w:rPr>
      </w:pPr>
    </w:p>
    <w:p w14:paraId="1D49F5FA" w14:textId="77777777" w:rsidR="0026267D" w:rsidRPr="0026267D" w:rsidRDefault="0026267D" w:rsidP="003C3ED4">
      <w:pPr>
        <w:pStyle w:val="ListParagraph"/>
        <w:numPr>
          <w:ilvl w:val="1"/>
          <w:numId w:val="33"/>
        </w:numPr>
        <w:jc w:val="both"/>
        <w:rPr>
          <w:rFonts w:asciiTheme="majorBidi" w:eastAsia="Times New Roman" w:hAnsiTheme="majorBidi" w:cstheme="majorBidi"/>
          <w:color w:val="000000" w:themeColor="text1"/>
          <w:sz w:val="22"/>
          <w:szCs w:val="22"/>
          <w:lang w:eastAsia="zh-CN"/>
        </w:rPr>
      </w:pPr>
      <w:r w:rsidRPr="0026267D">
        <w:rPr>
          <w:rFonts w:asciiTheme="majorBidi" w:eastAsia="Times New Roman" w:hAnsiTheme="majorBidi" w:cstheme="majorBidi"/>
          <w:color w:val="000000" w:themeColor="text1"/>
          <w:sz w:val="22"/>
          <w:szCs w:val="22"/>
          <w:lang w:eastAsia="zh-CN"/>
        </w:rPr>
        <w:t xml:space="preserve">Interested parties agree that clarification should be added on the accounting for these investments.  We understand that these investments are to be reported using an equity method of accounting with U.S. GAAP audited financial statements required for admissibility.  There is a current lack of clarity on how to apply the “imputed value” requirement in the investment subsidiary definition.  There is inconsistency in practice as to whether the underlying investments are adjusted from a U.S. GAAP value to a U.S. SAP value in instances where U.S. GAAP and U.S. SAP differ from an investment valuation perspective. If the intent is for the investment subsidiary’s assets to be recorded with a carrying value equal to what would be recorded if the assets were held directly by the insurer, </w:t>
      </w:r>
      <w:proofErr w:type="gramStart"/>
      <w:r w:rsidRPr="0026267D">
        <w:rPr>
          <w:rFonts w:asciiTheme="majorBidi" w:eastAsia="Times New Roman" w:hAnsiTheme="majorBidi" w:cstheme="majorBidi"/>
          <w:color w:val="000000" w:themeColor="text1"/>
          <w:sz w:val="22"/>
          <w:szCs w:val="22"/>
          <w:lang w:eastAsia="zh-CN"/>
        </w:rPr>
        <w:t>more clear</w:t>
      </w:r>
      <w:proofErr w:type="gramEnd"/>
      <w:r w:rsidRPr="0026267D">
        <w:rPr>
          <w:rFonts w:asciiTheme="majorBidi" w:eastAsia="Times New Roman" w:hAnsiTheme="majorBidi" w:cstheme="majorBidi"/>
          <w:color w:val="000000" w:themeColor="text1"/>
          <w:sz w:val="22"/>
          <w:szCs w:val="22"/>
          <w:lang w:eastAsia="zh-CN"/>
        </w:rPr>
        <w:t xml:space="preserve"> guidance should be included in SSAP No. 97 as to how this rule is intended to be applied. </w:t>
      </w:r>
    </w:p>
    <w:p w14:paraId="396E399C" w14:textId="77777777" w:rsidR="0026267D" w:rsidRPr="0026267D" w:rsidRDefault="0026267D" w:rsidP="00EF4B2A">
      <w:pPr>
        <w:jc w:val="both"/>
        <w:rPr>
          <w:rFonts w:asciiTheme="majorBidi" w:hAnsiTheme="majorBidi" w:cstheme="majorBidi"/>
          <w:color w:val="000000" w:themeColor="text1"/>
          <w:sz w:val="22"/>
          <w:szCs w:val="22"/>
        </w:rPr>
      </w:pPr>
    </w:p>
    <w:p w14:paraId="54A4DB94" w14:textId="77777777" w:rsidR="0026267D" w:rsidRPr="0026267D" w:rsidRDefault="0026267D" w:rsidP="003C3ED4">
      <w:pPr>
        <w:pStyle w:val="ListParagraph"/>
        <w:numPr>
          <w:ilvl w:val="1"/>
          <w:numId w:val="33"/>
        </w:numPr>
        <w:jc w:val="both"/>
        <w:rPr>
          <w:rFonts w:asciiTheme="majorBidi" w:eastAsia="Times New Roman" w:hAnsiTheme="majorBidi" w:cstheme="majorBidi"/>
          <w:color w:val="000000" w:themeColor="text1"/>
          <w:sz w:val="22"/>
          <w:szCs w:val="22"/>
          <w:lang w:eastAsia="zh-CN"/>
        </w:rPr>
      </w:pPr>
      <w:r w:rsidRPr="0026267D">
        <w:rPr>
          <w:rFonts w:asciiTheme="majorBidi" w:eastAsia="Times New Roman" w:hAnsiTheme="majorBidi" w:cstheme="majorBidi"/>
          <w:color w:val="000000" w:themeColor="text1"/>
          <w:sz w:val="22"/>
          <w:szCs w:val="22"/>
          <w:lang w:eastAsia="zh-CN"/>
        </w:rPr>
        <w:t xml:space="preserve">There should be clarification that in no instance the RBC charges applied to the underlying assets can be more beneficial than if the assets were held directly by the insurer.  This should address the Working Group’s concern regarding investment subsidiaries that own bonds that do not meet the new principles-based definition and </w:t>
      </w:r>
      <w:proofErr w:type="gramStart"/>
      <w:r w:rsidRPr="0026267D">
        <w:rPr>
          <w:rFonts w:asciiTheme="majorBidi" w:eastAsia="Times New Roman" w:hAnsiTheme="majorBidi" w:cstheme="majorBidi"/>
          <w:color w:val="000000" w:themeColor="text1"/>
          <w:sz w:val="22"/>
          <w:szCs w:val="22"/>
          <w:lang w:eastAsia="zh-CN"/>
        </w:rPr>
        <w:t>would require</w:t>
      </w:r>
      <w:proofErr w:type="gramEnd"/>
      <w:r w:rsidRPr="0026267D">
        <w:rPr>
          <w:rFonts w:asciiTheme="majorBidi" w:eastAsia="Times New Roman" w:hAnsiTheme="majorBidi" w:cstheme="majorBidi"/>
          <w:color w:val="000000" w:themeColor="text1"/>
          <w:sz w:val="22"/>
          <w:szCs w:val="22"/>
          <w:lang w:eastAsia="zh-CN"/>
        </w:rPr>
        <w:t xml:space="preserve"> an SVO designation for reporting. Interested parties also request clarification in the RBC instructions that the applicable charges be applied to the accounting basis used to determine the carrying value of the investment subsidiary.  </w:t>
      </w:r>
    </w:p>
    <w:p w14:paraId="3CBB4AD0" w14:textId="77777777" w:rsidR="0026267D" w:rsidRPr="0026267D" w:rsidRDefault="0026267D" w:rsidP="003C3ED4">
      <w:pPr>
        <w:pStyle w:val="ListParagraph"/>
        <w:numPr>
          <w:ilvl w:val="0"/>
          <w:numId w:val="33"/>
        </w:numPr>
        <w:jc w:val="both"/>
        <w:rPr>
          <w:rFonts w:asciiTheme="majorBidi" w:eastAsia="Times New Roman" w:hAnsiTheme="majorBidi" w:cstheme="majorBidi"/>
          <w:b/>
          <w:bCs/>
          <w:color w:val="000000" w:themeColor="text1"/>
          <w:sz w:val="22"/>
          <w:szCs w:val="22"/>
          <w:lang w:eastAsia="zh-CN"/>
        </w:rPr>
      </w:pPr>
      <w:r w:rsidRPr="0026267D">
        <w:rPr>
          <w:rFonts w:asciiTheme="majorBidi" w:eastAsia="Times New Roman" w:hAnsiTheme="majorBidi" w:cstheme="majorBidi"/>
          <w:b/>
          <w:bCs/>
          <w:color w:val="000000" w:themeColor="text1"/>
          <w:sz w:val="22"/>
          <w:szCs w:val="22"/>
          <w:lang w:eastAsia="zh-CN"/>
        </w:rPr>
        <w:t xml:space="preserve">Proposal No. 2: Sponsor </w:t>
      </w:r>
      <w:proofErr w:type="gramStart"/>
      <w:r w:rsidRPr="0026267D">
        <w:rPr>
          <w:rFonts w:asciiTheme="majorBidi" w:eastAsia="Times New Roman" w:hAnsiTheme="majorBidi" w:cstheme="majorBidi"/>
          <w:b/>
          <w:bCs/>
          <w:color w:val="000000" w:themeColor="text1"/>
          <w:sz w:val="22"/>
          <w:szCs w:val="22"/>
          <w:lang w:eastAsia="zh-CN"/>
        </w:rPr>
        <w:t>Blanks</w:t>
      </w:r>
      <w:proofErr w:type="gramEnd"/>
      <w:r w:rsidRPr="0026267D">
        <w:rPr>
          <w:rFonts w:asciiTheme="majorBidi" w:eastAsia="Times New Roman" w:hAnsiTheme="majorBidi" w:cstheme="majorBidi"/>
          <w:b/>
          <w:bCs/>
          <w:color w:val="000000" w:themeColor="text1"/>
          <w:sz w:val="22"/>
          <w:szCs w:val="22"/>
          <w:lang w:eastAsia="zh-CN"/>
        </w:rPr>
        <w:t xml:space="preserve"> proposals to capture new investment Schedules or perhaps expansions to existing investment schedules, to detail the underlying assets held within an investment subsidiary</w:t>
      </w:r>
    </w:p>
    <w:p w14:paraId="7831EB38" w14:textId="77777777" w:rsidR="0026267D" w:rsidRPr="0026267D" w:rsidRDefault="0026267D" w:rsidP="0026267D">
      <w:pPr>
        <w:pStyle w:val="ListParagraph"/>
        <w:jc w:val="both"/>
        <w:rPr>
          <w:rFonts w:asciiTheme="majorBidi" w:eastAsia="Times New Roman" w:hAnsiTheme="majorBidi" w:cstheme="majorBidi"/>
          <w:b/>
          <w:bCs/>
          <w:color w:val="000000" w:themeColor="text1"/>
          <w:sz w:val="22"/>
          <w:szCs w:val="22"/>
          <w:lang w:eastAsia="zh-CN"/>
        </w:rPr>
      </w:pPr>
    </w:p>
    <w:p w14:paraId="2E19C57F" w14:textId="77777777" w:rsidR="0026267D" w:rsidRPr="0026267D" w:rsidRDefault="0026267D" w:rsidP="0026267D">
      <w:pPr>
        <w:pStyle w:val="ListParagraph"/>
        <w:jc w:val="both"/>
        <w:rPr>
          <w:rFonts w:asciiTheme="majorBidi" w:eastAsia="Times New Roman" w:hAnsiTheme="majorBidi" w:cstheme="majorBidi"/>
          <w:color w:val="000000" w:themeColor="text1"/>
          <w:sz w:val="22"/>
          <w:szCs w:val="22"/>
          <w:lang w:eastAsia="zh-CN"/>
        </w:rPr>
      </w:pPr>
      <w:r w:rsidRPr="0026267D">
        <w:rPr>
          <w:rFonts w:asciiTheme="majorBidi" w:eastAsia="Times New Roman" w:hAnsiTheme="majorBidi" w:cstheme="majorBidi"/>
          <w:color w:val="000000" w:themeColor="text1"/>
          <w:sz w:val="22"/>
          <w:szCs w:val="22"/>
          <w:lang w:eastAsia="zh-CN"/>
        </w:rPr>
        <w:t xml:space="preserve">Interested parties believe that having to include a listing of each underlying asset of the investment subsidiary will take away some of the operational efficiency that is gained by having the investment subsidiary own the underlying assets. If this is a “must have” for the Working Group, perhaps we can work together on the most efficient way to provide the data.  See additional suggestions under item 3 below. </w:t>
      </w:r>
    </w:p>
    <w:p w14:paraId="2DBA603F" w14:textId="77777777" w:rsidR="0026267D" w:rsidRPr="0026267D" w:rsidRDefault="0026267D" w:rsidP="0026267D">
      <w:pPr>
        <w:pStyle w:val="ListParagraph"/>
        <w:jc w:val="both"/>
        <w:rPr>
          <w:rFonts w:asciiTheme="majorBidi" w:eastAsia="Times New Roman" w:hAnsiTheme="majorBidi" w:cstheme="majorBidi"/>
          <w:color w:val="000000" w:themeColor="text1"/>
          <w:sz w:val="22"/>
          <w:szCs w:val="22"/>
          <w:lang w:eastAsia="zh-CN"/>
        </w:rPr>
      </w:pPr>
      <w:r w:rsidRPr="0026267D">
        <w:rPr>
          <w:rFonts w:asciiTheme="majorBidi" w:eastAsia="Times New Roman" w:hAnsiTheme="majorBidi" w:cstheme="majorBidi"/>
          <w:color w:val="000000" w:themeColor="text1"/>
          <w:sz w:val="22"/>
          <w:szCs w:val="22"/>
          <w:lang w:eastAsia="zh-CN"/>
        </w:rPr>
        <w:t xml:space="preserve"> </w:t>
      </w:r>
    </w:p>
    <w:p w14:paraId="620B12D2" w14:textId="77777777" w:rsidR="0026267D" w:rsidRPr="0026267D" w:rsidRDefault="0026267D" w:rsidP="003C3ED4">
      <w:pPr>
        <w:pStyle w:val="ListParagraph"/>
        <w:numPr>
          <w:ilvl w:val="0"/>
          <w:numId w:val="33"/>
        </w:numPr>
        <w:jc w:val="both"/>
        <w:rPr>
          <w:rFonts w:asciiTheme="majorBidi" w:eastAsia="Times New Roman" w:hAnsiTheme="majorBidi" w:cstheme="majorBidi"/>
          <w:b/>
          <w:bCs/>
          <w:color w:val="000000" w:themeColor="text1"/>
          <w:sz w:val="22"/>
          <w:szCs w:val="22"/>
          <w:lang w:eastAsia="zh-CN"/>
        </w:rPr>
      </w:pPr>
      <w:r w:rsidRPr="0026267D">
        <w:rPr>
          <w:rFonts w:asciiTheme="majorBidi" w:eastAsia="Times New Roman" w:hAnsiTheme="majorBidi" w:cstheme="majorBidi"/>
          <w:b/>
          <w:bCs/>
          <w:color w:val="000000" w:themeColor="text1"/>
          <w:sz w:val="22"/>
          <w:szCs w:val="22"/>
          <w:lang w:eastAsia="zh-CN"/>
        </w:rPr>
        <w:t>Proposal No. 3: Referrals to Capital the Capital Adequacy (E) Task Force and related RBC Working Groups to incorporate details that allow regulators to verify the RBC calculation for the underlying assets in investment subsidiaries</w:t>
      </w:r>
    </w:p>
    <w:p w14:paraId="5DDDFC7F" w14:textId="77777777" w:rsidR="0026267D" w:rsidRPr="0026267D" w:rsidRDefault="0026267D" w:rsidP="0026267D">
      <w:pPr>
        <w:pStyle w:val="ListParagraph"/>
        <w:jc w:val="both"/>
        <w:rPr>
          <w:rFonts w:asciiTheme="majorBidi" w:eastAsia="Times New Roman" w:hAnsiTheme="majorBidi" w:cstheme="majorBidi"/>
          <w:color w:val="000000" w:themeColor="text1"/>
          <w:sz w:val="22"/>
          <w:szCs w:val="22"/>
          <w:lang w:eastAsia="zh-CN"/>
        </w:rPr>
      </w:pPr>
    </w:p>
    <w:p w14:paraId="282C77CB" w14:textId="77777777" w:rsidR="0026267D" w:rsidRPr="0026267D" w:rsidRDefault="0026267D" w:rsidP="0026267D">
      <w:pPr>
        <w:pStyle w:val="ListParagraph"/>
        <w:jc w:val="both"/>
        <w:rPr>
          <w:rFonts w:asciiTheme="majorBidi" w:eastAsia="Times New Roman" w:hAnsiTheme="majorBidi" w:cstheme="majorBidi"/>
          <w:color w:val="000000" w:themeColor="text1"/>
          <w:sz w:val="22"/>
          <w:szCs w:val="22"/>
          <w:lang w:eastAsia="zh-CN"/>
        </w:rPr>
      </w:pPr>
      <w:r w:rsidRPr="0026267D">
        <w:rPr>
          <w:rFonts w:asciiTheme="majorBidi" w:eastAsia="Times New Roman" w:hAnsiTheme="majorBidi" w:cstheme="majorBidi"/>
          <w:color w:val="000000" w:themeColor="text1"/>
          <w:sz w:val="22"/>
          <w:szCs w:val="22"/>
          <w:lang w:eastAsia="zh-CN"/>
        </w:rPr>
        <w:t xml:space="preserve">Interested parties agree with providing transparency for RBC purposes.  Since listing each asset individually may take away some of the benefits of creating an investment subsidiary, perhaps the assets can be provided by groupings that match AVR/RBC schedules </w:t>
      </w:r>
      <w:proofErr w:type="gramStart"/>
      <w:r w:rsidRPr="0026267D">
        <w:rPr>
          <w:rFonts w:asciiTheme="majorBidi" w:eastAsia="Times New Roman" w:hAnsiTheme="majorBidi" w:cstheme="majorBidi"/>
          <w:color w:val="000000" w:themeColor="text1"/>
          <w:sz w:val="22"/>
          <w:szCs w:val="22"/>
          <w:lang w:eastAsia="zh-CN"/>
        </w:rPr>
        <w:t>similar to</w:t>
      </w:r>
      <w:proofErr w:type="gramEnd"/>
      <w:r w:rsidRPr="0026267D">
        <w:rPr>
          <w:rFonts w:asciiTheme="majorBidi" w:eastAsia="Times New Roman" w:hAnsiTheme="majorBidi" w:cstheme="majorBidi"/>
          <w:color w:val="000000" w:themeColor="text1"/>
          <w:sz w:val="22"/>
          <w:szCs w:val="22"/>
          <w:lang w:eastAsia="zh-CN"/>
        </w:rPr>
        <w:t xml:space="preserve"> the industry’s recent response </w:t>
      </w:r>
      <w:proofErr w:type="gramStart"/>
      <w:r w:rsidRPr="0026267D">
        <w:rPr>
          <w:rFonts w:asciiTheme="majorBidi" w:eastAsia="Times New Roman" w:hAnsiTheme="majorBidi" w:cstheme="majorBidi"/>
          <w:color w:val="000000" w:themeColor="text1"/>
          <w:sz w:val="22"/>
          <w:szCs w:val="22"/>
          <w:lang w:eastAsia="zh-CN"/>
        </w:rPr>
        <w:t>on</w:t>
      </w:r>
      <w:proofErr w:type="gramEnd"/>
      <w:r w:rsidRPr="0026267D">
        <w:rPr>
          <w:rFonts w:asciiTheme="majorBidi" w:eastAsia="Times New Roman" w:hAnsiTheme="majorBidi" w:cstheme="majorBidi"/>
          <w:color w:val="000000" w:themeColor="text1"/>
          <w:sz w:val="22"/>
          <w:szCs w:val="22"/>
          <w:lang w:eastAsia="zh-CN"/>
        </w:rPr>
        <w:t xml:space="preserve"> the funds withheld assets exposure. Another option may be to include detail in a note </w:t>
      </w:r>
      <w:proofErr w:type="gramStart"/>
      <w:r w:rsidRPr="0026267D">
        <w:rPr>
          <w:rFonts w:asciiTheme="majorBidi" w:eastAsia="Times New Roman" w:hAnsiTheme="majorBidi" w:cstheme="majorBidi"/>
          <w:color w:val="000000" w:themeColor="text1"/>
          <w:sz w:val="22"/>
          <w:szCs w:val="22"/>
          <w:lang w:eastAsia="zh-CN"/>
        </w:rPr>
        <w:t>to</w:t>
      </w:r>
      <w:proofErr w:type="gramEnd"/>
      <w:r w:rsidRPr="0026267D">
        <w:rPr>
          <w:rFonts w:asciiTheme="majorBidi" w:eastAsia="Times New Roman" w:hAnsiTheme="majorBidi" w:cstheme="majorBidi"/>
          <w:color w:val="000000" w:themeColor="text1"/>
          <w:sz w:val="22"/>
          <w:szCs w:val="22"/>
          <w:lang w:eastAsia="zh-CN"/>
        </w:rPr>
        <w:t xml:space="preserve"> the financial statement that would be less onerous than including it in the actual Investment schedules. </w:t>
      </w:r>
    </w:p>
    <w:p w14:paraId="4CFC708D" w14:textId="77777777" w:rsidR="0026267D" w:rsidRPr="0026267D" w:rsidRDefault="0026267D" w:rsidP="0026267D">
      <w:pPr>
        <w:jc w:val="both"/>
        <w:rPr>
          <w:rFonts w:asciiTheme="majorBidi" w:hAnsiTheme="majorBidi" w:cstheme="majorBidi"/>
          <w:color w:val="000000" w:themeColor="text1"/>
          <w:sz w:val="22"/>
          <w:szCs w:val="22"/>
        </w:rPr>
      </w:pPr>
    </w:p>
    <w:p w14:paraId="0B76A7D8" w14:textId="77777777" w:rsidR="0026267D" w:rsidRPr="0026267D" w:rsidRDefault="0026267D" w:rsidP="0026267D">
      <w:pPr>
        <w:jc w:val="both"/>
        <w:rPr>
          <w:rFonts w:asciiTheme="majorBidi" w:hAnsiTheme="majorBidi" w:cstheme="majorBidi"/>
          <w:color w:val="000000" w:themeColor="text1"/>
          <w:sz w:val="22"/>
          <w:szCs w:val="22"/>
        </w:rPr>
      </w:pPr>
      <w:r w:rsidRPr="0026267D">
        <w:rPr>
          <w:rFonts w:asciiTheme="majorBidi" w:hAnsiTheme="majorBidi" w:cstheme="majorBidi"/>
          <w:color w:val="000000" w:themeColor="text1"/>
          <w:sz w:val="22"/>
          <w:szCs w:val="22"/>
        </w:rPr>
        <w:t>In addition to providing responses above to the specific actions detailed in the Exposure Draft, interested parties would like to provide additional comments as follows:</w:t>
      </w:r>
    </w:p>
    <w:p w14:paraId="6211BC0B" w14:textId="77777777" w:rsidR="0026267D" w:rsidRPr="0026267D" w:rsidRDefault="0026267D" w:rsidP="0026267D">
      <w:pPr>
        <w:jc w:val="both"/>
        <w:rPr>
          <w:rFonts w:asciiTheme="majorBidi" w:hAnsiTheme="majorBidi" w:cstheme="majorBidi"/>
          <w:color w:val="000000" w:themeColor="text1"/>
          <w:sz w:val="22"/>
          <w:szCs w:val="22"/>
        </w:rPr>
      </w:pPr>
    </w:p>
    <w:p w14:paraId="5D67E323" w14:textId="77777777" w:rsidR="0026267D" w:rsidRPr="0026267D" w:rsidRDefault="0026267D" w:rsidP="003C3ED4">
      <w:pPr>
        <w:pStyle w:val="ListParagraph"/>
        <w:numPr>
          <w:ilvl w:val="0"/>
          <w:numId w:val="34"/>
        </w:numPr>
        <w:jc w:val="both"/>
        <w:rPr>
          <w:rFonts w:asciiTheme="majorBidi" w:eastAsia="Times New Roman" w:hAnsiTheme="majorBidi" w:cstheme="majorBidi"/>
          <w:color w:val="000000" w:themeColor="text1"/>
          <w:sz w:val="22"/>
          <w:szCs w:val="22"/>
          <w:lang w:eastAsia="zh-CN"/>
        </w:rPr>
      </w:pPr>
      <w:r w:rsidRPr="0026267D">
        <w:rPr>
          <w:rFonts w:asciiTheme="majorBidi" w:eastAsia="Times New Roman" w:hAnsiTheme="majorBidi" w:cstheme="majorBidi"/>
          <w:color w:val="000000" w:themeColor="text1"/>
          <w:sz w:val="22"/>
          <w:szCs w:val="22"/>
          <w:lang w:eastAsia="zh-CN"/>
        </w:rPr>
        <w:t xml:space="preserve">We understand from the exposure draft that the concept of an investment subsidiary is intended to be limited to Schedule D common stock and preferred stock investments. However, it is not clear to us why the concept cannot be extended to investments in subsidiaries that are legally structured as limited partnerships (LPs) or limited liability companies (LLC).  The legal form of the entity should not impact whether a subsidiary meets the criteria for investment subsidiary reporting as the accounting and reporting would follow substance over form. In fact, we understand that insurance law in some states already allows the concept of an investment subsidiary to be applied to any legal entity.  For example, state statutes modeled on the NAIC Holding Company System Regulatory Act refer to investment subsidiaries as “entities organized as corporations, partnerships, associations, joint stock companies, trusts, unincorporated organizations that are engaged or organized to engage exclusively in the ownership and management of assets authorized as investments for the insurer.” We understand that this would require some changes to Schedule BA to add a specific line item for investment subsidiaries, which will require additional work and new AVR/RBC mapping.  Another option could be to require all investment subsidiaries, regardless of legal form, to be reported on Schedule D.  </w:t>
      </w:r>
    </w:p>
    <w:p w14:paraId="75819A31" w14:textId="77777777" w:rsidR="0026267D" w:rsidRPr="0026267D" w:rsidRDefault="0026267D" w:rsidP="0026267D">
      <w:pPr>
        <w:pStyle w:val="ListParagraph"/>
        <w:jc w:val="both"/>
        <w:rPr>
          <w:rFonts w:asciiTheme="majorBidi" w:eastAsia="Times New Roman" w:hAnsiTheme="majorBidi" w:cstheme="majorBidi"/>
          <w:color w:val="000000" w:themeColor="text1"/>
          <w:sz w:val="22"/>
          <w:szCs w:val="22"/>
          <w:lang w:eastAsia="zh-CN"/>
        </w:rPr>
      </w:pPr>
    </w:p>
    <w:p w14:paraId="080539E6" w14:textId="77777777" w:rsidR="0026267D" w:rsidRPr="0026267D" w:rsidRDefault="0026267D" w:rsidP="003C3ED4">
      <w:pPr>
        <w:pStyle w:val="ListParagraph"/>
        <w:numPr>
          <w:ilvl w:val="0"/>
          <w:numId w:val="34"/>
        </w:numPr>
        <w:jc w:val="both"/>
        <w:rPr>
          <w:rFonts w:asciiTheme="majorBidi" w:eastAsia="Times New Roman" w:hAnsiTheme="majorBidi" w:cstheme="majorBidi"/>
          <w:color w:val="000000" w:themeColor="text1"/>
          <w:sz w:val="22"/>
          <w:szCs w:val="22"/>
          <w:lang w:eastAsia="zh-CN"/>
        </w:rPr>
      </w:pPr>
      <w:r w:rsidRPr="0026267D">
        <w:rPr>
          <w:rFonts w:asciiTheme="majorBidi" w:eastAsia="Times New Roman" w:hAnsiTheme="majorBidi" w:cstheme="majorBidi"/>
          <w:color w:val="000000" w:themeColor="text1"/>
          <w:sz w:val="22"/>
          <w:szCs w:val="22"/>
          <w:lang w:eastAsia="zh-CN"/>
        </w:rPr>
        <w:t xml:space="preserve">There are entities that are not legally structured as either a corporation or LP/LLC.  However, the equity they issue is more akin to a common stock investment in a corporation than it is to an equity interest in an LP/LLC. This is the case </w:t>
      </w:r>
      <w:proofErr w:type="gramStart"/>
      <w:r w:rsidRPr="0026267D">
        <w:rPr>
          <w:rFonts w:asciiTheme="majorBidi" w:eastAsia="Times New Roman" w:hAnsiTheme="majorBidi" w:cstheme="majorBidi"/>
          <w:color w:val="000000" w:themeColor="text1"/>
          <w:sz w:val="22"/>
          <w:szCs w:val="22"/>
          <w:lang w:eastAsia="zh-CN"/>
        </w:rPr>
        <w:t>for</w:t>
      </w:r>
      <w:proofErr w:type="gramEnd"/>
      <w:r w:rsidRPr="0026267D">
        <w:rPr>
          <w:rFonts w:asciiTheme="majorBidi" w:eastAsia="Times New Roman" w:hAnsiTheme="majorBidi" w:cstheme="majorBidi"/>
          <w:color w:val="000000" w:themeColor="text1"/>
          <w:sz w:val="22"/>
          <w:szCs w:val="22"/>
          <w:lang w:eastAsia="zh-CN"/>
        </w:rPr>
        <w:t xml:space="preserve"> Delaware statutory trusts (DSTs).  From a legal perspective, equity investments in these types of entities are treated similarly to common stock as investors in both DSTs and corporations have limited liability.  Unlike LPs/LLCs, DSTs do not maintain separate capital accounts for each investor since the ownership interest is usually represented by shares/beneficial interests </w:t>
      </w:r>
      <w:proofErr w:type="gramStart"/>
      <w:r w:rsidRPr="0026267D">
        <w:rPr>
          <w:rFonts w:asciiTheme="majorBidi" w:eastAsia="Times New Roman" w:hAnsiTheme="majorBidi" w:cstheme="majorBidi"/>
          <w:color w:val="000000" w:themeColor="text1"/>
          <w:sz w:val="22"/>
          <w:szCs w:val="22"/>
          <w:lang w:eastAsia="zh-CN"/>
        </w:rPr>
        <w:t>similar to</w:t>
      </w:r>
      <w:proofErr w:type="gramEnd"/>
      <w:r w:rsidRPr="0026267D">
        <w:rPr>
          <w:rFonts w:asciiTheme="majorBidi" w:eastAsia="Times New Roman" w:hAnsiTheme="majorBidi" w:cstheme="majorBidi"/>
          <w:color w:val="000000" w:themeColor="text1"/>
          <w:sz w:val="22"/>
          <w:szCs w:val="22"/>
          <w:lang w:eastAsia="zh-CN"/>
        </w:rPr>
        <w:t xml:space="preserve"> ownership of equity in a corporation.  Any new guidance added to SSAP No. 97 should allow for the reporting entity’s assessment of whether the equity investment in the investment subsidiary is more akin to common stock (Schedule D reporting) or more akin to LP/LLC interests (Schedule BA reporting). Each reporting entity needs to assess individual facts and circumstances for each investment vehicle to determine guidance applicability and the appropriate schedule in which to report the investment subsidiary.  </w:t>
      </w:r>
    </w:p>
    <w:p w14:paraId="4B8AD5D7" w14:textId="77777777" w:rsidR="0026267D" w:rsidRPr="0026267D" w:rsidRDefault="0026267D" w:rsidP="0026267D">
      <w:pPr>
        <w:pStyle w:val="ListParagraph"/>
        <w:ind w:left="1080"/>
        <w:jc w:val="both"/>
        <w:rPr>
          <w:rFonts w:asciiTheme="majorBidi" w:eastAsia="Times New Roman" w:hAnsiTheme="majorBidi" w:cstheme="majorBidi"/>
          <w:color w:val="000000" w:themeColor="text1"/>
          <w:sz w:val="22"/>
          <w:szCs w:val="22"/>
          <w:lang w:eastAsia="zh-CN"/>
        </w:rPr>
      </w:pPr>
    </w:p>
    <w:p w14:paraId="283A762B" w14:textId="77777777" w:rsidR="0026267D" w:rsidRPr="0026267D" w:rsidRDefault="0026267D" w:rsidP="003C3ED4">
      <w:pPr>
        <w:pStyle w:val="ListParagraph"/>
        <w:numPr>
          <w:ilvl w:val="0"/>
          <w:numId w:val="34"/>
        </w:numPr>
        <w:jc w:val="both"/>
        <w:rPr>
          <w:rFonts w:asciiTheme="majorBidi" w:eastAsia="Times New Roman" w:hAnsiTheme="majorBidi" w:cstheme="majorBidi"/>
          <w:color w:val="000000" w:themeColor="text1"/>
          <w:sz w:val="22"/>
          <w:szCs w:val="22"/>
          <w:lang w:eastAsia="zh-CN"/>
        </w:rPr>
      </w:pPr>
      <w:r w:rsidRPr="0026267D">
        <w:rPr>
          <w:rFonts w:asciiTheme="majorBidi" w:eastAsia="Times New Roman" w:hAnsiTheme="majorBidi" w:cstheme="majorBidi"/>
          <w:color w:val="000000" w:themeColor="text1"/>
          <w:sz w:val="22"/>
          <w:szCs w:val="22"/>
          <w:lang w:eastAsia="zh-CN"/>
        </w:rPr>
        <w:t xml:space="preserve">Some trusts are established to hold assets such as mortgage loans that allow for direct reporting on Schedule B.  We understand that this is done by including legal language in the trust certificates that specifically state that ownership in the trust represents a participation in each mortgage loan owned by the Trust.  In these instances, the insurer has an undivided interest in each mortgage loan and it has the same rights as the lender of record with all proceeds from the loans as well as foreclosure rights being </w:t>
      </w:r>
      <w:proofErr w:type="spellStart"/>
      <w:r w:rsidRPr="0026267D">
        <w:rPr>
          <w:rFonts w:asciiTheme="majorBidi" w:eastAsia="Times New Roman" w:hAnsiTheme="majorBidi" w:cstheme="majorBidi"/>
          <w:color w:val="000000" w:themeColor="text1"/>
          <w:sz w:val="22"/>
          <w:szCs w:val="22"/>
          <w:lang w:eastAsia="zh-CN"/>
        </w:rPr>
        <w:t>pari</w:t>
      </w:r>
      <w:proofErr w:type="spellEnd"/>
      <w:r w:rsidRPr="0026267D">
        <w:rPr>
          <w:rFonts w:asciiTheme="majorBidi" w:eastAsia="Times New Roman" w:hAnsiTheme="majorBidi" w:cstheme="majorBidi"/>
          <w:color w:val="000000" w:themeColor="text1"/>
          <w:sz w:val="22"/>
          <w:szCs w:val="22"/>
          <w:lang w:eastAsia="zh-CN"/>
        </w:rPr>
        <w:t xml:space="preserve">-passu with the lender of record.  We believe that since ownership in the trust in this instance represents a participation in each loan as defined in SSAP No. 37, these loans are Schedule B eligible assets and are outside of the scope of the investment subsidiary guidance. </w:t>
      </w:r>
    </w:p>
    <w:p w14:paraId="357256D1" w14:textId="77777777" w:rsidR="006C262B" w:rsidRDefault="006C262B" w:rsidP="00675D83">
      <w:pPr>
        <w:pStyle w:val="BodyTextIndent"/>
        <w:ind w:left="0" w:firstLine="0"/>
        <w:jc w:val="both"/>
        <w:rPr>
          <w:iCs/>
          <w:sz w:val="22"/>
          <w:szCs w:val="22"/>
        </w:rPr>
      </w:pPr>
    </w:p>
    <w:p w14:paraId="57E0E6CB" w14:textId="77777777" w:rsidR="00C40EAB" w:rsidRPr="006B0835" w:rsidRDefault="00C40EAB" w:rsidP="00C40EAB">
      <w:pPr>
        <w:pStyle w:val="ListContinue"/>
        <w:keepNext/>
        <w:keepLines/>
        <w:numPr>
          <w:ilvl w:val="0"/>
          <w:numId w:val="0"/>
        </w:numPr>
        <w:spacing w:after="0"/>
        <w:jc w:val="both"/>
        <w:rPr>
          <w:i/>
          <w:kern w:val="32"/>
          <w:sz w:val="22"/>
          <w:szCs w:val="22"/>
          <w:u w:val="single"/>
        </w:rPr>
      </w:pPr>
      <w:r w:rsidRPr="006B0835">
        <w:rPr>
          <w:i/>
          <w:kern w:val="32"/>
          <w:sz w:val="22"/>
          <w:szCs w:val="22"/>
          <w:u w:val="single"/>
        </w:rPr>
        <w:t>Recommendation:</w:t>
      </w:r>
    </w:p>
    <w:p w14:paraId="131F9E03" w14:textId="77777777" w:rsidR="003C476C" w:rsidRDefault="00C40EAB" w:rsidP="00C40EAB">
      <w:pPr>
        <w:pStyle w:val="BodyText2"/>
        <w:widowControl w:val="0"/>
        <w:jc w:val="both"/>
        <w:rPr>
          <w:b/>
          <w:sz w:val="22"/>
          <w:szCs w:val="22"/>
        </w:rPr>
      </w:pPr>
      <w:r w:rsidRPr="006B0835">
        <w:rPr>
          <w:b/>
          <w:sz w:val="22"/>
          <w:szCs w:val="22"/>
        </w:rPr>
        <w:t xml:space="preserve">NAIC staff recommends that the Working Group </w:t>
      </w:r>
      <w:r w:rsidR="00ED36BF">
        <w:rPr>
          <w:b/>
          <w:sz w:val="22"/>
          <w:szCs w:val="22"/>
        </w:rPr>
        <w:t xml:space="preserve">defer this item to allow for further consideration of Delaware </w:t>
      </w:r>
      <w:r w:rsidR="00D358EE">
        <w:rPr>
          <w:b/>
          <w:sz w:val="22"/>
          <w:szCs w:val="22"/>
        </w:rPr>
        <w:t>Statutory Trusts (DSTs) holding residential mortgages loans, and whether specific statutory accounting</w:t>
      </w:r>
      <w:r w:rsidR="003C476C">
        <w:rPr>
          <w:b/>
          <w:sz w:val="22"/>
          <w:szCs w:val="22"/>
        </w:rPr>
        <w:t xml:space="preserve"> parameters and guidance should be established. </w:t>
      </w:r>
    </w:p>
    <w:p w14:paraId="1406FA66" w14:textId="77777777" w:rsidR="003C476C" w:rsidRDefault="003C476C" w:rsidP="00C40EAB">
      <w:pPr>
        <w:pStyle w:val="BodyText2"/>
        <w:widowControl w:val="0"/>
        <w:jc w:val="both"/>
        <w:rPr>
          <w:b/>
          <w:sz w:val="22"/>
          <w:szCs w:val="22"/>
        </w:rPr>
      </w:pPr>
    </w:p>
    <w:p w14:paraId="6A02E378" w14:textId="11C1F19D" w:rsidR="00C40EAB" w:rsidRPr="00435EBA" w:rsidRDefault="00040744" w:rsidP="00C40EAB">
      <w:pPr>
        <w:pStyle w:val="BodyText2"/>
        <w:widowControl w:val="0"/>
        <w:jc w:val="both"/>
        <w:rPr>
          <w:bCs/>
          <w:sz w:val="22"/>
          <w:szCs w:val="22"/>
        </w:rPr>
      </w:pPr>
      <w:r>
        <w:rPr>
          <w:bCs/>
          <w:sz w:val="22"/>
          <w:szCs w:val="22"/>
        </w:rPr>
        <w:t xml:space="preserve">As a general note, </w:t>
      </w:r>
      <w:r w:rsidRPr="008643FC">
        <w:rPr>
          <w:bCs/>
          <w:sz w:val="22"/>
          <w:szCs w:val="22"/>
        </w:rPr>
        <w:t xml:space="preserve">DSTs </w:t>
      </w:r>
      <w:r>
        <w:rPr>
          <w:bCs/>
          <w:sz w:val="22"/>
          <w:szCs w:val="22"/>
        </w:rPr>
        <w:t>are distinct</w:t>
      </w:r>
      <w:r w:rsidRPr="008643FC">
        <w:rPr>
          <w:bCs/>
          <w:sz w:val="22"/>
          <w:szCs w:val="22"/>
        </w:rPr>
        <w:t xml:space="preserve"> from common-law trusts</w:t>
      </w:r>
      <w:r>
        <w:rPr>
          <w:bCs/>
          <w:sz w:val="22"/>
          <w:szCs w:val="22"/>
        </w:rPr>
        <w:t xml:space="preserve"> as they</w:t>
      </w:r>
      <w:r w:rsidRPr="008643FC">
        <w:rPr>
          <w:bCs/>
          <w:sz w:val="22"/>
          <w:szCs w:val="22"/>
        </w:rPr>
        <w:t xml:space="preserve"> are established under Delaware statutory trust laws</w:t>
      </w:r>
      <w:r w:rsidRPr="00897A87">
        <w:rPr>
          <w:bCs/>
          <w:sz w:val="22"/>
          <w:szCs w:val="22"/>
        </w:rPr>
        <w:t xml:space="preserve">, </w:t>
      </w:r>
      <w:r>
        <w:rPr>
          <w:bCs/>
          <w:sz w:val="22"/>
          <w:szCs w:val="22"/>
        </w:rPr>
        <w:t>which allows for</w:t>
      </w:r>
      <w:r w:rsidRPr="008643FC">
        <w:rPr>
          <w:bCs/>
          <w:sz w:val="22"/>
          <w:szCs w:val="22"/>
        </w:rPr>
        <w:t xml:space="preserve"> significant flexibility in </w:t>
      </w:r>
      <w:r>
        <w:rPr>
          <w:bCs/>
          <w:sz w:val="22"/>
          <w:szCs w:val="22"/>
        </w:rPr>
        <w:t>structuring</w:t>
      </w:r>
      <w:r w:rsidRPr="008643FC">
        <w:rPr>
          <w:bCs/>
          <w:sz w:val="22"/>
          <w:szCs w:val="22"/>
        </w:rPr>
        <w:t xml:space="preserve"> the </w:t>
      </w:r>
      <w:r>
        <w:rPr>
          <w:bCs/>
          <w:sz w:val="22"/>
          <w:szCs w:val="22"/>
        </w:rPr>
        <w:t>trust</w:t>
      </w:r>
      <w:r w:rsidRPr="008643FC">
        <w:rPr>
          <w:bCs/>
          <w:sz w:val="22"/>
          <w:szCs w:val="22"/>
        </w:rPr>
        <w:t xml:space="preserve">. </w:t>
      </w:r>
      <w:r w:rsidRPr="00897A87">
        <w:rPr>
          <w:bCs/>
          <w:sz w:val="22"/>
          <w:szCs w:val="22"/>
        </w:rPr>
        <w:t>While holding</w:t>
      </w:r>
      <w:r w:rsidRPr="008643FC">
        <w:rPr>
          <w:bCs/>
          <w:sz w:val="22"/>
          <w:szCs w:val="22"/>
        </w:rPr>
        <w:t xml:space="preserve"> real estate investments within a DST </w:t>
      </w:r>
      <w:r w:rsidRPr="00897A87">
        <w:rPr>
          <w:bCs/>
          <w:sz w:val="22"/>
          <w:szCs w:val="22"/>
        </w:rPr>
        <w:t>provides</w:t>
      </w:r>
      <w:r w:rsidRPr="008643FC">
        <w:rPr>
          <w:bCs/>
          <w:sz w:val="22"/>
          <w:szCs w:val="22"/>
        </w:rPr>
        <w:t xml:space="preserve"> </w:t>
      </w:r>
      <w:proofErr w:type="gramStart"/>
      <w:r>
        <w:rPr>
          <w:bCs/>
          <w:sz w:val="22"/>
          <w:szCs w:val="22"/>
        </w:rPr>
        <w:t>a number of</w:t>
      </w:r>
      <w:proofErr w:type="gramEnd"/>
      <w:r w:rsidRPr="008643FC">
        <w:rPr>
          <w:bCs/>
          <w:sz w:val="22"/>
          <w:szCs w:val="22"/>
        </w:rPr>
        <w:t xml:space="preserve"> structural and tax advantages</w:t>
      </w:r>
      <w:r>
        <w:rPr>
          <w:bCs/>
          <w:sz w:val="22"/>
          <w:szCs w:val="22"/>
        </w:rPr>
        <w:t xml:space="preserve">, </w:t>
      </w:r>
      <w:r w:rsidRPr="00897A87">
        <w:rPr>
          <w:bCs/>
          <w:sz w:val="22"/>
          <w:szCs w:val="22"/>
        </w:rPr>
        <w:t xml:space="preserve">one of the </w:t>
      </w:r>
      <w:r>
        <w:rPr>
          <w:bCs/>
          <w:sz w:val="22"/>
          <w:szCs w:val="22"/>
        </w:rPr>
        <w:t xml:space="preserve">most </w:t>
      </w:r>
      <w:r w:rsidRPr="00897A87">
        <w:rPr>
          <w:bCs/>
          <w:sz w:val="22"/>
          <w:szCs w:val="22"/>
        </w:rPr>
        <w:t>notable benefits</w:t>
      </w:r>
      <w:r>
        <w:rPr>
          <w:bCs/>
          <w:sz w:val="22"/>
          <w:szCs w:val="22"/>
        </w:rPr>
        <w:t xml:space="preserve"> is</w:t>
      </w:r>
      <w:r w:rsidRPr="00506108">
        <w:rPr>
          <w:bCs/>
          <w:sz w:val="22"/>
          <w:szCs w:val="22"/>
        </w:rPr>
        <w:t xml:space="preserve"> </w:t>
      </w:r>
      <w:r w:rsidRPr="008643FC">
        <w:rPr>
          <w:bCs/>
          <w:sz w:val="22"/>
          <w:szCs w:val="22"/>
        </w:rPr>
        <w:t xml:space="preserve">that </w:t>
      </w:r>
      <w:r>
        <w:rPr>
          <w:bCs/>
          <w:sz w:val="22"/>
          <w:szCs w:val="22"/>
        </w:rPr>
        <w:t xml:space="preserve">it </w:t>
      </w:r>
      <w:r w:rsidRPr="00897A87">
        <w:rPr>
          <w:bCs/>
          <w:sz w:val="22"/>
          <w:szCs w:val="22"/>
        </w:rPr>
        <w:t xml:space="preserve">enables </w:t>
      </w:r>
      <w:r w:rsidRPr="008643FC">
        <w:rPr>
          <w:bCs/>
          <w:sz w:val="22"/>
          <w:szCs w:val="22"/>
        </w:rPr>
        <w:t xml:space="preserve">insurance companies to </w:t>
      </w:r>
      <w:r w:rsidRPr="00506108">
        <w:rPr>
          <w:bCs/>
          <w:sz w:val="22"/>
          <w:szCs w:val="22"/>
        </w:rPr>
        <w:t>bypass the requirement of</w:t>
      </w:r>
      <w:r w:rsidRPr="008643FC">
        <w:rPr>
          <w:bCs/>
          <w:sz w:val="22"/>
          <w:szCs w:val="22"/>
        </w:rPr>
        <w:t xml:space="preserve"> obtaining individual state lending licenses for each state </w:t>
      </w:r>
      <w:r w:rsidRPr="00506108">
        <w:rPr>
          <w:bCs/>
          <w:sz w:val="22"/>
          <w:szCs w:val="22"/>
        </w:rPr>
        <w:t xml:space="preserve">where </w:t>
      </w:r>
      <w:r w:rsidRPr="008643FC">
        <w:rPr>
          <w:bCs/>
          <w:sz w:val="22"/>
          <w:szCs w:val="22"/>
        </w:rPr>
        <w:t>they hold residential mortgage investments.</w:t>
      </w:r>
      <w:r>
        <w:rPr>
          <w:bCs/>
          <w:sz w:val="22"/>
          <w:szCs w:val="22"/>
        </w:rPr>
        <w:t xml:space="preserve"> </w:t>
      </w:r>
      <w:r w:rsidR="003C476C" w:rsidRPr="00435EBA">
        <w:rPr>
          <w:bCs/>
          <w:sz w:val="22"/>
          <w:szCs w:val="22"/>
        </w:rPr>
        <w:t xml:space="preserve">NAIC staff has concerns with the overall reporting of “investment subsidiaries” on Schedule D-6-1 and the potential RBC benefit that can occur </w:t>
      </w:r>
      <w:r w:rsidR="007A3007" w:rsidRPr="00435EBA">
        <w:rPr>
          <w:bCs/>
          <w:sz w:val="22"/>
          <w:szCs w:val="22"/>
        </w:rPr>
        <w:t>without transparency to the regulators on the assets within an “investment subsidiary” and how the RBC is being calculat</w:t>
      </w:r>
      <w:r w:rsidR="00785FE2" w:rsidRPr="00435EBA">
        <w:rPr>
          <w:bCs/>
          <w:sz w:val="22"/>
          <w:szCs w:val="22"/>
        </w:rPr>
        <w:t>ed</w:t>
      </w:r>
      <w:r w:rsidR="007A3007" w:rsidRPr="00435EBA">
        <w:rPr>
          <w:bCs/>
          <w:sz w:val="22"/>
          <w:szCs w:val="22"/>
        </w:rPr>
        <w:t>. From an interim</w:t>
      </w:r>
      <w:r w:rsidR="007A3007" w:rsidRPr="00435EBA" w:rsidDel="000E19C4">
        <w:rPr>
          <w:bCs/>
          <w:sz w:val="22"/>
          <w:szCs w:val="22"/>
        </w:rPr>
        <w:t xml:space="preserve"> </w:t>
      </w:r>
      <w:r w:rsidR="000E19C4">
        <w:rPr>
          <w:bCs/>
          <w:sz w:val="22"/>
          <w:szCs w:val="22"/>
        </w:rPr>
        <w:t>discuss</w:t>
      </w:r>
      <w:r w:rsidR="009F1CDE">
        <w:rPr>
          <w:bCs/>
          <w:sz w:val="22"/>
          <w:szCs w:val="22"/>
        </w:rPr>
        <w:t>ion</w:t>
      </w:r>
      <w:r w:rsidR="007A3007" w:rsidRPr="00435EBA">
        <w:rPr>
          <w:bCs/>
          <w:sz w:val="22"/>
          <w:szCs w:val="22"/>
        </w:rPr>
        <w:t xml:space="preserve"> with interested parties</w:t>
      </w:r>
      <w:r w:rsidR="007F5269">
        <w:rPr>
          <w:bCs/>
          <w:sz w:val="22"/>
          <w:szCs w:val="22"/>
        </w:rPr>
        <w:t>,</w:t>
      </w:r>
      <w:r w:rsidR="007A3007" w:rsidRPr="00435EBA">
        <w:rPr>
          <w:bCs/>
          <w:sz w:val="22"/>
          <w:szCs w:val="22"/>
        </w:rPr>
        <w:t xml:space="preserve"> NAIC staff has an initial impression that the key </w:t>
      </w:r>
      <w:r w:rsidR="008754D7" w:rsidRPr="00435EBA">
        <w:rPr>
          <w:bCs/>
          <w:sz w:val="22"/>
          <w:szCs w:val="22"/>
        </w:rPr>
        <w:t xml:space="preserve">industry </w:t>
      </w:r>
      <w:r w:rsidR="007A3007" w:rsidRPr="00435EBA">
        <w:rPr>
          <w:bCs/>
          <w:sz w:val="22"/>
          <w:szCs w:val="22"/>
        </w:rPr>
        <w:t>focus is on</w:t>
      </w:r>
      <w:r w:rsidR="009709E3">
        <w:rPr>
          <w:bCs/>
          <w:sz w:val="22"/>
          <w:szCs w:val="22"/>
        </w:rPr>
        <w:t xml:space="preserve"> developing accounting and reporting guidance for</w:t>
      </w:r>
      <w:r w:rsidR="007A3007" w:rsidRPr="00435EBA">
        <w:rPr>
          <w:bCs/>
          <w:sz w:val="22"/>
          <w:szCs w:val="22"/>
        </w:rPr>
        <w:t xml:space="preserve"> </w:t>
      </w:r>
      <w:r w:rsidR="001C18CB" w:rsidRPr="008643FC">
        <w:rPr>
          <w:bCs/>
          <w:sz w:val="22"/>
          <w:szCs w:val="22"/>
        </w:rPr>
        <w:t>Delaware Statutory Trusts (</w:t>
      </w:r>
      <w:r w:rsidR="007F5269">
        <w:rPr>
          <w:bCs/>
          <w:sz w:val="22"/>
          <w:szCs w:val="22"/>
        </w:rPr>
        <w:t>DST</w:t>
      </w:r>
      <w:r w:rsidR="001C18CB">
        <w:rPr>
          <w:bCs/>
          <w:sz w:val="22"/>
          <w:szCs w:val="22"/>
        </w:rPr>
        <w:t>)</w:t>
      </w:r>
      <w:r w:rsidR="007F5269">
        <w:rPr>
          <w:bCs/>
          <w:sz w:val="22"/>
          <w:szCs w:val="22"/>
        </w:rPr>
        <w:t xml:space="preserve"> </w:t>
      </w:r>
      <w:r w:rsidR="007A3007" w:rsidRPr="00435EBA">
        <w:rPr>
          <w:bCs/>
          <w:sz w:val="22"/>
          <w:szCs w:val="22"/>
        </w:rPr>
        <w:t xml:space="preserve">structures holding residential mortgage loans. </w:t>
      </w:r>
      <w:r w:rsidR="008754D7" w:rsidRPr="00435EBA">
        <w:rPr>
          <w:bCs/>
          <w:sz w:val="22"/>
          <w:szCs w:val="22"/>
        </w:rPr>
        <w:t xml:space="preserve">Rather than retaining a </w:t>
      </w:r>
      <w:r w:rsidR="00721A0A">
        <w:rPr>
          <w:bCs/>
          <w:sz w:val="22"/>
          <w:szCs w:val="22"/>
        </w:rPr>
        <w:t xml:space="preserve">generic </w:t>
      </w:r>
      <w:r w:rsidR="00EA3943" w:rsidRPr="00435EBA">
        <w:rPr>
          <w:bCs/>
          <w:sz w:val="22"/>
          <w:szCs w:val="22"/>
        </w:rPr>
        <w:t xml:space="preserve">reporting </w:t>
      </w:r>
      <w:r w:rsidR="00721A0A">
        <w:rPr>
          <w:bCs/>
          <w:sz w:val="22"/>
          <w:szCs w:val="22"/>
        </w:rPr>
        <w:t xml:space="preserve">category that allows an RBC </w:t>
      </w:r>
      <w:r w:rsidR="006745C4">
        <w:rPr>
          <w:bCs/>
          <w:sz w:val="22"/>
          <w:szCs w:val="22"/>
        </w:rPr>
        <w:t>look</w:t>
      </w:r>
      <w:r w:rsidR="00AA159C">
        <w:rPr>
          <w:bCs/>
          <w:sz w:val="22"/>
          <w:szCs w:val="22"/>
        </w:rPr>
        <w:t>-</w:t>
      </w:r>
      <w:r w:rsidR="006745C4">
        <w:rPr>
          <w:bCs/>
          <w:sz w:val="22"/>
          <w:szCs w:val="22"/>
        </w:rPr>
        <w:t>through</w:t>
      </w:r>
      <w:r w:rsidR="00721A0A">
        <w:rPr>
          <w:bCs/>
          <w:sz w:val="22"/>
          <w:szCs w:val="22"/>
        </w:rPr>
        <w:t xml:space="preserve"> without </w:t>
      </w:r>
      <w:r w:rsidR="006745C4">
        <w:rPr>
          <w:bCs/>
          <w:sz w:val="22"/>
          <w:szCs w:val="22"/>
        </w:rPr>
        <w:t>any parameters</w:t>
      </w:r>
      <w:r w:rsidR="008754D7" w:rsidRPr="00435EBA">
        <w:rPr>
          <w:bCs/>
          <w:sz w:val="22"/>
          <w:szCs w:val="22"/>
        </w:rPr>
        <w:t xml:space="preserve">, which </w:t>
      </w:r>
      <w:r w:rsidR="006745C4">
        <w:rPr>
          <w:bCs/>
          <w:sz w:val="22"/>
          <w:szCs w:val="22"/>
        </w:rPr>
        <w:t xml:space="preserve">likely </w:t>
      </w:r>
      <w:r w:rsidR="008754D7" w:rsidRPr="00435EBA">
        <w:rPr>
          <w:bCs/>
          <w:sz w:val="22"/>
          <w:szCs w:val="22"/>
        </w:rPr>
        <w:t xml:space="preserve">should have been eliminated when the concept of “investment </w:t>
      </w:r>
      <w:r w:rsidR="00EA3943" w:rsidRPr="00435EBA">
        <w:rPr>
          <w:bCs/>
          <w:sz w:val="22"/>
          <w:szCs w:val="22"/>
        </w:rPr>
        <w:t>subsidiaries” was</w:t>
      </w:r>
      <w:r w:rsidR="008754D7" w:rsidRPr="00435EBA">
        <w:rPr>
          <w:bCs/>
          <w:sz w:val="22"/>
          <w:szCs w:val="22"/>
        </w:rPr>
        <w:t xml:space="preserve"> deleted from SSAP No. 97 </w:t>
      </w:r>
      <w:r w:rsidR="007723A3">
        <w:rPr>
          <w:bCs/>
          <w:sz w:val="22"/>
          <w:szCs w:val="22"/>
        </w:rPr>
        <w:t>in</w:t>
      </w:r>
      <w:r w:rsidR="00EA3943" w:rsidRPr="00435EBA">
        <w:rPr>
          <w:bCs/>
          <w:sz w:val="22"/>
          <w:szCs w:val="22"/>
        </w:rPr>
        <w:t xml:space="preserve"> 2005</w:t>
      </w:r>
      <w:r w:rsidR="00785FE2" w:rsidRPr="00435EBA">
        <w:rPr>
          <w:bCs/>
          <w:sz w:val="22"/>
          <w:szCs w:val="22"/>
        </w:rPr>
        <w:t xml:space="preserve">, NAIC staff recommends a project to assess DST structures </w:t>
      </w:r>
      <w:r w:rsidR="00FF467C" w:rsidRPr="00435EBA">
        <w:rPr>
          <w:bCs/>
          <w:sz w:val="22"/>
          <w:szCs w:val="22"/>
        </w:rPr>
        <w:t>holding residential mortgage loans and the potential establishment of specific accounting and reporting guidance.</w:t>
      </w:r>
      <w:r w:rsidR="000D5E2A" w:rsidRPr="00435EBA">
        <w:rPr>
          <w:bCs/>
          <w:sz w:val="22"/>
          <w:szCs w:val="22"/>
        </w:rPr>
        <w:t xml:space="preserve"> During this time, if there are other specific structures captured as “investment subsidiaries” on D-6-1</w:t>
      </w:r>
      <w:r w:rsidR="006745C4">
        <w:rPr>
          <w:bCs/>
          <w:sz w:val="22"/>
          <w:szCs w:val="22"/>
        </w:rPr>
        <w:t xml:space="preserve"> that warrant separate </w:t>
      </w:r>
      <w:r w:rsidR="00AA159C">
        <w:rPr>
          <w:bCs/>
          <w:sz w:val="22"/>
          <w:szCs w:val="22"/>
        </w:rPr>
        <w:t>review</w:t>
      </w:r>
      <w:r w:rsidR="000D5E2A" w:rsidRPr="00435EBA">
        <w:rPr>
          <w:bCs/>
          <w:sz w:val="22"/>
          <w:szCs w:val="22"/>
        </w:rPr>
        <w:t xml:space="preserve">, industry can present those dynamics to NAIC staff </w:t>
      </w:r>
      <w:r w:rsidR="00835A40" w:rsidRPr="00435EBA">
        <w:rPr>
          <w:bCs/>
          <w:sz w:val="22"/>
          <w:szCs w:val="22"/>
        </w:rPr>
        <w:t>for further assessment. Once a Working Group decision is made for residential mortgage loans held in DSTs (</w:t>
      </w:r>
      <w:r w:rsidR="00262869" w:rsidRPr="00435EBA">
        <w:rPr>
          <w:bCs/>
          <w:sz w:val="22"/>
          <w:szCs w:val="22"/>
        </w:rPr>
        <w:t xml:space="preserve">potentially </w:t>
      </w:r>
      <w:r w:rsidR="007723A3">
        <w:rPr>
          <w:bCs/>
          <w:sz w:val="22"/>
          <w:szCs w:val="22"/>
        </w:rPr>
        <w:t xml:space="preserve">with </w:t>
      </w:r>
      <w:r w:rsidR="00262869" w:rsidRPr="00435EBA">
        <w:rPr>
          <w:bCs/>
          <w:sz w:val="22"/>
          <w:szCs w:val="22"/>
        </w:rPr>
        <w:t>new SAP guidance addressing structure requirements, accounting and reporting), then it would be recommended that the Working Group sponsor a blanks proposal to remove the concept of a</w:t>
      </w:r>
      <w:r w:rsidR="007723A3">
        <w:rPr>
          <w:bCs/>
          <w:sz w:val="22"/>
          <w:szCs w:val="22"/>
        </w:rPr>
        <w:t xml:space="preserve"> generic</w:t>
      </w:r>
      <w:r w:rsidR="00262869" w:rsidRPr="00435EBA">
        <w:rPr>
          <w:bCs/>
          <w:sz w:val="22"/>
          <w:szCs w:val="22"/>
        </w:rPr>
        <w:t xml:space="preserve"> “investment subsidiary” from Schedule D-6-1</w:t>
      </w:r>
      <w:r w:rsidR="00E848A8" w:rsidRPr="00435EBA">
        <w:rPr>
          <w:bCs/>
          <w:sz w:val="22"/>
          <w:szCs w:val="22"/>
        </w:rPr>
        <w:t>, along with referral</w:t>
      </w:r>
      <w:r w:rsidR="007723A3">
        <w:rPr>
          <w:bCs/>
          <w:sz w:val="22"/>
          <w:szCs w:val="22"/>
        </w:rPr>
        <w:t>s</w:t>
      </w:r>
      <w:r w:rsidR="00E848A8" w:rsidRPr="00435EBA">
        <w:rPr>
          <w:bCs/>
          <w:sz w:val="22"/>
          <w:szCs w:val="22"/>
        </w:rPr>
        <w:t xml:space="preserve"> to remove that concept from related RBC formulas, </w:t>
      </w:r>
      <w:r w:rsidR="00E34D74">
        <w:rPr>
          <w:bCs/>
          <w:sz w:val="22"/>
          <w:szCs w:val="22"/>
        </w:rPr>
        <w:t xml:space="preserve">to prevent future use of that generic reporting / RBC look-through. Going forward, if there are SSAP No. 97 structures for which look-through RBC is desired, NAIC staff would recommend that industry bring those </w:t>
      </w:r>
      <w:r w:rsidR="004F3499">
        <w:rPr>
          <w:bCs/>
          <w:sz w:val="22"/>
          <w:szCs w:val="22"/>
        </w:rPr>
        <w:t xml:space="preserve">structures to the attention of the Working Group for assessment. </w:t>
      </w:r>
      <w:r w:rsidR="00E848A8" w:rsidRPr="00435EBA">
        <w:rPr>
          <w:bCs/>
          <w:sz w:val="22"/>
          <w:szCs w:val="22"/>
        </w:rPr>
        <w:t xml:space="preserve"> </w:t>
      </w:r>
    </w:p>
    <w:p w14:paraId="5D096E7E" w14:textId="77777777" w:rsidR="00C40EAB" w:rsidRPr="00256F59" w:rsidRDefault="00C40EAB" w:rsidP="00675D83">
      <w:pPr>
        <w:pStyle w:val="BodyTextIndent"/>
        <w:ind w:left="0" w:firstLine="0"/>
        <w:jc w:val="both"/>
        <w:rPr>
          <w:i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11693D" w:rsidRPr="004577AE" w14:paraId="45B0F8CF"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7DAFF59A" w14:textId="77777777" w:rsidR="0011693D" w:rsidRPr="00BE0727" w:rsidRDefault="0011693D">
            <w:pPr>
              <w:widowControl w:val="0"/>
              <w:jc w:val="center"/>
              <w:rPr>
                <w:b/>
                <w:color w:val="FFFFFF"/>
                <w:sz w:val="22"/>
                <w:szCs w:val="22"/>
              </w:rPr>
            </w:pPr>
            <w:r w:rsidRPr="00BE0727">
              <w:rPr>
                <w:b/>
                <w:color w:val="000000"/>
                <w:sz w:val="22"/>
                <w:szCs w:val="22"/>
              </w:rPr>
              <w:br w:type="page"/>
            </w:r>
          </w:p>
          <w:p w14:paraId="626E1FEF" w14:textId="77777777" w:rsidR="0011693D" w:rsidRPr="004577AE" w:rsidRDefault="0011693D">
            <w:pPr>
              <w:widowControl w:val="0"/>
              <w:jc w:val="center"/>
              <w:rPr>
                <w:b/>
                <w:color w:val="FFFFFF"/>
                <w:sz w:val="22"/>
                <w:szCs w:val="22"/>
              </w:rPr>
            </w:pPr>
            <w:r w:rsidRPr="004577AE">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35CC11EE" w14:textId="77777777" w:rsidR="0011693D" w:rsidRPr="004577AE" w:rsidRDefault="0011693D">
            <w:pPr>
              <w:widowControl w:val="0"/>
              <w:jc w:val="center"/>
              <w:rPr>
                <w:b/>
                <w:color w:val="FFFFFF"/>
                <w:sz w:val="22"/>
                <w:szCs w:val="22"/>
              </w:rPr>
            </w:pPr>
          </w:p>
          <w:p w14:paraId="70D8A5D5" w14:textId="77777777" w:rsidR="0011693D" w:rsidRPr="004577AE" w:rsidRDefault="0011693D">
            <w:pPr>
              <w:widowControl w:val="0"/>
              <w:jc w:val="center"/>
              <w:rPr>
                <w:b/>
                <w:color w:val="FFFFFF"/>
                <w:sz w:val="22"/>
                <w:szCs w:val="22"/>
              </w:rPr>
            </w:pPr>
            <w:r w:rsidRPr="004577AE">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425EDC6E" w14:textId="77777777" w:rsidR="0011693D" w:rsidRPr="004577AE" w:rsidRDefault="0011693D">
            <w:pPr>
              <w:widowControl w:val="0"/>
              <w:jc w:val="center"/>
              <w:rPr>
                <w:b/>
                <w:color w:val="FFFFFF"/>
                <w:sz w:val="22"/>
                <w:szCs w:val="22"/>
              </w:rPr>
            </w:pPr>
          </w:p>
          <w:p w14:paraId="4C3B5222" w14:textId="77777777" w:rsidR="0011693D" w:rsidRPr="004577AE" w:rsidRDefault="0011693D">
            <w:pPr>
              <w:widowControl w:val="0"/>
              <w:jc w:val="center"/>
              <w:rPr>
                <w:b/>
                <w:color w:val="FFFFFF"/>
                <w:sz w:val="22"/>
                <w:szCs w:val="22"/>
              </w:rPr>
            </w:pPr>
            <w:r w:rsidRPr="004577AE">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1ACACAF4" w14:textId="77777777" w:rsidR="0011693D" w:rsidRPr="004577AE" w:rsidRDefault="0011693D">
            <w:pPr>
              <w:widowControl w:val="0"/>
              <w:jc w:val="center"/>
              <w:rPr>
                <w:b/>
                <w:color w:val="FFFFFF"/>
                <w:sz w:val="22"/>
                <w:szCs w:val="22"/>
              </w:rPr>
            </w:pPr>
            <w:r w:rsidRPr="004577AE">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70D8BBFE" w14:textId="77777777" w:rsidR="0011693D" w:rsidRPr="004577AE" w:rsidRDefault="0011693D">
            <w:pPr>
              <w:widowControl w:val="0"/>
              <w:jc w:val="center"/>
              <w:rPr>
                <w:b/>
                <w:color w:val="FFFFFF"/>
                <w:sz w:val="22"/>
                <w:szCs w:val="22"/>
              </w:rPr>
            </w:pPr>
            <w:r w:rsidRPr="004577AE">
              <w:rPr>
                <w:b/>
                <w:sz w:val="22"/>
                <w:szCs w:val="22"/>
              </w:rPr>
              <w:t>Comment Letter Page Number</w:t>
            </w:r>
          </w:p>
        </w:tc>
      </w:tr>
      <w:tr w:rsidR="0011693D" w:rsidRPr="004577AE" w14:paraId="55022A91" w14:textId="77777777">
        <w:trPr>
          <w:trHeight w:val="800"/>
        </w:trPr>
        <w:tc>
          <w:tcPr>
            <w:tcW w:w="1615" w:type="dxa"/>
            <w:tcBorders>
              <w:top w:val="single" w:sz="4" w:space="0" w:color="FFFFFF"/>
            </w:tcBorders>
            <w:shd w:val="clear" w:color="auto" w:fill="F2F2F2"/>
            <w:vAlign w:val="center"/>
          </w:tcPr>
          <w:p w14:paraId="3145E8A7" w14:textId="35D7944B" w:rsidR="0011693D" w:rsidRPr="00833FC4" w:rsidRDefault="0011693D">
            <w:pPr>
              <w:widowControl w:val="0"/>
              <w:jc w:val="center"/>
              <w:rPr>
                <w:b/>
                <w:sz w:val="22"/>
                <w:szCs w:val="22"/>
              </w:rPr>
            </w:pPr>
            <w:r w:rsidRPr="00833FC4">
              <w:rPr>
                <w:b/>
                <w:sz w:val="22"/>
                <w:szCs w:val="22"/>
              </w:rPr>
              <w:t>2024-24</w:t>
            </w:r>
          </w:p>
          <w:p w14:paraId="61FB2522" w14:textId="30325715" w:rsidR="0011693D" w:rsidRPr="00833FC4" w:rsidRDefault="0011693D">
            <w:pPr>
              <w:widowControl w:val="0"/>
              <w:jc w:val="center"/>
              <w:rPr>
                <w:b/>
                <w:sz w:val="22"/>
                <w:szCs w:val="22"/>
              </w:rPr>
            </w:pPr>
            <w:r w:rsidRPr="00833FC4">
              <w:rPr>
                <w:b/>
                <w:sz w:val="22"/>
                <w:szCs w:val="22"/>
              </w:rPr>
              <w:t>(Robin)</w:t>
            </w:r>
          </w:p>
        </w:tc>
        <w:tc>
          <w:tcPr>
            <w:tcW w:w="3198" w:type="dxa"/>
            <w:tcBorders>
              <w:top w:val="single" w:sz="4" w:space="0" w:color="FFFFFF"/>
            </w:tcBorders>
            <w:shd w:val="clear" w:color="auto" w:fill="F2F2F2"/>
            <w:vAlign w:val="center"/>
          </w:tcPr>
          <w:p w14:paraId="7ACC7AB7" w14:textId="5104CBBA" w:rsidR="0011693D" w:rsidRPr="00833FC4" w:rsidRDefault="0011693D" w:rsidP="00A102BB">
            <w:pPr>
              <w:pStyle w:val="Heading2"/>
              <w:rPr>
                <w:sz w:val="22"/>
                <w:szCs w:val="22"/>
              </w:rPr>
            </w:pPr>
            <w:r w:rsidRPr="00833FC4">
              <w:rPr>
                <w:sz w:val="22"/>
                <w:szCs w:val="22"/>
              </w:rPr>
              <w:t>Medicare Part D – Prescription Payment Program</w:t>
            </w:r>
          </w:p>
        </w:tc>
        <w:tc>
          <w:tcPr>
            <w:tcW w:w="2112" w:type="dxa"/>
            <w:tcBorders>
              <w:top w:val="single" w:sz="4" w:space="0" w:color="FFFFFF"/>
            </w:tcBorders>
            <w:shd w:val="clear" w:color="auto" w:fill="F2F2F2"/>
            <w:vAlign w:val="center"/>
          </w:tcPr>
          <w:p w14:paraId="0782B1F1" w14:textId="51E6483F" w:rsidR="0011693D" w:rsidRPr="00833FC4" w:rsidRDefault="00AA6658">
            <w:pPr>
              <w:widowControl w:val="0"/>
              <w:jc w:val="center"/>
              <w:rPr>
                <w:b/>
                <w:sz w:val="22"/>
                <w:szCs w:val="22"/>
              </w:rPr>
            </w:pPr>
            <w:r w:rsidRPr="00833FC4">
              <w:rPr>
                <w:b/>
                <w:sz w:val="22"/>
                <w:szCs w:val="22"/>
              </w:rPr>
              <w:t>8</w:t>
            </w:r>
            <w:r w:rsidR="0011693D" w:rsidRPr="00833FC4">
              <w:rPr>
                <w:b/>
                <w:sz w:val="22"/>
                <w:szCs w:val="22"/>
              </w:rPr>
              <w:t xml:space="preserve"> – Agenda item</w:t>
            </w:r>
          </w:p>
          <w:p w14:paraId="6C015630" w14:textId="4A2E5B80" w:rsidR="0011693D" w:rsidRPr="00833FC4" w:rsidRDefault="00AA6658">
            <w:pPr>
              <w:widowControl w:val="0"/>
              <w:jc w:val="center"/>
              <w:rPr>
                <w:b/>
                <w:sz w:val="22"/>
                <w:szCs w:val="22"/>
              </w:rPr>
            </w:pPr>
            <w:r w:rsidRPr="00833FC4">
              <w:rPr>
                <w:b/>
                <w:sz w:val="22"/>
                <w:szCs w:val="22"/>
              </w:rPr>
              <w:t>9</w:t>
            </w:r>
            <w:r w:rsidR="001B029B" w:rsidRPr="00833FC4">
              <w:rPr>
                <w:b/>
                <w:sz w:val="22"/>
                <w:szCs w:val="22"/>
              </w:rPr>
              <w:t xml:space="preserve"> – </w:t>
            </w:r>
            <w:r w:rsidR="0011693D" w:rsidRPr="00833FC4">
              <w:rPr>
                <w:b/>
                <w:sz w:val="22"/>
                <w:szCs w:val="22"/>
              </w:rPr>
              <w:t>INT 24-02</w:t>
            </w:r>
          </w:p>
          <w:p w14:paraId="7C9DC64D" w14:textId="06E08423" w:rsidR="00A35C4D" w:rsidRPr="00833FC4" w:rsidRDefault="00A35C4D">
            <w:pPr>
              <w:widowControl w:val="0"/>
              <w:jc w:val="center"/>
              <w:rPr>
                <w:b/>
                <w:sz w:val="22"/>
                <w:szCs w:val="22"/>
              </w:rPr>
            </w:pPr>
            <w:r w:rsidRPr="00833FC4">
              <w:rPr>
                <w:b/>
                <w:sz w:val="22"/>
                <w:szCs w:val="22"/>
              </w:rPr>
              <w:t>9a INT -24-02</w:t>
            </w:r>
          </w:p>
          <w:p w14:paraId="118CB7DE" w14:textId="4581FD21" w:rsidR="0011693D" w:rsidRPr="00833FC4" w:rsidRDefault="00AA6658">
            <w:pPr>
              <w:widowControl w:val="0"/>
              <w:jc w:val="center"/>
              <w:rPr>
                <w:b/>
                <w:sz w:val="22"/>
                <w:szCs w:val="22"/>
              </w:rPr>
            </w:pPr>
            <w:r w:rsidRPr="00833FC4">
              <w:rPr>
                <w:b/>
                <w:sz w:val="22"/>
                <w:szCs w:val="22"/>
              </w:rPr>
              <w:t xml:space="preserve">10 </w:t>
            </w:r>
            <w:r w:rsidR="001B029B" w:rsidRPr="00833FC4">
              <w:rPr>
                <w:b/>
                <w:sz w:val="22"/>
                <w:szCs w:val="22"/>
              </w:rPr>
              <w:t>– INT 05-05</w:t>
            </w:r>
          </w:p>
        </w:tc>
        <w:tc>
          <w:tcPr>
            <w:tcW w:w="1710" w:type="dxa"/>
            <w:tcBorders>
              <w:top w:val="single" w:sz="4" w:space="0" w:color="FFFFFF"/>
            </w:tcBorders>
            <w:shd w:val="clear" w:color="auto" w:fill="F2F2F2"/>
            <w:vAlign w:val="center"/>
          </w:tcPr>
          <w:p w14:paraId="5E767D03" w14:textId="77777777" w:rsidR="0011693D" w:rsidRPr="004577AE" w:rsidRDefault="0011693D">
            <w:pPr>
              <w:widowControl w:val="0"/>
              <w:jc w:val="center"/>
              <w:rPr>
                <w:b/>
                <w:sz w:val="22"/>
                <w:szCs w:val="22"/>
              </w:rPr>
            </w:pPr>
            <w:r w:rsidRPr="004577AE">
              <w:rPr>
                <w:b/>
                <w:sz w:val="22"/>
                <w:szCs w:val="22"/>
              </w:rPr>
              <w:t>Comments Received</w:t>
            </w:r>
          </w:p>
        </w:tc>
        <w:tc>
          <w:tcPr>
            <w:tcW w:w="1440" w:type="dxa"/>
            <w:tcBorders>
              <w:top w:val="single" w:sz="4" w:space="0" w:color="FFFFFF"/>
            </w:tcBorders>
            <w:shd w:val="clear" w:color="auto" w:fill="F2F2F2"/>
            <w:vAlign w:val="center"/>
          </w:tcPr>
          <w:p w14:paraId="02A6D33B" w14:textId="6A8B4FF9" w:rsidR="0011693D" w:rsidRPr="004577AE" w:rsidRDefault="008526DC">
            <w:pPr>
              <w:widowControl w:val="0"/>
              <w:jc w:val="center"/>
              <w:rPr>
                <w:b/>
                <w:sz w:val="22"/>
                <w:szCs w:val="22"/>
              </w:rPr>
            </w:pPr>
            <w:r>
              <w:rPr>
                <w:b/>
                <w:sz w:val="22"/>
                <w:szCs w:val="22"/>
              </w:rPr>
              <w:t>AHIP BCBSA</w:t>
            </w:r>
            <w:r w:rsidR="0011693D" w:rsidRPr="004577AE">
              <w:rPr>
                <w:b/>
                <w:sz w:val="22"/>
                <w:szCs w:val="22"/>
              </w:rPr>
              <w:t xml:space="preserve"> – </w:t>
            </w:r>
            <w:r w:rsidR="00F04E7A">
              <w:rPr>
                <w:b/>
                <w:sz w:val="22"/>
                <w:szCs w:val="22"/>
              </w:rPr>
              <w:t>42</w:t>
            </w:r>
          </w:p>
        </w:tc>
      </w:tr>
    </w:tbl>
    <w:p w14:paraId="431EBEC8" w14:textId="30E722B0" w:rsidR="00346890" w:rsidRPr="00346890" w:rsidRDefault="00346890" w:rsidP="00675D83">
      <w:pPr>
        <w:pStyle w:val="BodyTextIndent"/>
        <w:ind w:left="0" w:firstLine="0"/>
        <w:jc w:val="both"/>
        <w:rPr>
          <w:sz w:val="22"/>
          <w:szCs w:val="22"/>
        </w:rPr>
      </w:pPr>
    </w:p>
    <w:p w14:paraId="392C7D12" w14:textId="77777777" w:rsidR="0011693D" w:rsidRDefault="0011693D" w:rsidP="0011693D">
      <w:pPr>
        <w:pStyle w:val="BodyTextIndent"/>
        <w:ind w:left="0" w:firstLine="0"/>
        <w:jc w:val="both"/>
        <w:rPr>
          <w:i/>
          <w:sz w:val="22"/>
          <w:szCs w:val="22"/>
          <w:u w:val="single"/>
        </w:rPr>
      </w:pPr>
      <w:r w:rsidRPr="004577AE">
        <w:rPr>
          <w:i/>
          <w:sz w:val="22"/>
          <w:szCs w:val="22"/>
          <w:u w:val="single"/>
        </w:rPr>
        <w:t>Summary:</w:t>
      </w:r>
    </w:p>
    <w:p w14:paraId="13EAA1E4" w14:textId="692BAB80" w:rsidR="0011693D" w:rsidRDefault="006878ED" w:rsidP="006861A5">
      <w:pPr>
        <w:pStyle w:val="BodyTextIndent"/>
        <w:ind w:left="0" w:firstLine="0"/>
        <w:jc w:val="both"/>
        <w:rPr>
          <w:iCs/>
          <w:sz w:val="22"/>
          <w:szCs w:val="22"/>
        </w:rPr>
      </w:pPr>
      <w:r w:rsidRPr="006878ED">
        <w:rPr>
          <w:iCs/>
          <w:sz w:val="22"/>
          <w:szCs w:val="22"/>
        </w:rPr>
        <w:t xml:space="preserve">On February 25, 2025, the Statutory Accounting Principles (E) Working Group exposed additional revisions to tentative </w:t>
      </w:r>
      <w:r w:rsidRPr="006878ED">
        <w:rPr>
          <w:i/>
          <w:iCs/>
          <w:sz w:val="22"/>
          <w:szCs w:val="22"/>
        </w:rPr>
        <w:t>Interpretation (INT) 24-02: Medicare Part D Prescription Payment Plans</w:t>
      </w:r>
      <w:r w:rsidRPr="006878ED">
        <w:rPr>
          <w:iCs/>
          <w:sz w:val="22"/>
          <w:szCs w:val="22"/>
        </w:rPr>
        <w:t xml:space="preserve"> and re-exposed the minor edits to </w:t>
      </w:r>
      <w:r w:rsidRPr="006878ED">
        <w:rPr>
          <w:i/>
          <w:iCs/>
          <w:sz w:val="22"/>
          <w:szCs w:val="22"/>
        </w:rPr>
        <w:t>INT 05-05: Accounting for Revenues Under Medicare Part D Coverage</w:t>
      </w:r>
      <w:r w:rsidRPr="008D35CB">
        <w:rPr>
          <w:b/>
          <w:sz w:val="22"/>
          <w:szCs w:val="22"/>
        </w:rPr>
        <w:t xml:space="preserve"> </w:t>
      </w:r>
      <w:r w:rsidRPr="006878ED">
        <w:rPr>
          <w:iCs/>
          <w:sz w:val="22"/>
          <w:szCs w:val="22"/>
          <w:u w:val="single"/>
        </w:rPr>
        <w:t>for a shortened comment period ending on March 5, 2025</w:t>
      </w:r>
      <w:r w:rsidR="008D35CB">
        <w:rPr>
          <w:iCs/>
          <w:sz w:val="22"/>
          <w:szCs w:val="22"/>
          <w:u w:val="single"/>
        </w:rPr>
        <w:t>,</w:t>
      </w:r>
      <w:r w:rsidRPr="006878ED">
        <w:rPr>
          <w:iCs/>
          <w:sz w:val="22"/>
          <w:szCs w:val="22"/>
        </w:rPr>
        <w:t xml:space="preserve"> to allow for discussion at the Spring National Meeting. In addition, the Working Group directed NAIC staff to continue with the blanks proposals on this topic with the goal of incorporation into the 2025 annual statement instructions.</w:t>
      </w:r>
      <w:r w:rsidR="00716C58">
        <w:rPr>
          <w:iCs/>
          <w:sz w:val="22"/>
          <w:szCs w:val="22"/>
        </w:rPr>
        <w:t xml:space="preserve"> </w:t>
      </w:r>
      <w:proofErr w:type="gramStart"/>
      <w:r w:rsidRPr="006878ED">
        <w:rPr>
          <w:iCs/>
          <w:sz w:val="22"/>
          <w:szCs w:val="22"/>
        </w:rPr>
        <w:t>The majority of</w:t>
      </w:r>
      <w:proofErr w:type="gramEnd"/>
      <w:r w:rsidRPr="006878ED">
        <w:rPr>
          <w:iCs/>
          <w:sz w:val="22"/>
          <w:szCs w:val="22"/>
        </w:rPr>
        <w:t xml:space="preserve"> the new revisions are terminology revisions which did not change the key provisions of the </w:t>
      </w:r>
      <w:r w:rsidR="00716C58">
        <w:rPr>
          <w:iCs/>
          <w:sz w:val="22"/>
          <w:szCs w:val="22"/>
        </w:rPr>
        <w:t xml:space="preserve">November 2024 </w:t>
      </w:r>
      <w:r w:rsidRPr="006878ED">
        <w:rPr>
          <w:iCs/>
          <w:sz w:val="22"/>
          <w:szCs w:val="22"/>
        </w:rPr>
        <w:t xml:space="preserve">exposure. </w:t>
      </w:r>
    </w:p>
    <w:p w14:paraId="54FB925A" w14:textId="77777777" w:rsidR="00716C58" w:rsidRDefault="00716C58" w:rsidP="006861A5">
      <w:pPr>
        <w:jc w:val="both"/>
        <w:rPr>
          <w:sz w:val="22"/>
          <w:szCs w:val="22"/>
        </w:rPr>
      </w:pPr>
    </w:p>
    <w:p w14:paraId="4C513646" w14:textId="2293F318" w:rsidR="00716C58" w:rsidRDefault="00716C58" w:rsidP="006861A5">
      <w:pPr>
        <w:jc w:val="both"/>
        <w:rPr>
          <w:sz w:val="22"/>
          <w:szCs w:val="22"/>
        </w:rPr>
      </w:pPr>
      <w:r>
        <w:rPr>
          <w:sz w:val="22"/>
          <w:szCs w:val="22"/>
        </w:rPr>
        <w:t xml:space="preserve">The </w:t>
      </w:r>
      <w:r w:rsidRPr="00A85887">
        <w:rPr>
          <w:sz w:val="22"/>
          <w:szCs w:val="22"/>
        </w:rPr>
        <w:t xml:space="preserve">Medicare Part D, </w:t>
      </w:r>
      <w:r>
        <w:rPr>
          <w:sz w:val="22"/>
          <w:szCs w:val="22"/>
        </w:rPr>
        <w:t>Prescription Payment Plan adds to t</w:t>
      </w:r>
      <w:r w:rsidRPr="00A85887">
        <w:rPr>
          <w:sz w:val="22"/>
          <w:szCs w:val="22"/>
        </w:rPr>
        <w:t xml:space="preserve">he voluntary outpatient prescription drug program (Part D), a new program to offer Part D enrollees the option to their out-of-pocket Part D prescription drug costs through monthly payments over the course of the plan year instead of at the pharmacy counter. This program, known as the Medicare Prescription Payment Plan (MPPP), is effective on January 1, 2025. </w:t>
      </w:r>
      <w:r>
        <w:rPr>
          <w:sz w:val="22"/>
          <w:szCs w:val="22"/>
        </w:rPr>
        <w:t>INT 24-02</w:t>
      </w:r>
      <w:r w:rsidRPr="00A85887">
        <w:rPr>
          <w:sz w:val="22"/>
          <w:szCs w:val="22"/>
        </w:rPr>
        <w:t xml:space="preserve"> </w:t>
      </w:r>
      <w:r>
        <w:rPr>
          <w:sz w:val="22"/>
          <w:szCs w:val="22"/>
        </w:rPr>
        <w:t xml:space="preserve">was developed with input from health industry representatives and </w:t>
      </w:r>
      <w:r w:rsidRPr="00A85887">
        <w:rPr>
          <w:sz w:val="22"/>
          <w:szCs w:val="22"/>
        </w:rPr>
        <w:t>provide</w:t>
      </w:r>
      <w:r>
        <w:rPr>
          <w:sz w:val="22"/>
          <w:szCs w:val="22"/>
        </w:rPr>
        <w:t>s</w:t>
      </w:r>
      <w:r w:rsidRPr="00A85887">
        <w:rPr>
          <w:sz w:val="22"/>
          <w:szCs w:val="22"/>
        </w:rPr>
        <w:t xml:space="preserve"> statutory accounting and reporting guidance for aspects of MPPP. </w:t>
      </w:r>
      <w:r>
        <w:rPr>
          <w:sz w:val="22"/>
          <w:szCs w:val="22"/>
        </w:rPr>
        <w:t xml:space="preserve">Key components of the MPPP guidance include the following: </w:t>
      </w:r>
    </w:p>
    <w:p w14:paraId="629BF544" w14:textId="77777777" w:rsidR="00716C58" w:rsidRDefault="00716C58" w:rsidP="00716C58">
      <w:pPr>
        <w:jc w:val="both"/>
        <w:rPr>
          <w:sz w:val="22"/>
          <w:szCs w:val="22"/>
        </w:rPr>
      </w:pPr>
    </w:p>
    <w:p w14:paraId="141D29BE" w14:textId="77777777" w:rsidR="00716C58" w:rsidRDefault="00716C58" w:rsidP="00716C58">
      <w:pPr>
        <w:pStyle w:val="ListParagraph"/>
        <w:numPr>
          <w:ilvl w:val="0"/>
          <w:numId w:val="45"/>
        </w:numPr>
        <w:spacing w:after="120"/>
        <w:contextualSpacing w:val="0"/>
        <w:jc w:val="both"/>
        <w:rPr>
          <w:sz w:val="22"/>
          <w:szCs w:val="22"/>
        </w:rPr>
      </w:pPr>
      <w:r w:rsidRPr="00EB5BD6">
        <w:rPr>
          <w:sz w:val="22"/>
          <w:szCs w:val="22"/>
        </w:rPr>
        <w:t xml:space="preserve">Allows admitted asset treatment for receivables from MPPP participants which are less than 90 days overdue. with reporting on the on the Health care receivables asset line. </w:t>
      </w:r>
    </w:p>
    <w:p w14:paraId="3DD7110D" w14:textId="77777777" w:rsidR="00716C58" w:rsidRPr="00BF4F6C" w:rsidRDefault="00716C58" w:rsidP="00716C58">
      <w:pPr>
        <w:pStyle w:val="ListParagraph"/>
        <w:widowControl w:val="0"/>
        <w:numPr>
          <w:ilvl w:val="0"/>
          <w:numId w:val="45"/>
        </w:numPr>
        <w:tabs>
          <w:tab w:val="left" w:pos="820"/>
        </w:tabs>
        <w:autoSpaceDE w:val="0"/>
        <w:autoSpaceDN w:val="0"/>
        <w:spacing w:after="120" w:line="278" w:lineRule="auto"/>
        <w:ind w:right="191"/>
        <w:contextualSpacing w:val="0"/>
        <w:jc w:val="both"/>
        <w:rPr>
          <w:sz w:val="22"/>
          <w:szCs w:val="22"/>
        </w:rPr>
      </w:pPr>
      <w:r>
        <w:rPr>
          <w:w w:val="105"/>
          <w:sz w:val="22"/>
          <w:szCs w:val="22"/>
        </w:rPr>
        <w:t>MPPP recoverables from participants which are more than 90 days overdue based on program billing requirements are nonadmitted.</w:t>
      </w:r>
    </w:p>
    <w:p w14:paraId="7EB5EDF2" w14:textId="77777777" w:rsidR="00716C58" w:rsidRPr="00A70179" w:rsidRDefault="00716C58" w:rsidP="00716C58">
      <w:pPr>
        <w:pStyle w:val="ListParagraph"/>
        <w:widowControl w:val="0"/>
        <w:numPr>
          <w:ilvl w:val="0"/>
          <w:numId w:val="45"/>
        </w:numPr>
        <w:tabs>
          <w:tab w:val="left" w:pos="820"/>
        </w:tabs>
        <w:autoSpaceDE w:val="0"/>
        <w:autoSpaceDN w:val="0"/>
        <w:spacing w:after="120" w:line="278" w:lineRule="auto"/>
        <w:ind w:right="191"/>
        <w:contextualSpacing w:val="0"/>
        <w:jc w:val="both"/>
        <w:rPr>
          <w:sz w:val="22"/>
          <w:szCs w:val="22"/>
        </w:rPr>
      </w:pPr>
      <w:r>
        <w:rPr>
          <w:w w:val="105"/>
          <w:sz w:val="22"/>
          <w:szCs w:val="22"/>
        </w:rPr>
        <w:t xml:space="preserve"> </w:t>
      </w:r>
      <w:r w:rsidRPr="00D93155">
        <w:rPr>
          <w:w w:val="105"/>
          <w:sz w:val="22"/>
          <w:szCs w:val="22"/>
        </w:rPr>
        <w:t>MPPP recoverables are also subject to impairment analysis.</w:t>
      </w:r>
    </w:p>
    <w:p w14:paraId="24764F08" w14:textId="77777777" w:rsidR="00716C58" w:rsidRDefault="00716C58" w:rsidP="00716C58">
      <w:pPr>
        <w:pStyle w:val="ListParagraph"/>
        <w:numPr>
          <w:ilvl w:val="0"/>
          <w:numId w:val="45"/>
        </w:numPr>
        <w:jc w:val="both"/>
        <w:rPr>
          <w:sz w:val="22"/>
          <w:szCs w:val="22"/>
        </w:rPr>
      </w:pPr>
      <w:r>
        <w:rPr>
          <w:sz w:val="22"/>
          <w:szCs w:val="22"/>
        </w:rPr>
        <w:t xml:space="preserve">Uncollectible receivables from MPPP participants which are written off as are reported as a Medicare prescription claims expense. </w:t>
      </w:r>
    </w:p>
    <w:p w14:paraId="31BDAFDB" w14:textId="77777777" w:rsidR="00716C58" w:rsidRDefault="00716C58" w:rsidP="0011693D">
      <w:pPr>
        <w:pStyle w:val="paragraph"/>
        <w:keepNext/>
        <w:spacing w:before="0" w:beforeAutospacing="0" w:after="0" w:afterAutospacing="0"/>
        <w:jc w:val="both"/>
        <w:textAlignment w:val="baseline"/>
        <w:rPr>
          <w:i/>
          <w:sz w:val="22"/>
          <w:szCs w:val="22"/>
          <w:u w:val="single"/>
        </w:rPr>
      </w:pPr>
    </w:p>
    <w:p w14:paraId="3B624093" w14:textId="20E19332" w:rsidR="0011693D" w:rsidRDefault="003F4597" w:rsidP="00716C58">
      <w:pPr>
        <w:pStyle w:val="paragraph"/>
        <w:spacing w:before="0" w:beforeAutospacing="0" w:after="0" w:afterAutospacing="0"/>
        <w:jc w:val="both"/>
        <w:textAlignment w:val="baseline"/>
        <w:rPr>
          <w:i/>
          <w:sz w:val="22"/>
          <w:szCs w:val="22"/>
          <w:u w:val="single"/>
        </w:rPr>
      </w:pPr>
      <w:r>
        <w:rPr>
          <w:i/>
          <w:sz w:val="22"/>
          <w:szCs w:val="22"/>
          <w:u w:val="single"/>
        </w:rPr>
        <w:t xml:space="preserve">Blue Cross and Blue Shield Association / AHIP </w:t>
      </w:r>
      <w:r w:rsidR="0011693D" w:rsidRPr="004577AE">
        <w:rPr>
          <w:i/>
          <w:sz w:val="22"/>
          <w:szCs w:val="22"/>
          <w:u w:val="single"/>
        </w:rPr>
        <w:t>Comments:</w:t>
      </w:r>
      <w:r w:rsidR="00363DB0">
        <w:rPr>
          <w:i/>
          <w:sz w:val="22"/>
          <w:szCs w:val="22"/>
          <w:u w:val="single"/>
        </w:rPr>
        <w:t xml:space="preserve"> </w:t>
      </w:r>
    </w:p>
    <w:p w14:paraId="0D776E92" w14:textId="77777777" w:rsidR="00B07211" w:rsidRPr="003104BB" w:rsidRDefault="00B07211" w:rsidP="00716C58">
      <w:pPr>
        <w:pStyle w:val="paragraph"/>
        <w:spacing w:before="0" w:beforeAutospacing="0" w:after="0" w:afterAutospacing="0"/>
        <w:jc w:val="both"/>
        <w:textAlignment w:val="baseline"/>
        <w:rPr>
          <w:iCs/>
          <w:sz w:val="22"/>
          <w:szCs w:val="22"/>
        </w:rPr>
      </w:pPr>
    </w:p>
    <w:p w14:paraId="326BA65E" w14:textId="48E4C888" w:rsidR="003F4597" w:rsidRPr="003104BB" w:rsidRDefault="003F4597" w:rsidP="00716C58">
      <w:pPr>
        <w:pStyle w:val="paragraph"/>
        <w:spacing w:before="0" w:beforeAutospacing="0" w:after="0" w:afterAutospacing="0"/>
        <w:jc w:val="both"/>
        <w:textAlignment w:val="baseline"/>
        <w:rPr>
          <w:iCs/>
          <w:sz w:val="22"/>
          <w:szCs w:val="22"/>
        </w:rPr>
      </w:pPr>
      <w:bookmarkStart w:id="77" w:name="_Hlk191929628"/>
      <w:r w:rsidRPr="003104BB">
        <w:rPr>
          <w:iCs/>
          <w:sz w:val="22"/>
          <w:szCs w:val="22"/>
        </w:rPr>
        <w:t xml:space="preserve">Blue Cross and Blue Shield Association / AHIP </w:t>
      </w:r>
      <w:r w:rsidR="00367073">
        <w:rPr>
          <w:iCs/>
          <w:sz w:val="22"/>
          <w:szCs w:val="22"/>
        </w:rPr>
        <w:t xml:space="preserve">provided recommended edits to </w:t>
      </w:r>
      <w:r w:rsidR="00F02A7E">
        <w:rPr>
          <w:iCs/>
          <w:sz w:val="22"/>
          <w:szCs w:val="22"/>
        </w:rPr>
        <w:t>paragraph</w:t>
      </w:r>
      <w:r w:rsidR="00F100C1">
        <w:rPr>
          <w:iCs/>
          <w:sz w:val="22"/>
          <w:szCs w:val="22"/>
        </w:rPr>
        <w:t>s</w:t>
      </w:r>
      <w:r w:rsidR="00F02A7E">
        <w:rPr>
          <w:iCs/>
          <w:sz w:val="22"/>
          <w:szCs w:val="22"/>
        </w:rPr>
        <w:t xml:space="preserve"> 1,</w:t>
      </w:r>
      <w:r w:rsidR="00F100C1">
        <w:rPr>
          <w:iCs/>
          <w:sz w:val="22"/>
          <w:szCs w:val="22"/>
        </w:rPr>
        <w:t xml:space="preserve"> 3, 5, 8, 9g</w:t>
      </w:r>
      <w:r w:rsidR="00382241">
        <w:rPr>
          <w:iCs/>
          <w:sz w:val="22"/>
          <w:szCs w:val="22"/>
        </w:rPr>
        <w:t>,10, 11, 16,</w:t>
      </w:r>
      <w:r w:rsidR="00EF1521">
        <w:rPr>
          <w:iCs/>
          <w:sz w:val="22"/>
          <w:szCs w:val="22"/>
        </w:rPr>
        <w:t xml:space="preserve"> 20,</w:t>
      </w:r>
      <w:r w:rsidR="001B387A">
        <w:rPr>
          <w:iCs/>
          <w:sz w:val="22"/>
          <w:szCs w:val="22"/>
        </w:rPr>
        <w:t xml:space="preserve"> </w:t>
      </w:r>
      <w:r w:rsidR="00EF1521">
        <w:rPr>
          <w:iCs/>
          <w:sz w:val="22"/>
          <w:szCs w:val="22"/>
        </w:rPr>
        <w:t>21, and 23</w:t>
      </w:r>
      <w:r w:rsidR="00E83EE3">
        <w:rPr>
          <w:iCs/>
          <w:sz w:val="22"/>
          <w:szCs w:val="22"/>
        </w:rPr>
        <w:t xml:space="preserve">.   </w:t>
      </w:r>
      <w:bookmarkEnd w:id="77"/>
      <w:r w:rsidR="00E83EE3">
        <w:rPr>
          <w:iCs/>
          <w:sz w:val="22"/>
          <w:szCs w:val="22"/>
        </w:rPr>
        <w:t xml:space="preserve">These proposed tracked revisions are shown in </w:t>
      </w:r>
      <w:r w:rsidR="00AF36C1">
        <w:rPr>
          <w:iCs/>
          <w:sz w:val="22"/>
          <w:szCs w:val="22"/>
        </w:rPr>
        <w:t xml:space="preserve">the </w:t>
      </w:r>
      <w:r w:rsidR="00E46543">
        <w:rPr>
          <w:iCs/>
          <w:sz w:val="22"/>
          <w:szCs w:val="22"/>
        </w:rPr>
        <w:t>comment’s</w:t>
      </w:r>
      <w:r w:rsidR="00AF36C1">
        <w:rPr>
          <w:iCs/>
          <w:sz w:val="22"/>
          <w:szCs w:val="22"/>
        </w:rPr>
        <w:t xml:space="preserve"> </w:t>
      </w:r>
      <w:r w:rsidR="00733C8A">
        <w:rPr>
          <w:iCs/>
          <w:sz w:val="22"/>
          <w:szCs w:val="22"/>
        </w:rPr>
        <w:t>A</w:t>
      </w:r>
      <w:r w:rsidR="00AF36C1">
        <w:rPr>
          <w:iCs/>
          <w:sz w:val="22"/>
          <w:szCs w:val="22"/>
        </w:rPr>
        <w:t>ttachment</w:t>
      </w:r>
      <w:r w:rsidR="00733C8A">
        <w:rPr>
          <w:iCs/>
          <w:sz w:val="22"/>
          <w:szCs w:val="22"/>
        </w:rPr>
        <w:t xml:space="preserve"> </w:t>
      </w:r>
      <w:r w:rsidR="00B02BB8">
        <w:rPr>
          <w:iCs/>
          <w:sz w:val="22"/>
          <w:szCs w:val="22"/>
        </w:rPr>
        <w:t>13</w:t>
      </w:r>
      <w:r w:rsidR="00AF36C1">
        <w:rPr>
          <w:iCs/>
          <w:sz w:val="22"/>
          <w:szCs w:val="22"/>
        </w:rPr>
        <w:t>.</w:t>
      </w:r>
      <w:r w:rsidR="00733C8A">
        <w:rPr>
          <w:iCs/>
          <w:sz w:val="22"/>
          <w:szCs w:val="22"/>
        </w:rPr>
        <w:t xml:space="preserve"> </w:t>
      </w:r>
    </w:p>
    <w:p w14:paraId="5C9A8C79" w14:textId="77777777" w:rsidR="00716C58" w:rsidRDefault="00716C58" w:rsidP="00716C58">
      <w:pPr>
        <w:pStyle w:val="paragraph"/>
        <w:spacing w:before="0" w:beforeAutospacing="0" w:after="0" w:afterAutospacing="0"/>
        <w:jc w:val="both"/>
        <w:textAlignment w:val="baseline"/>
        <w:rPr>
          <w:i/>
          <w:sz w:val="22"/>
          <w:szCs w:val="22"/>
          <w:u w:val="single"/>
        </w:rPr>
      </w:pPr>
    </w:p>
    <w:p w14:paraId="532B8A38" w14:textId="5F9048D6" w:rsidR="00716C58" w:rsidRPr="00AF36C1" w:rsidRDefault="00716C58" w:rsidP="00716C58">
      <w:pPr>
        <w:pStyle w:val="paragraph"/>
        <w:spacing w:before="0" w:beforeAutospacing="0" w:after="0" w:afterAutospacing="0"/>
        <w:jc w:val="both"/>
        <w:textAlignment w:val="baseline"/>
        <w:rPr>
          <w:i/>
          <w:sz w:val="22"/>
          <w:szCs w:val="22"/>
          <w:u w:val="single"/>
        </w:rPr>
      </w:pPr>
      <w:r w:rsidRPr="00AF36C1">
        <w:rPr>
          <w:i/>
          <w:sz w:val="22"/>
          <w:szCs w:val="22"/>
          <w:u w:val="single"/>
        </w:rPr>
        <w:t>Recommendation:</w:t>
      </w:r>
    </w:p>
    <w:p w14:paraId="2241B795" w14:textId="1DC358AA" w:rsidR="007D27C0" w:rsidRPr="00F97774" w:rsidRDefault="00716C58" w:rsidP="00430888">
      <w:pPr>
        <w:pStyle w:val="BodyTextIndent"/>
        <w:ind w:left="0" w:firstLine="0"/>
        <w:jc w:val="both"/>
        <w:rPr>
          <w:b/>
          <w:sz w:val="22"/>
          <w:szCs w:val="22"/>
        </w:rPr>
      </w:pPr>
      <w:r w:rsidRPr="00AF36C1">
        <w:rPr>
          <w:b/>
          <w:bCs/>
          <w:iCs/>
          <w:sz w:val="22"/>
          <w:szCs w:val="22"/>
        </w:rPr>
        <w:t>NAIC staff recommends adoption of the</w:t>
      </w:r>
      <w:r w:rsidR="008803EB">
        <w:rPr>
          <w:b/>
          <w:bCs/>
          <w:iCs/>
          <w:sz w:val="22"/>
          <w:szCs w:val="22"/>
        </w:rPr>
        <w:t xml:space="preserve"> </w:t>
      </w:r>
      <w:r w:rsidRPr="00AF36C1">
        <w:rPr>
          <w:b/>
          <w:bCs/>
          <w:iCs/>
          <w:sz w:val="22"/>
          <w:szCs w:val="22"/>
        </w:rPr>
        <w:t xml:space="preserve">exposed minor edits to </w:t>
      </w:r>
      <w:r w:rsidRPr="00AF36C1">
        <w:rPr>
          <w:b/>
          <w:bCs/>
          <w:i/>
          <w:iCs/>
          <w:sz w:val="22"/>
          <w:szCs w:val="22"/>
        </w:rPr>
        <w:t>INT 05-05: Accounting for Revenues Under Medicare Part D Coverage</w:t>
      </w:r>
      <w:r w:rsidRPr="00AF36C1">
        <w:rPr>
          <w:b/>
          <w:bCs/>
          <w:iCs/>
          <w:sz w:val="22"/>
          <w:szCs w:val="22"/>
        </w:rPr>
        <w:t xml:space="preserve"> and recommends adoption of the exposed revisions to </w:t>
      </w:r>
      <w:r w:rsidRPr="00AF36C1">
        <w:rPr>
          <w:b/>
          <w:bCs/>
          <w:i/>
          <w:sz w:val="22"/>
          <w:szCs w:val="22"/>
        </w:rPr>
        <w:t xml:space="preserve">INT </w:t>
      </w:r>
      <w:r w:rsidRPr="00AF36C1">
        <w:rPr>
          <w:b/>
          <w:bCs/>
          <w:i/>
          <w:iCs/>
          <w:sz w:val="22"/>
          <w:szCs w:val="22"/>
        </w:rPr>
        <w:t xml:space="preserve">24-02: Medicare Part D </w:t>
      </w:r>
      <w:r w:rsidRPr="007C5D21">
        <w:rPr>
          <w:b/>
          <w:bCs/>
          <w:i/>
          <w:iCs/>
          <w:sz w:val="22"/>
          <w:szCs w:val="22"/>
        </w:rPr>
        <w:t>Prescription Payment Plans</w:t>
      </w:r>
      <w:r w:rsidRPr="007C5D21">
        <w:rPr>
          <w:b/>
          <w:bCs/>
          <w:iCs/>
          <w:sz w:val="22"/>
          <w:szCs w:val="22"/>
        </w:rPr>
        <w:t xml:space="preserve"> </w:t>
      </w:r>
      <w:r w:rsidR="006861A5" w:rsidRPr="007C5D21">
        <w:rPr>
          <w:b/>
          <w:bCs/>
          <w:iCs/>
          <w:sz w:val="22"/>
          <w:szCs w:val="22"/>
        </w:rPr>
        <w:t>with</w:t>
      </w:r>
      <w:r w:rsidR="00842FB3" w:rsidRPr="007C5D21">
        <w:rPr>
          <w:b/>
          <w:bCs/>
          <w:iCs/>
          <w:sz w:val="22"/>
          <w:szCs w:val="22"/>
        </w:rPr>
        <w:t xml:space="preserve"> </w:t>
      </w:r>
      <w:r w:rsidR="00583BDA" w:rsidRPr="007C5D21">
        <w:rPr>
          <w:b/>
          <w:bCs/>
          <w:iCs/>
          <w:sz w:val="22"/>
          <w:szCs w:val="22"/>
        </w:rPr>
        <w:t xml:space="preserve">the addition of </w:t>
      </w:r>
      <w:r w:rsidR="00842FB3" w:rsidRPr="007C5D21">
        <w:rPr>
          <w:b/>
          <w:bCs/>
          <w:iCs/>
          <w:sz w:val="22"/>
          <w:szCs w:val="22"/>
        </w:rPr>
        <w:t xml:space="preserve">almost </w:t>
      </w:r>
      <w:proofErr w:type="gramStart"/>
      <w:r w:rsidR="00842FB3" w:rsidRPr="007C5D21">
        <w:rPr>
          <w:b/>
          <w:bCs/>
          <w:iCs/>
          <w:sz w:val="22"/>
          <w:szCs w:val="22"/>
        </w:rPr>
        <w:t>all of</w:t>
      </w:r>
      <w:proofErr w:type="gramEnd"/>
      <w:r w:rsidR="00842FB3" w:rsidRPr="007C5D21">
        <w:rPr>
          <w:b/>
          <w:bCs/>
          <w:iCs/>
          <w:sz w:val="22"/>
          <w:szCs w:val="22"/>
        </w:rPr>
        <w:t xml:space="preserve"> the </w:t>
      </w:r>
      <w:r w:rsidR="006861A5" w:rsidRPr="007C5D21">
        <w:rPr>
          <w:b/>
          <w:bCs/>
          <w:iCs/>
          <w:sz w:val="22"/>
          <w:szCs w:val="22"/>
        </w:rPr>
        <w:t>modifications suggested by Blue Cross and Blue Sh</w:t>
      </w:r>
      <w:r w:rsidR="0018053C" w:rsidRPr="007C5D21">
        <w:rPr>
          <w:b/>
          <w:bCs/>
          <w:iCs/>
          <w:sz w:val="22"/>
          <w:szCs w:val="22"/>
        </w:rPr>
        <w:t>ie</w:t>
      </w:r>
      <w:r w:rsidR="006861A5" w:rsidRPr="007C5D21">
        <w:rPr>
          <w:b/>
          <w:bCs/>
          <w:iCs/>
          <w:sz w:val="22"/>
          <w:szCs w:val="22"/>
        </w:rPr>
        <w:t>ld Association and AHIP</w:t>
      </w:r>
      <w:r w:rsidR="00B3475E" w:rsidRPr="007C5D21">
        <w:rPr>
          <w:b/>
          <w:bCs/>
          <w:iCs/>
          <w:sz w:val="22"/>
          <w:szCs w:val="22"/>
        </w:rPr>
        <w:t xml:space="preserve">. </w:t>
      </w:r>
      <w:r w:rsidR="00087F2E" w:rsidRPr="007C5D21">
        <w:rPr>
          <w:b/>
          <w:sz w:val="22"/>
          <w:szCs w:val="22"/>
        </w:rPr>
        <w:t>T</w:t>
      </w:r>
      <w:r w:rsidR="00655083" w:rsidRPr="007C5D21">
        <w:rPr>
          <w:b/>
          <w:sz w:val="22"/>
          <w:szCs w:val="22"/>
        </w:rPr>
        <w:t xml:space="preserve">he majority of the AHIP and BCBSA proposed </w:t>
      </w:r>
      <w:r w:rsidR="00D26EBB" w:rsidRPr="007C5D21">
        <w:rPr>
          <w:b/>
          <w:bCs/>
          <w:iCs/>
          <w:sz w:val="22"/>
          <w:szCs w:val="22"/>
        </w:rPr>
        <w:t>revision</w:t>
      </w:r>
      <w:r w:rsidR="0018053C" w:rsidRPr="007C5D21">
        <w:rPr>
          <w:b/>
          <w:bCs/>
          <w:iCs/>
          <w:sz w:val="22"/>
          <w:szCs w:val="22"/>
        </w:rPr>
        <w:t>s</w:t>
      </w:r>
      <w:r w:rsidR="00655083" w:rsidRPr="007C5D21">
        <w:rPr>
          <w:b/>
          <w:sz w:val="22"/>
          <w:szCs w:val="22"/>
        </w:rPr>
        <w:t xml:space="preserve"> are minor wording clarifications</w:t>
      </w:r>
      <w:r w:rsidR="00D8787C" w:rsidRPr="007C5D21">
        <w:rPr>
          <w:b/>
          <w:sz w:val="22"/>
          <w:szCs w:val="22"/>
        </w:rPr>
        <w:t xml:space="preserve">. The </w:t>
      </w:r>
      <w:r w:rsidR="00655083" w:rsidRPr="007C5D21">
        <w:rPr>
          <w:b/>
          <w:sz w:val="22"/>
          <w:szCs w:val="22"/>
        </w:rPr>
        <w:t>revisions to paragraph 23 clarify differences in the medical loss ratio between the federal calculation and statutory accounting</w:t>
      </w:r>
      <w:r w:rsidR="009A5384" w:rsidRPr="007C5D21">
        <w:rPr>
          <w:b/>
          <w:sz w:val="22"/>
          <w:szCs w:val="22"/>
        </w:rPr>
        <w:t>.</w:t>
      </w:r>
      <w:r w:rsidR="00655083" w:rsidRPr="007C5D21">
        <w:rPr>
          <w:b/>
          <w:sz w:val="22"/>
          <w:szCs w:val="22"/>
        </w:rPr>
        <w:t xml:space="preserve"> </w:t>
      </w:r>
      <w:r w:rsidR="009A5384" w:rsidRPr="007C5D21">
        <w:rPr>
          <w:b/>
          <w:sz w:val="22"/>
          <w:szCs w:val="22"/>
        </w:rPr>
        <w:t>I</w:t>
      </w:r>
      <w:r w:rsidR="00655083" w:rsidRPr="007C5D21">
        <w:rPr>
          <w:b/>
          <w:sz w:val="22"/>
          <w:szCs w:val="22"/>
        </w:rPr>
        <w:t>n addition, NAIC staff proposed a correction to the illustration in scenario 2 to change an amount f</w:t>
      </w:r>
      <w:r w:rsidR="00087F2E" w:rsidRPr="007C5D21">
        <w:rPr>
          <w:b/>
          <w:sz w:val="22"/>
          <w:szCs w:val="22"/>
        </w:rPr>
        <w:t>r</w:t>
      </w:r>
      <w:r w:rsidR="00655083" w:rsidRPr="007C5D21">
        <w:rPr>
          <w:b/>
          <w:sz w:val="22"/>
          <w:szCs w:val="22"/>
        </w:rPr>
        <w:t>om negative to positive. The proposed revisions do not change the key accounting components.</w:t>
      </w:r>
      <w:r w:rsidR="007D27C0" w:rsidRPr="007D27C0">
        <w:rPr>
          <w:b/>
          <w:bCs/>
          <w:iCs/>
          <w:sz w:val="22"/>
          <w:szCs w:val="22"/>
        </w:rPr>
        <w:t xml:space="preserve"> </w:t>
      </w:r>
      <w:r w:rsidR="007D27C0" w:rsidRPr="00F97774">
        <w:rPr>
          <w:b/>
          <w:bCs/>
          <w:iCs/>
          <w:sz w:val="22"/>
          <w:szCs w:val="22"/>
        </w:rPr>
        <w:t xml:space="preserve">All revisions have been discussed with representatives of </w:t>
      </w:r>
      <w:r w:rsidR="007D27C0">
        <w:rPr>
          <w:b/>
          <w:bCs/>
          <w:iCs/>
          <w:sz w:val="22"/>
          <w:szCs w:val="22"/>
        </w:rPr>
        <w:t>BCBSA</w:t>
      </w:r>
      <w:r w:rsidR="007D27C0" w:rsidRPr="00F97774">
        <w:rPr>
          <w:b/>
          <w:bCs/>
          <w:iCs/>
          <w:sz w:val="22"/>
          <w:szCs w:val="22"/>
        </w:rPr>
        <w:t xml:space="preserve"> and AHIP. </w:t>
      </w:r>
    </w:p>
    <w:p w14:paraId="2E77DDBD" w14:textId="4E2C8A52" w:rsidR="00655083" w:rsidRDefault="00655083" w:rsidP="0011693D">
      <w:pPr>
        <w:pStyle w:val="BodyTextIndent"/>
        <w:ind w:left="0" w:firstLine="0"/>
        <w:jc w:val="both"/>
        <w:rPr>
          <w:b/>
          <w:bCs/>
          <w:iCs/>
          <w:sz w:val="22"/>
          <w:szCs w:val="22"/>
        </w:rPr>
      </w:pPr>
    </w:p>
    <w:p w14:paraId="78CE6754" w14:textId="42FD86F5" w:rsidR="00655083" w:rsidRPr="00F97774" w:rsidRDefault="00655083" w:rsidP="00655083">
      <w:pPr>
        <w:pStyle w:val="BodyTextIndent"/>
        <w:numPr>
          <w:ilvl w:val="0"/>
          <w:numId w:val="47"/>
        </w:numPr>
        <w:jc w:val="both"/>
        <w:rPr>
          <w:b/>
          <w:bCs/>
          <w:iCs/>
          <w:sz w:val="22"/>
          <w:szCs w:val="22"/>
        </w:rPr>
      </w:pPr>
      <w:r w:rsidRPr="00F97774">
        <w:rPr>
          <w:b/>
          <w:bCs/>
          <w:iCs/>
          <w:sz w:val="22"/>
          <w:szCs w:val="22"/>
        </w:rPr>
        <w:t>Attachment 9 illustrates</w:t>
      </w:r>
      <w:r w:rsidR="00B02BB8" w:rsidRPr="00F97774">
        <w:rPr>
          <w:b/>
          <w:bCs/>
          <w:iCs/>
          <w:sz w:val="22"/>
          <w:szCs w:val="22"/>
        </w:rPr>
        <w:t xml:space="preserve"> the </w:t>
      </w:r>
      <w:r w:rsidR="008D6103" w:rsidRPr="00F97774">
        <w:rPr>
          <w:b/>
          <w:sz w:val="22"/>
          <w:szCs w:val="22"/>
        </w:rPr>
        <w:t xml:space="preserve">prior </w:t>
      </w:r>
      <w:r w:rsidR="00B02BB8" w:rsidRPr="00F97774">
        <w:rPr>
          <w:b/>
          <w:sz w:val="22"/>
          <w:szCs w:val="22"/>
        </w:rPr>
        <w:t>exposed</w:t>
      </w:r>
      <w:r w:rsidR="008D6103" w:rsidRPr="00F97774">
        <w:rPr>
          <w:b/>
          <w:sz w:val="22"/>
          <w:szCs w:val="22"/>
        </w:rPr>
        <w:t xml:space="preserve"> revisions with additional proposed edits </w:t>
      </w:r>
      <w:r w:rsidR="00B02BB8" w:rsidRPr="00F97774">
        <w:rPr>
          <w:b/>
          <w:sz w:val="22"/>
          <w:szCs w:val="22"/>
        </w:rPr>
        <w:t>shaded</w:t>
      </w:r>
      <w:r w:rsidR="004B2F1D" w:rsidRPr="00F97774">
        <w:rPr>
          <w:b/>
          <w:sz w:val="22"/>
          <w:szCs w:val="22"/>
        </w:rPr>
        <w:t>.</w:t>
      </w:r>
      <w:r w:rsidR="00B02BB8" w:rsidRPr="00F97774">
        <w:rPr>
          <w:b/>
          <w:bCs/>
          <w:iCs/>
          <w:sz w:val="22"/>
          <w:szCs w:val="22"/>
        </w:rPr>
        <w:t xml:space="preserve"> </w:t>
      </w:r>
    </w:p>
    <w:p w14:paraId="27D2CEFB" w14:textId="1993B03D" w:rsidR="002A7416" w:rsidRPr="007D27C0" w:rsidRDefault="00655083" w:rsidP="007D27C0">
      <w:pPr>
        <w:pStyle w:val="BodyTextIndent"/>
        <w:numPr>
          <w:ilvl w:val="0"/>
          <w:numId w:val="47"/>
        </w:numPr>
        <w:jc w:val="both"/>
        <w:rPr>
          <w:i/>
          <w:sz w:val="22"/>
          <w:szCs w:val="22"/>
          <w:u w:val="single"/>
        </w:rPr>
      </w:pPr>
      <w:r w:rsidRPr="007D27C0">
        <w:rPr>
          <w:b/>
          <w:bCs/>
          <w:iCs/>
          <w:sz w:val="22"/>
          <w:szCs w:val="22"/>
        </w:rPr>
        <w:t>Attachment</w:t>
      </w:r>
      <w:r w:rsidRPr="007D27C0">
        <w:rPr>
          <w:b/>
          <w:sz w:val="22"/>
          <w:szCs w:val="22"/>
        </w:rPr>
        <w:t xml:space="preserve"> 9a</w:t>
      </w:r>
      <w:r w:rsidRPr="007D27C0">
        <w:rPr>
          <w:b/>
          <w:bCs/>
          <w:iCs/>
          <w:sz w:val="22"/>
          <w:szCs w:val="22"/>
        </w:rPr>
        <w:t xml:space="preserve"> illustrates only</w:t>
      </w:r>
      <w:r w:rsidR="00671C58" w:rsidRPr="007D27C0">
        <w:rPr>
          <w:b/>
          <w:bCs/>
          <w:iCs/>
          <w:sz w:val="22"/>
          <w:szCs w:val="22"/>
        </w:rPr>
        <w:t xml:space="preserve"> </w:t>
      </w:r>
      <w:r w:rsidRPr="007D27C0">
        <w:rPr>
          <w:b/>
          <w:bCs/>
          <w:iCs/>
          <w:sz w:val="22"/>
          <w:szCs w:val="22"/>
        </w:rPr>
        <w:t>the</w:t>
      </w:r>
      <w:r w:rsidR="00E4615B" w:rsidRPr="007D27C0">
        <w:rPr>
          <w:b/>
          <w:bCs/>
          <w:iCs/>
          <w:sz w:val="22"/>
          <w:szCs w:val="22"/>
        </w:rPr>
        <w:t xml:space="preserve"> </w:t>
      </w:r>
      <w:r w:rsidR="0047784D" w:rsidRPr="007D27C0">
        <w:rPr>
          <w:b/>
          <w:bCs/>
          <w:iCs/>
          <w:sz w:val="22"/>
          <w:szCs w:val="22"/>
        </w:rPr>
        <w:t>new</w:t>
      </w:r>
      <w:r w:rsidR="00E4615B" w:rsidRPr="007D27C0">
        <w:rPr>
          <w:b/>
          <w:bCs/>
          <w:iCs/>
          <w:sz w:val="22"/>
          <w:szCs w:val="22"/>
        </w:rPr>
        <w:t xml:space="preserve"> edits proposed for adoption</w:t>
      </w:r>
      <w:r w:rsidR="00087F2E" w:rsidRPr="007D27C0">
        <w:rPr>
          <w:b/>
          <w:bCs/>
          <w:iCs/>
          <w:sz w:val="22"/>
          <w:szCs w:val="22"/>
        </w:rPr>
        <w:t>, primarily</w:t>
      </w:r>
      <w:r w:rsidR="0026407B" w:rsidRPr="007D27C0">
        <w:rPr>
          <w:b/>
          <w:bCs/>
          <w:iCs/>
          <w:sz w:val="22"/>
          <w:szCs w:val="22"/>
        </w:rPr>
        <w:t xml:space="preserve"> from AHIP and BCBSA </w:t>
      </w:r>
      <w:r w:rsidR="009268DB" w:rsidRPr="007D27C0">
        <w:rPr>
          <w:b/>
          <w:bCs/>
          <w:iCs/>
          <w:sz w:val="22"/>
          <w:szCs w:val="22"/>
        </w:rPr>
        <w:t xml:space="preserve">which are shown </w:t>
      </w:r>
      <w:r w:rsidR="00E4615B" w:rsidRPr="007D27C0">
        <w:rPr>
          <w:b/>
          <w:bCs/>
          <w:iCs/>
          <w:sz w:val="22"/>
          <w:szCs w:val="22"/>
        </w:rPr>
        <w:t>as tracked and shaded</w:t>
      </w:r>
      <w:r w:rsidR="00547C2A" w:rsidRPr="007D27C0">
        <w:rPr>
          <w:b/>
          <w:bCs/>
          <w:iCs/>
          <w:sz w:val="22"/>
          <w:szCs w:val="22"/>
        </w:rPr>
        <w:t xml:space="preserve">. </w:t>
      </w:r>
    </w:p>
    <w:p w14:paraId="242DF76A" w14:textId="77777777" w:rsidR="00547C2A" w:rsidRPr="004577AE" w:rsidRDefault="00547C2A" w:rsidP="0011693D">
      <w:pPr>
        <w:pStyle w:val="BodyTextIndent"/>
        <w:ind w:left="0" w:firstLine="0"/>
        <w:jc w:val="both"/>
        <w:rPr>
          <w:i/>
          <w:sz w:val="22"/>
          <w:szCs w:val="22"/>
          <w:u w:val="single"/>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451AB9" w:rsidRPr="004577AE" w14:paraId="63C07573"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2CFEA546" w14:textId="06A9405A" w:rsidR="00451AB9" w:rsidRPr="00BE0727" w:rsidRDefault="00451AB9">
            <w:pPr>
              <w:widowControl w:val="0"/>
              <w:jc w:val="center"/>
              <w:rPr>
                <w:b/>
                <w:color w:val="FFFFFF"/>
                <w:sz w:val="22"/>
                <w:szCs w:val="22"/>
              </w:rPr>
            </w:pPr>
            <w:r w:rsidRPr="00BE0727">
              <w:rPr>
                <w:b/>
                <w:color w:val="000000"/>
                <w:sz w:val="22"/>
                <w:szCs w:val="22"/>
              </w:rPr>
              <w:br w:type="page"/>
            </w:r>
          </w:p>
          <w:p w14:paraId="401745F2" w14:textId="77777777" w:rsidR="00451AB9" w:rsidRPr="004577AE" w:rsidRDefault="00451AB9">
            <w:pPr>
              <w:widowControl w:val="0"/>
              <w:jc w:val="center"/>
              <w:rPr>
                <w:b/>
                <w:color w:val="FFFFFF"/>
                <w:sz w:val="22"/>
                <w:szCs w:val="22"/>
              </w:rPr>
            </w:pPr>
            <w:r w:rsidRPr="004577AE">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57E334BF" w14:textId="77777777" w:rsidR="00451AB9" w:rsidRPr="004577AE" w:rsidRDefault="00451AB9">
            <w:pPr>
              <w:widowControl w:val="0"/>
              <w:jc w:val="center"/>
              <w:rPr>
                <w:b/>
                <w:color w:val="FFFFFF"/>
                <w:sz w:val="22"/>
                <w:szCs w:val="22"/>
              </w:rPr>
            </w:pPr>
          </w:p>
          <w:p w14:paraId="426B6970" w14:textId="77777777" w:rsidR="00451AB9" w:rsidRPr="004577AE" w:rsidRDefault="00451AB9">
            <w:pPr>
              <w:widowControl w:val="0"/>
              <w:jc w:val="center"/>
              <w:rPr>
                <w:b/>
                <w:color w:val="FFFFFF"/>
                <w:sz w:val="22"/>
                <w:szCs w:val="22"/>
              </w:rPr>
            </w:pPr>
            <w:r w:rsidRPr="004577AE">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2DB8D6AA" w14:textId="77777777" w:rsidR="00451AB9" w:rsidRPr="004577AE" w:rsidRDefault="00451AB9">
            <w:pPr>
              <w:widowControl w:val="0"/>
              <w:jc w:val="center"/>
              <w:rPr>
                <w:b/>
                <w:color w:val="FFFFFF"/>
                <w:sz w:val="22"/>
                <w:szCs w:val="22"/>
              </w:rPr>
            </w:pPr>
          </w:p>
          <w:p w14:paraId="270FFD98" w14:textId="77777777" w:rsidR="00451AB9" w:rsidRPr="004577AE" w:rsidRDefault="00451AB9">
            <w:pPr>
              <w:widowControl w:val="0"/>
              <w:jc w:val="center"/>
              <w:rPr>
                <w:b/>
                <w:color w:val="FFFFFF"/>
                <w:sz w:val="22"/>
                <w:szCs w:val="22"/>
              </w:rPr>
            </w:pPr>
            <w:r w:rsidRPr="004577AE">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2B806EC9" w14:textId="77777777" w:rsidR="00451AB9" w:rsidRPr="004577AE" w:rsidRDefault="00451AB9">
            <w:pPr>
              <w:widowControl w:val="0"/>
              <w:jc w:val="center"/>
              <w:rPr>
                <w:b/>
                <w:color w:val="FFFFFF"/>
                <w:sz w:val="22"/>
                <w:szCs w:val="22"/>
              </w:rPr>
            </w:pPr>
            <w:r w:rsidRPr="004577AE">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7926E231" w14:textId="77777777" w:rsidR="00451AB9" w:rsidRPr="004577AE" w:rsidRDefault="00451AB9">
            <w:pPr>
              <w:widowControl w:val="0"/>
              <w:jc w:val="center"/>
              <w:rPr>
                <w:b/>
                <w:color w:val="FFFFFF"/>
                <w:sz w:val="22"/>
                <w:szCs w:val="22"/>
              </w:rPr>
            </w:pPr>
            <w:r w:rsidRPr="004577AE">
              <w:rPr>
                <w:b/>
                <w:sz w:val="22"/>
                <w:szCs w:val="22"/>
              </w:rPr>
              <w:t>Comment Letter Page Number</w:t>
            </w:r>
          </w:p>
        </w:tc>
      </w:tr>
      <w:tr w:rsidR="00451AB9" w:rsidRPr="004577AE" w14:paraId="0D4DA91C" w14:textId="77777777">
        <w:trPr>
          <w:trHeight w:val="800"/>
        </w:trPr>
        <w:tc>
          <w:tcPr>
            <w:tcW w:w="1615" w:type="dxa"/>
            <w:tcBorders>
              <w:top w:val="single" w:sz="4" w:space="0" w:color="FFFFFF"/>
            </w:tcBorders>
            <w:shd w:val="clear" w:color="auto" w:fill="F2F2F2"/>
            <w:vAlign w:val="center"/>
          </w:tcPr>
          <w:p w14:paraId="69669C29" w14:textId="750EC03D" w:rsidR="00451AB9" w:rsidRPr="004577AE" w:rsidRDefault="00864045">
            <w:pPr>
              <w:widowControl w:val="0"/>
              <w:jc w:val="center"/>
              <w:rPr>
                <w:b/>
                <w:sz w:val="22"/>
                <w:szCs w:val="22"/>
              </w:rPr>
            </w:pPr>
            <w:r w:rsidRPr="004577AE">
              <w:rPr>
                <w:b/>
                <w:sz w:val="22"/>
                <w:szCs w:val="22"/>
              </w:rPr>
              <w:t>2024</w:t>
            </w:r>
            <w:r w:rsidR="00E54B2F">
              <w:rPr>
                <w:b/>
                <w:sz w:val="22"/>
                <w:szCs w:val="22"/>
              </w:rPr>
              <w:t>-04</w:t>
            </w:r>
          </w:p>
          <w:p w14:paraId="2081B381" w14:textId="77777777" w:rsidR="00451AB9" w:rsidRPr="004577AE" w:rsidRDefault="00451AB9">
            <w:pPr>
              <w:widowControl w:val="0"/>
              <w:jc w:val="center"/>
              <w:rPr>
                <w:b/>
                <w:sz w:val="22"/>
                <w:szCs w:val="22"/>
              </w:rPr>
            </w:pPr>
            <w:r w:rsidRPr="004577AE">
              <w:rPr>
                <w:b/>
                <w:sz w:val="22"/>
                <w:szCs w:val="22"/>
              </w:rPr>
              <w:t>(Julie)</w:t>
            </w:r>
          </w:p>
        </w:tc>
        <w:tc>
          <w:tcPr>
            <w:tcW w:w="3198" w:type="dxa"/>
            <w:tcBorders>
              <w:top w:val="single" w:sz="4" w:space="0" w:color="FFFFFF"/>
            </w:tcBorders>
            <w:shd w:val="clear" w:color="auto" w:fill="F2F2F2"/>
            <w:vAlign w:val="center"/>
          </w:tcPr>
          <w:p w14:paraId="2AD010D7" w14:textId="559F5DF3" w:rsidR="00451AB9" w:rsidRPr="004577AE" w:rsidRDefault="00E54B2F">
            <w:pPr>
              <w:pStyle w:val="Heading2"/>
              <w:rPr>
                <w:sz w:val="22"/>
                <w:szCs w:val="22"/>
              </w:rPr>
            </w:pPr>
            <w:r>
              <w:rPr>
                <w:sz w:val="22"/>
                <w:szCs w:val="22"/>
              </w:rPr>
              <w:t>Conforming Repurchase Agreement Assets</w:t>
            </w:r>
          </w:p>
        </w:tc>
        <w:tc>
          <w:tcPr>
            <w:tcW w:w="2112" w:type="dxa"/>
            <w:tcBorders>
              <w:top w:val="single" w:sz="4" w:space="0" w:color="FFFFFF"/>
            </w:tcBorders>
            <w:shd w:val="clear" w:color="auto" w:fill="F2F2F2"/>
            <w:vAlign w:val="center"/>
          </w:tcPr>
          <w:p w14:paraId="0B22CBB2" w14:textId="737FBE8A" w:rsidR="00451AB9" w:rsidRPr="004577AE" w:rsidRDefault="00AA6658">
            <w:pPr>
              <w:widowControl w:val="0"/>
              <w:jc w:val="center"/>
              <w:rPr>
                <w:b/>
                <w:sz w:val="22"/>
                <w:szCs w:val="22"/>
              </w:rPr>
            </w:pPr>
            <w:r>
              <w:rPr>
                <w:b/>
                <w:sz w:val="22"/>
                <w:szCs w:val="22"/>
              </w:rPr>
              <w:t>11</w:t>
            </w:r>
            <w:r w:rsidR="00451AB9" w:rsidRPr="004577AE">
              <w:rPr>
                <w:b/>
                <w:sz w:val="22"/>
                <w:szCs w:val="22"/>
              </w:rPr>
              <w:t xml:space="preserve"> – Agenda item </w:t>
            </w:r>
          </w:p>
        </w:tc>
        <w:tc>
          <w:tcPr>
            <w:tcW w:w="1710" w:type="dxa"/>
            <w:tcBorders>
              <w:top w:val="single" w:sz="4" w:space="0" w:color="FFFFFF"/>
            </w:tcBorders>
            <w:shd w:val="clear" w:color="auto" w:fill="F2F2F2"/>
            <w:vAlign w:val="center"/>
          </w:tcPr>
          <w:p w14:paraId="50ED18FF" w14:textId="77777777" w:rsidR="00451AB9" w:rsidRPr="004577AE" w:rsidRDefault="00451AB9">
            <w:pPr>
              <w:widowControl w:val="0"/>
              <w:jc w:val="center"/>
              <w:rPr>
                <w:b/>
                <w:sz w:val="22"/>
                <w:szCs w:val="22"/>
              </w:rPr>
            </w:pPr>
            <w:r w:rsidRPr="004577AE">
              <w:rPr>
                <w:b/>
                <w:sz w:val="22"/>
                <w:szCs w:val="22"/>
              </w:rPr>
              <w:t>Comments Received</w:t>
            </w:r>
          </w:p>
        </w:tc>
        <w:tc>
          <w:tcPr>
            <w:tcW w:w="1440" w:type="dxa"/>
            <w:tcBorders>
              <w:top w:val="single" w:sz="4" w:space="0" w:color="FFFFFF"/>
            </w:tcBorders>
            <w:shd w:val="clear" w:color="auto" w:fill="F2F2F2"/>
            <w:vAlign w:val="center"/>
          </w:tcPr>
          <w:p w14:paraId="32E4C45B" w14:textId="3F13F324" w:rsidR="00451AB9" w:rsidRPr="004577AE" w:rsidRDefault="00451AB9">
            <w:pPr>
              <w:widowControl w:val="0"/>
              <w:jc w:val="center"/>
              <w:rPr>
                <w:b/>
                <w:sz w:val="22"/>
                <w:szCs w:val="22"/>
              </w:rPr>
            </w:pPr>
            <w:r w:rsidRPr="004577AE">
              <w:rPr>
                <w:b/>
                <w:sz w:val="22"/>
                <w:szCs w:val="22"/>
              </w:rPr>
              <w:t xml:space="preserve">IP – </w:t>
            </w:r>
            <w:r w:rsidR="00F04E7A">
              <w:rPr>
                <w:b/>
                <w:sz w:val="22"/>
                <w:szCs w:val="22"/>
              </w:rPr>
              <w:t>1</w:t>
            </w:r>
            <w:r w:rsidR="00075E4F">
              <w:rPr>
                <w:b/>
                <w:sz w:val="22"/>
                <w:szCs w:val="22"/>
              </w:rPr>
              <w:t>5</w:t>
            </w:r>
          </w:p>
        </w:tc>
      </w:tr>
    </w:tbl>
    <w:p w14:paraId="775D46AC" w14:textId="77777777" w:rsidR="00451AB9" w:rsidRPr="004577AE" w:rsidRDefault="00451AB9" w:rsidP="00451AB9">
      <w:pPr>
        <w:rPr>
          <w:sz w:val="22"/>
          <w:szCs w:val="22"/>
          <w:lang w:eastAsia="zh-CN"/>
        </w:rPr>
      </w:pPr>
    </w:p>
    <w:p w14:paraId="506D3AD5" w14:textId="77777777" w:rsidR="00451AB9" w:rsidRPr="004577AE" w:rsidRDefault="00451AB9" w:rsidP="00451AB9">
      <w:pPr>
        <w:pStyle w:val="BodyTextIndent"/>
        <w:ind w:left="0" w:firstLine="0"/>
        <w:jc w:val="both"/>
        <w:rPr>
          <w:i/>
          <w:sz w:val="22"/>
          <w:szCs w:val="22"/>
          <w:u w:val="single"/>
        </w:rPr>
      </w:pPr>
      <w:bookmarkStart w:id="78" w:name="_Hlk191632417"/>
      <w:r w:rsidRPr="004577AE">
        <w:rPr>
          <w:i/>
          <w:sz w:val="22"/>
          <w:szCs w:val="22"/>
          <w:u w:val="single"/>
        </w:rPr>
        <w:t>Summary:</w:t>
      </w:r>
    </w:p>
    <w:bookmarkEnd w:id="78"/>
    <w:p w14:paraId="3A208750" w14:textId="3E41A318" w:rsidR="007B1758" w:rsidRDefault="007B1758" w:rsidP="007B1758">
      <w:pPr>
        <w:jc w:val="both"/>
        <w:rPr>
          <w:sz w:val="22"/>
        </w:rPr>
      </w:pPr>
      <w:r>
        <w:rPr>
          <w:sz w:val="22"/>
        </w:rPr>
        <w:t>O</w:t>
      </w:r>
      <w:r w:rsidRPr="008E2BD9">
        <w:rPr>
          <w:sz w:val="22"/>
        </w:rPr>
        <w:t xml:space="preserve">n </w:t>
      </w:r>
      <w:r>
        <w:rPr>
          <w:sz w:val="22"/>
        </w:rPr>
        <w:t>August 13</w:t>
      </w:r>
      <w:r w:rsidRPr="008E2BD9">
        <w:rPr>
          <w:sz w:val="22"/>
        </w:rPr>
        <w:t>, 2024, the Working Group</w:t>
      </w:r>
      <w:r>
        <w:rPr>
          <w:sz w:val="22"/>
        </w:rPr>
        <w:t xml:space="preserve"> exposed this agenda item and a memorandum detailing accounting, reporting and RBC guidance for repurchase agreement and securities lending transactions with a request for feedback from regulators and interested parties on the documented processes and noted questions. This </w:t>
      </w:r>
      <w:r w:rsidR="00C27B6B">
        <w:rPr>
          <w:sz w:val="22"/>
        </w:rPr>
        <w:t xml:space="preserve">original </w:t>
      </w:r>
      <w:r>
        <w:rPr>
          <w:sz w:val="22"/>
        </w:rPr>
        <w:t xml:space="preserve">exposure </w:t>
      </w:r>
      <w:r w:rsidR="00C27B6B">
        <w:rPr>
          <w:sz w:val="22"/>
        </w:rPr>
        <w:t>was until</w:t>
      </w:r>
      <w:r>
        <w:rPr>
          <w:sz w:val="22"/>
        </w:rPr>
        <w:t xml:space="preserve"> September 27, 2024, </w:t>
      </w:r>
      <w:r w:rsidR="00C27B6B">
        <w:rPr>
          <w:sz w:val="22"/>
        </w:rPr>
        <w:t>but a</w:t>
      </w:r>
      <w:r w:rsidR="00572874">
        <w:rPr>
          <w:sz w:val="22"/>
        </w:rPr>
        <w:t xml:space="preserve"> comment deadline </w:t>
      </w:r>
      <w:r w:rsidR="00C27B6B">
        <w:rPr>
          <w:sz w:val="22"/>
        </w:rPr>
        <w:t xml:space="preserve">extension </w:t>
      </w:r>
      <w:r w:rsidR="00572874">
        <w:rPr>
          <w:sz w:val="22"/>
        </w:rPr>
        <w:t xml:space="preserve">was requested </w:t>
      </w:r>
      <w:r w:rsidR="00C27B6B">
        <w:rPr>
          <w:sz w:val="22"/>
        </w:rPr>
        <w:t xml:space="preserve">to December 16, 2024. </w:t>
      </w:r>
      <w:r>
        <w:rPr>
          <w:sz w:val="22"/>
        </w:rPr>
        <w:t xml:space="preserve"> </w:t>
      </w:r>
    </w:p>
    <w:p w14:paraId="2D59A5F8" w14:textId="77777777" w:rsidR="00451AB9" w:rsidRPr="004577AE" w:rsidRDefault="00451AB9" w:rsidP="00451AB9">
      <w:pPr>
        <w:pStyle w:val="BodyTextIndent"/>
        <w:ind w:left="0" w:firstLine="0"/>
        <w:jc w:val="both"/>
        <w:rPr>
          <w:b/>
          <w:sz w:val="22"/>
          <w:szCs w:val="22"/>
        </w:rPr>
      </w:pPr>
    </w:p>
    <w:p w14:paraId="6340DD8E" w14:textId="77777777" w:rsidR="00451AB9" w:rsidRPr="004577AE" w:rsidRDefault="00451AB9" w:rsidP="00451AB9">
      <w:pPr>
        <w:pStyle w:val="paragraph"/>
        <w:keepNext/>
        <w:spacing w:before="0" w:beforeAutospacing="0" w:after="0" w:afterAutospacing="0"/>
        <w:jc w:val="both"/>
        <w:textAlignment w:val="baseline"/>
        <w:rPr>
          <w:bCs/>
          <w:i/>
          <w:sz w:val="22"/>
          <w:szCs w:val="22"/>
          <w:u w:val="single"/>
        </w:rPr>
      </w:pPr>
      <w:r w:rsidRPr="004577AE">
        <w:rPr>
          <w:i/>
          <w:sz w:val="22"/>
          <w:szCs w:val="22"/>
          <w:u w:val="single"/>
        </w:rPr>
        <w:t>Interested Parties’ Comments:</w:t>
      </w:r>
    </w:p>
    <w:p w14:paraId="02A5567D" w14:textId="5ACF0AD9" w:rsidR="000177CF" w:rsidRDefault="00FE74B5" w:rsidP="000177CF">
      <w:pPr>
        <w:jc w:val="both"/>
        <w:rPr>
          <w:i/>
          <w:iCs/>
          <w:sz w:val="22"/>
          <w:szCs w:val="22"/>
        </w:rPr>
      </w:pPr>
      <w:r w:rsidRPr="00690130">
        <w:rPr>
          <w:i/>
          <w:iCs/>
          <w:sz w:val="22"/>
          <w:szCs w:val="22"/>
        </w:rPr>
        <w:t xml:space="preserve">The interested parties duplicated the </w:t>
      </w:r>
      <w:r w:rsidR="00690130">
        <w:rPr>
          <w:i/>
          <w:iCs/>
          <w:sz w:val="22"/>
          <w:szCs w:val="22"/>
        </w:rPr>
        <w:t xml:space="preserve">exposed </w:t>
      </w:r>
      <w:r w:rsidRPr="00690130">
        <w:rPr>
          <w:i/>
          <w:iCs/>
          <w:sz w:val="22"/>
          <w:szCs w:val="22"/>
        </w:rPr>
        <w:t xml:space="preserve">memo </w:t>
      </w:r>
      <w:r w:rsidR="00690130">
        <w:rPr>
          <w:i/>
          <w:iCs/>
          <w:sz w:val="22"/>
          <w:szCs w:val="22"/>
        </w:rPr>
        <w:t xml:space="preserve">detailing accounting, reporting and RBC guidance for repo and sec lending transactions </w:t>
      </w:r>
      <w:r w:rsidR="00651C81" w:rsidRPr="00690130">
        <w:rPr>
          <w:i/>
          <w:iCs/>
          <w:sz w:val="22"/>
          <w:szCs w:val="22"/>
        </w:rPr>
        <w:t xml:space="preserve">in their comment letter with responses to the </w:t>
      </w:r>
      <w:r w:rsidR="009839CC">
        <w:rPr>
          <w:i/>
          <w:iCs/>
          <w:sz w:val="22"/>
          <w:szCs w:val="22"/>
        </w:rPr>
        <w:t xml:space="preserve">NAIC staff </w:t>
      </w:r>
      <w:r w:rsidR="00651C81" w:rsidRPr="00690130">
        <w:rPr>
          <w:i/>
          <w:iCs/>
          <w:sz w:val="22"/>
          <w:szCs w:val="22"/>
        </w:rPr>
        <w:t>questions. This full response is included in the comment letter attachment</w:t>
      </w:r>
      <w:r w:rsidR="00F9065B" w:rsidRPr="00690130">
        <w:rPr>
          <w:i/>
          <w:iCs/>
          <w:sz w:val="22"/>
          <w:szCs w:val="22"/>
        </w:rPr>
        <w:t>. To save space, only the NAIC questions and interested part</w:t>
      </w:r>
      <w:r w:rsidR="00D8052D" w:rsidRPr="00690130">
        <w:rPr>
          <w:i/>
          <w:iCs/>
          <w:sz w:val="22"/>
          <w:szCs w:val="22"/>
        </w:rPr>
        <w:t>ies’</w:t>
      </w:r>
      <w:r w:rsidR="00F9065B" w:rsidRPr="00690130">
        <w:rPr>
          <w:i/>
          <w:iCs/>
          <w:sz w:val="22"/>
          <w:szCs w:val="22"/>
        </w:rPr>
        <w:t xml:space="preserve"> </w:t>
      </w:r>
      <w:r w:rsidR="00D8052D" w:rsidRPr="00690130">
        <w:rPr>
          <w:i/>
          <w:iCs/>
          <w:sz w:val="22"/>
          <w:szCs w:val="22"/>
        </w:rPr>
        <w:t>responses have</w:t>
      </w:r>
      <w:r w:rsidR="00F9065B" w:rsidRPr="00690130">
        <w:rPr>
          <w:i/>
          <w:iCs/>
          <w:sz w:val="22"/>
          <w:szCs w:val="22"/>
        </w:rPr>
        <w:t xml:space="preserve"> been included </w:t>
      </w:r>
      <w:r w:rsidR="006F6BB7">
        <w:rPr>
          <w:i/>
          <w:iCs/>
          <w:sz w:val="22"/>
          <w:szCs w:val="22"/>
        </w:rPr>
        <w:t>below</w:t>
      </w:r>
      <w:r w:rsidR="004E5BBA">
        <w:rPr>
          <w:i/>
          <w:iCs/>
          <w:sz w:val="22"/>
          <w:szCs w:val="22"/>
        </w:rPr>
        <w:t xml:space="preserve"> divided by section topic</w:t>
      </w:r>
      <w:r w:rsidR="00D8052D" w:rsidRPr="00690130">
        <w:rPr>
          <w:i/>
          <w:iCs/>
          <w:sz w:val="22"/>
          <w:szCs w:val="22"/>
        </w:rPr>
        <w:t>.</w:t>
      </w:r>
      <w:r w:rsidR="00F9065B" w:rsidRPr="00690130">
        <w:rPr>
          <w:i/>
          <w:iCs/>
          <w:sz w:val="22"/>
          <w:szCs w:val="22"/>
        </w:rPr>
        <w:t xml:space="preserve"> </w:t>
      </w:r>
    </w:p>
    <w:p w14:paraId="0FA45384" w14:textId="07937BAD" w:rsidR="002A7416" w:rsidRDefault="002A7416">
      <w:pPr>
        <w:rPr>
          <w:b/>
          <w:bCs/>
          <w:sz w:val="22"/>
          <w:szCs w:val="22"/>
          <w:u w:val="single"/>
        </w:rPr>
      </w:pPr>
    </w:p>
    <w:p w14:paraId="3797F9F4" w14:textId="5D5B38F1" w:rsidR="002F7567" w:rsidRPr="008A30CD" w:rsidRDefault="002F7567" w:rsidP="00A56353">
      <w:pPr>
        <w:jc w:val="center"/>
        <w:rPr>
          <w:b/>
          <w:bCs/>
          <w:sz w:val="22"/>
          <w:szCs w:val="22"/>
          <w:u w:val="single"/>
        </w:rPr>
      </w:pPr>
      <w:r w:rsidRPr="008A30CD">
        <w:rPr>
          <w:b/>
          <w:bCs/>
          <w:sz w:val="22"/>
          <w:szCs w:val="22"/>
          <w:u w:val="single"/>
        </w:rPr>
        <w:t>Securities Lending – Reporting Entity Lends a Security and Receives Collateral in Exchange:</w:t>
      </w:r>
    </w:p>
    <w:p w14:paraId="0EC8F2D0" w14:textId="77777777" w:rsidR="008A30CD" w:rsidRPr="008A30CD" w:rsidRDefault="008A30CD" w:rsidP="000177CF">
      <w:pPr>
        <w:jc w:val="both"/>
        <w:rPr>
          <w:b/>
          <w:bCs/>
          <w:sz w:val="22"/>
          <w:szCs w:val="22"/>
          <w:u w:val="single"/>
        </w:rPr>
      </w:pPr>
    </w:p>
    <w:p w14:paraId="773ED4C0" w14:textId="77777777" w:rsidR="008A30CD" w:rsidRPr="004874AA" w:rsidRDefault="008A30CD" w:rsidP="003C3ED4">
      <w:pPr>
        <w:pStyle w:val="ListParagraph"/>
        <w:numPr>
          <w:ilvl w:val="0"/>
          <w:numId w:val="35"/>
        </w:numPr>
        <w:jc w:val="both"/>
        <w:rPr>
          <w:b/>
          <w:bCs/>
          <w:i/>
          <w:iCs/>
        </w:rPr>
      </w:pPr>
      <w:r w:rsidRPr="008A30CD">
        <w:rPr>
          <w:b/>
          <w:bCs/>
          <w:i/>
          <w:iCs/>
          <w:sz w:val="22"/>
          <w:szCs w:val="22"/>
        </w:rPr>
        <w:t xml:space="preserve">Lending Entity Cannot Sell / Repledge Security Collateral Received: </w:t>
      </w:r>
    </w:p>
    <w:p w14:paraId="6FCA2806" w14:textId="77777777" w:rsidR="002F7567" w:rsidRDefault="002F7567" w:rsidP="000177CF">
      <w:pPr>
        <w:jc w:val="both"/>
        <w:rPr>
          <w:sz w:val="22"/>
          <w:szCs w:val="22"/>
        </w:rPr>
      </w:pPr>
    </w:p>
    <w:p w14:paraId="40907F2B" w14:textId="7C4AFCD6" w:rsidR="00110065" w:rsidRPr="00D66EAC" w:rsidRDefault="00177669" w:rsidP="00D66EAC">
      <w:pPr>
        <w:pStyle w:val="ListParagraph"/>
        <w:ind w:left="360"/>
        <w:contextualSpacing w:val="0"/>
        <w:jc w:val="both"/>
        <w:rPr>
          <w:color w:val="000000" w:themeColor="text1"/>
          <w:sz w:val="22"/>
          <w:szCs w:val="22"/>
        </w:rPr>
      </w:pPr>
      <w:r w:rsidRPr="00D66EAC">
        <w:rPr>
          <w:b/>
          <w:bCs/>
          <w:color w:val="000000" w:themeColor="text1"/>
          <w:sz w:val="22"/>
          <w:szCs w:val="22"/>
          <w:u w:val="single"/>
        </w:rPr>
        <w:t xml:space="preserve">NAIC </w:t>
      </w:r>
      <w:r w:rsidR="00110065" w:rsidRPr="00D66EAC">
        <w:rPr>
          <w:b/>
          <w:bCs/>
          <w:color w:val="000000" w:themeColor="text1"/>
          <w:sz w:val="22"/>
          <w:szCs w:val="22"/>
          <w:u w:val="single"/>
        </w:rPr>
        <w:t>Note 1:</w:t>
      </w:r>
      <w:r w:rsidR="00110065" w:rsidRPr="00D66EAC">
        <w:rPr>
          <w:color w:val="000000" w:themeColor="text1"/>
          <w:sz w:val="22"/>
          <w:szCs w:val="22"/>
        </w:rPr>
        <w:t xml:space="preserve"> Should the type of collateral received in these programs be captured in a financial statement disclosure to allow for regulator verification of the “conforming” program guidelines? Additionally, it has been noted that the admittance calculation focuses solely on the fair value comparison of the collateral received to the security lent. However, there is no current guidance that assesses admittance based on the quality/type of collateral received. Under the current guidance, residuals or low-quality assets could be received and there is no documentation of this type of collateral for certain sec lending and repo programs. Even if these programs would not qualify as conforming, there is a question on whether admittance restrictions should exist based on the collateral received from the counterparty. </w:t>
      </w:r>
    </w:p>
    <w:p w14:paraId="026B7429" w14:textId="77777777" w:rsidR="00110065" w:rsidRPr="00D66EAC" w:rsidRDefault="00110065" w:rsidP="00D66EAC">
      <w:pPr>
        <w:ind w:left="360"/>
        <w:jc w:val="both"/>
        <w:rPr>
          <w:color w:val="000000" w:themeColor="text1"/>
          <w:sz w:val="22"/>
          <w:szCs w:val="22"/>
        </w:rPr>
      </w:pPr>
    </w:p>
    <w:p w14:paraId="6F53F82C" w14:textId="2AE22794" w:rsidR="00110065" w:rsidRPr="00D66EAC" w:rsidRDefault="00110065" w:rsidP="00D66EAC">
      <w:pPr>
        <w:ind w:left="360"/>
        <w:jc w:val="both"/>
        <w:rPr>
          <w:i/>
          <w:iCs/>
          <w:color w:val="000000" w:themeColor="text1"/>
          <w:sz w:val="22"/>
          <w:szCs w:val="22"/>
        </w:rPr>
      </w:pPr>
      <w:r w:rsidRPr="00D66EAC">
        <w:rPr>
          <w:b/>
          <w:bCs/>
          <w:i/>
          <w:iCs/>
          <w:color w:val="000000" w:themeColor="text1"/>
          <w:sz w:val="22"/>
          <w:szCs w:val="22"/>
          <w:u w:val="single"/>
        </w:rPr>
        <w:t>Interested parties’ response</w:t>
      </w:r>
      <w:r w:rsidRPr="00D66EAC">
        <w:rPr>
          <w:i/>
          <w:iCs/>
          <w:color w:val="000000" w:themeColor="text1"/>
          <w:sz w:val="22"/>
          <w:szCs w:val="22"/>
        </w:rPr>
        <w:t xml:space="preserve">: Given the deferral of the conforming repo proposal, only </w:t>
      </w:r>
      <w:proofErr w:type="gramStart"/>
      <w:r w:rsidRPr="00D66EAC">
        <w:rPr>
          <w:i/>
          <w:iCs/>
          <w:color w:val="000000" w:themeColor="text1"/>
          <w:sz w:val="22"/>
          <w:szCs w:val="22"/>
        </w:rPr>
        <w:t>conforming</w:t>
      </w:r>
      <w:proofErr w:type="gramEnd"/>
      <w:r w:rsidRPr="00D66EAC">
        <w:rPr>
          <w:i/>
          <w:iCs/>
          <w:color w:val="000000" w:themeColor="text1"/>
          <w:sz w:val="22"/>
          <w:szCs w:val="22"/>
        </w:rPr>
        <w:t xml:space="preserve"> sec lending programs will be subject to the conforming guidelines. In these programs, the insurer attests to the conforming criteria. One possible additional disclosure could be footnote like footnote 5.E.8 for repo, whereby the collateral received is specified by asset type.</w:t>
      </w:r>
    </w:p>
    <w:p w14:paraId="0364A16F" w14:textId="77777777" w:rsidR="00110065" w:rsidRPr="00D66EAC" w:rsidRDefault="00110065" w:rsidP="00D66EAC">
      <w:pPr>
        <w:ind w:left="360"/>
        <w:jc w:val="both"/>
        <w:rPr>
          <w:color w:val="000000" w:themeColor="text1"/>
          <w:sz w:val="22"/>
          <w:szCs w:val="22"/>
        </w:rPr>
      </w:pPr>
    </w:p>
    <w:p w14:paraId="4691C3AA" w14:textId="77777777" w:rsidR="00110065" w:rsidRPr="00D66EAC" w:rsidRDefault="00110065" w:rsidP="00D66EAC">
      <w:pPr>
        <w:ind w:left="360"/>
        <w:jc w:val="both"/>
        <w:rPr>
          <w:i/>
          <w:iCs/>
          <w:sz w:val="22"/>
          <w:szCs w:val="22"/>
        </w:rPr>
      </w:pPr>
      <w:r w:rsidRPr="00D66EAC">
        <w:rPr>
          <w:i/>
          <w:iCs/>
          <w:color w:val="000000" w:themeColor="text1"/>
          <w:sz w:val="22"/>
          <w:szCs w:val="22"/>
        </w:rPr>
        <w:t>In typical security lending programs, the insurer receives cash in these transactions, but the master agreement between the counterparties also allows the insurer to receive high-quality collateral – restrictively defined as “acceptable collateral” - which must be marked to market regularly for ongoing margining purposes.  Regardless of whether the program is conforming or not, the combination of daily margining and the restrictive definition of “acceptable collateral” should provide NAIC with sufficient comfort that additional admittance restrictions on collateral received would be duplicative</w:t>
      </w:r>
      <w:r w:rsidRPr="00D66EAC">
        <w:rPr>
          <w:i/>
          <w:iCs/>
          <w:sz w:val="22"/>
          <w:szCs w:val="22"/>
        </w:rPr>
        <w:t>.</w:t>
      </w:r>
    </w:p>
    <w:p w14:paraId="31E99182" w14:textId="77777777" w:rsidR="002F7567" w:rsidRPr="00D66EAC" w:rsidRDefault="002F7567" w:rsidP="00D66EAC">
      <w:pPr>
        <w:ind w:left="360"/>
        <w:jc w:val="both"/>
        <w:rPr>
          <w:sz w:val="22"/>
          <w:szCs w:val="22"/>
        </w:rPr>
      </w:pPr>
    </w:p>
    <w:p w14:paraId="4635293E" w14:textId="411521E5" w:rsidR="0077333C" w:rsidRPr="00D66EAC" w:rsidRDefault="0077333C" w:rsidP="00D66EAC">
      <w:pPr>
        <w:ind w:left="360"/>
        <w:jc w:val="both"/>
        <w:rPr>
          <w:color w:val="000000" w:themeColor="text1"/>
          <w:sz w:val="22"/>
          <w:szCs w:val="22"/>
        </w:rPr>
      </w:pPr>
      <w:r w:rsidRPr="00D66EAC">
        <w:rPr>
          <w:b/>
          <w:bCs/>
          <w:color w:val="000000" w:themeColor="text1"/>
          <w:sz w:val="22"/>
          <w:szCs w:val="22"/>
          <w:u w:val="single"/>
        </w:rPr>
        <w:t>NAIC Note 2:</w:t>
      </w:r>
      <w:r w:rsidRPr="00D66EAC">
        <w:rPr>
          <w:color w:val="000000" w:themeColor="text1"/>
          <w:sz w:val="22"/>
          <w:szCs w:val="22"/>
        </w:rPr>
        <w:t xml:space="preserve"> NAIC staff believes there is inconsistent application of the current guidance as there is a disconnect in language between RBC and the Blanks on whether the collateral received or the lent asset is identified as a restricted asset. The blanks instructions in GI 25.04 and GI 25.05 identify the “Amount of Collateral.” The lines in RBC identify “Loaned to Others.” This inconsistency in terminology likely causes confusion on whether the amount reported should be the lent security or the collateral received in exchange. NAIC staff suggest clarifying terminology for consistency purposes, clarifying that the loaned asset retained on book should be the amount reported as restricted that flows through all schedules. </w:t>
      </w:r>
    </w:p>
    <w:p w14:paraId="007C0B8A" w14:textId="77777777" w:rsidR="0077333C" w:rsidRPr="00D66EAC" w:rsidRDefault="0077333C" w:rsidP="00D66EAC">
      <w:pPr>
        <w:ind w:left="360"/>
        <w:jc w:val="both"/>
        <w:rPr>
          <w:color w:val="000000" w:themeColor="text1"/>
          <w:sz w:val="22"/>
          <w:szCs w:val="22"/>
        </w:rPr>
      </w:pPr>
    </w:p>
    <w:p w14:paraId="31D362B5" w14:textId="77777777" w:rsidR="0077333C" w:rsidRPr="00D66EAC" w:rsidRDefault="0077333C" w:rsidP="00D66EAC">
      <w:pPr>
        <w:ind w:left="360"/>
        <w:jc w:val="both"/>
        <w:rPr>
          <w:color w:val="000000" w:themeColor="text1"/>
          <w:sz w:val="22"/>
          <w:szCs w:val="22"/>
        </w:rPr>
      </w:pPr>
      <w:r w:rsidRPr="00D66EAC">
        <w:rPr>
          <w:b/>
          <w:bCs/>
          <w:i/>
          <w:iCs/>
          <w:color w:val="000000" w:themeColor="text1"/>
          <w:sz w:val="22"/>
          <w:szCs w:val="22"/>
          <w:u w:val="single"/>
        </w:rPr>
        <w:t>Interested parties’ response</w:t>
      </w:r>
      <w:r w:rsidRPr="00D66EAC">
        <w:rPr>
          <w:color w:val="000000" w:themeColor="text1"/>
          <w:sz w:val="22"/>
          <w:szCs w:val="22"/>
        </w:rPr>
        <w:t xml:space="preserve">: </w:t>
      </w:r>
      <w:r w:rsidRPr="00D66EAC">
        <w:rPr>
          <w:i/>
          <w:iCs/>
          <w:color w:val="000000" w:themeColor="text1"/>
          <w:sz w:val="22"/>
          <w:szCs w:val="22"/>
        </w:rPr>
        <w:t>We agree that consistent terminology should be established between Blanks and RBC to clarify that the loaned security is identified as a restricted asset.  We suggest that Blanks references to “Amount of Collateral” in GI 25.04 and GI 25.05 should be changed to “Loaned to Others,” consistent with RBC.</w:t>
      </w:r>
    </w:p>
    <w:p w14:paraId="1BF3A1E0" w14:textId="77777777" w:rsidR="000177CF" w:rsidRPr="004577AE" w:rsidRDefault="000177CF" w:rsidP="000177CF">
      <w:pPr>
        <w:jc w:val="both"/>
        <w:rPr>
          <w:sz w:val="22"/>
          <w:szCs w:val="22"/>
        </w:rPr>
      </w:pPr>
    </w:p>
    <w:p w14:paraId="35DB935E" w14:textId="292E2AD9" w:rsidR="00872FCF" w:rsidRPr="00872FCF" w:rsidRDefault="00872FCF" w:rsidP="003C3ED4">
      <w:pPr>
        <w:pStyle w:val="ListParagraph"/>
        <w:numPr>
          <w:ilvl w:val="0"/>
          <w:numId w:val="35"/>
        </w:numPr>
        <w:jc w:val="both"/>
        <w:rPr>
          <w:b/>
          <w:bCs/>
          <w:i/>
          <w:iCs/>
          <w:sz w:val="22"/>
          <w:szCs w:val="22"/>
        </w:rPr>
      </w:pPr>
      <w:r w:rsidRPr="00872FCF">
        <w:rPr>
          <w:b/>
          <w:bCs/>
          <w:i/>
          <w:iCs/>
          <w:sz w:val="22"/>
          <w:szCs w:val="22"/>
        </w:rPr>
        <w:t>Lending Entity Can Sell / Repledge Collateral Received – (Also Applies to Cash Collateral)</w:t>
      </w:r>
    </w:p>
    <w:p w14:paraId="2F56A841" w14:textId="77777777" w:rsidR="00872FCF" w:rsidRDefault="00872FCF" w:rsidP="000177CF">
      <w:pPr>
        <w:jc w:val="both"/>
        <w:rPr>
          <w:sz w:val="22"/>
          <w:szCs w:val="22"/>
        </w:rPr>
      </w:pPr>
    </w:p>
    <w:p w14:paraId="5FE8C33F" w14:textId="23460103" w:rsidR="00E84DBA" w:rsidRPr="00E84DBA" w:rsidRDefault="00E84DBA" w:rsidP="00D66EAC">
      <w:pPr>
        <w:ind w:left="360"/>
        <w:jc w:val="both"/>
        <w:rPr>
          <w:color w:val="000000" w:themeColor="text1"/>
          <w:sz w:val="22"/>
          <w:szCs w:val="22"/>
        </w:rPr>
      </w:pPr>
      <w:r>
        <w:rPr>
          <w:b/>
          <w:bCs/>
          <w:color w:val="000000" w:themeColor="text1"/>
          <w:sz w:val="22"/>
          <w:szCs w:val="22"/>
          <w:u w:val="single"/>
        </w:rPr>
        <w:t xml:space="preserve">NAIC </w:t>
      </w:r>
      <w:r w:rsidRPr="00E84DBA">
        <w:rPr>
          <w:b/>
          <w:bCs/>
          <w:color w:val="000000" w:themeColor="text1"/>
          <w:sz w:val="22"/>
          <w:szCs w:val="22"/>
          <w:u w:val="single"/>
        </w:rPr>
        <w:t>Note 3</w:t>
      </w:r>
      <w:r w:rsidRPr="00E84DBA">
        <w:rPr>
          <w:color w:val="000000" w:themeColor="text1"/>
          <w:sz w:val="22"/>
          <w:szCs w:val="22"/>
        </w:rPr>
        <w:t xml:space="preserve">: As the collateral can be sold/repledged, there is a question on the application of the admittance provisions in paragraphs 91-92 of SSAP No. 103. That guidance is focused on the fair value of the original collateral received in comparison to the fair value of the security lent. Once the collateral has been reinvested, the reporting entity is responsible for the reinvestment risk and the counterparty is not responsible for fair value changes of the reinvested security. Although a position could be taken that the fair value of the collateral originally received should continue to be compared to the fair value of the lent security to determine if more collateral needs to be provided, with the current financial statement reporting, this information is not captured to allow assessments once the collateral has been reinvested allowing regulators to verify the admittance provisions. </w:t>
      </w:r>
    </w:p>
    <w:p w14:paraId="7F974264" w14:textId="77777777" w:rsidR="00E84DBA" w:rsidRPr="00E84DBA" w:rsidRDefault="00E84DBA" w:rsidP="00D66EAC">
      <w:pPr>
        <w:ind w:left="360"/>
        <w:jc w:val="both"/>
        <w:rPr>
          <w:color w:val="000000" w:themeColor="text1"/>
          <w:sz w:val="22"/>
          <w:szCs w:val="22"/>
        </w:rPr>
      </w:pPr>
    </w:p>
    <w:p w14:paraId="68DAF5DB" w14:textId="77777777" w:rsidR="00E84DBA" w:rsidRPr="00E84DBA" w:rsidRDefault="00E84DBA" w:rsidP="00D66EAC">
      <w:pPr>
        <w:ind w:left="360"/>
        <w:jc w:val="both"/>
        <w:rPr>
          <w:i/>
          <w:iCs/>
          <w:color w:val="000000" w:themeColor="text1"/>
          <w:sz w:val="22"/>
          <w:szCs w:val="22"/>
        </w:rPr>
      </w:pPr>
      <w:r w:rsidRPr="00E84DBA">
        <w:rPr>
          <w:b/>
          <w:bCs/>
          <w:i/>
          <w:iCs/>
          <w:color w:val="000000" w:themeColor="text1"/>
          <w:sz w:val="22"/>
          <w:szCs w:val="22"/>
          <w:u w:val="single"/>
        </w:rPr>
        <w:t>Interested parties’ response</w:t>
      </w:r>
      <w:r w:rsidRPr="00E84DBA">
        <w:rPr>
          <w:color w:val="000000" w:themeColor="text1"/>
          <w:sz w:val="22"/>
          <w:szCs w:val="22"/>
        </w:rPr>
        <w:t xml:space="preserve">: </w:t>
      </w:r>
      <w:r w:rsidRPr="00E84DBA">
        <w:rPr>
          <w:i/>
          <w:iCs/>
          <w:color w:val="000000" w:themeColor="text1"/>
          <w:sz w:val="22"/>
          <w:szCs w:val="22"/>
        </w:rPr>
        <w:t>We do not believe that there is any ongoing need to compare the fair value of the original collateral received in comparison to the fair value of the security lent.  One salient feature of securities lending and repurchase agreement transactions is that</w:t>
      </w:r>
      <w:r w:rsidRPr="00E84DBA">
        <w:rPr>
          <w:color w:val="000000" w:themeColor="text1"/>
          <w:sz w:val="22"/>
          <w:szCs w:val="22"/>
        </w:rPr>
        <w:t xml:space="preserve"> </w:t>
      </w:r>
      <w:r w:rsidRPr="00E84DBA">
        <w:rPr>
          <w:i/>
          <w:iCs/>
          <w:color w:val="000000" w:themeColor="text1"/>
          <w:sz w:val="22"/>
          <w:szCs w:val="22"/>
        </w:rPr>
        <w:t xml:space="preserve">exchange of variation margin covers the differences that emerge over time between the original market value of the security lent and the original market value of the collateral received.  The margining process maintains equality between the market value of the collateral received – plus or minus any variation margin – and the market value of the security lent.  This market structure obviates the need for regulators to generate an admittance test on whether the fair value of original collateral received compares with the fair value of the security lent. </w:t>
      </w:r>
    </w:p>
    <w:p w14:paraId="3316B265" w14:textId="77777777" w:rsidR="00E84DBA" w:rsidRPr="00E84DBA" w:rsidRDefault="00E84DBA" w:rsidP="00D66EAC">
      <w:pPr>
        <w:ind w:left="360"/>
        <w:jc w:val="both"/>
        <w:rPr>
          <w:i/>
          <w:iCs/>
          <w:color w:val="000000" w:themeColor="text1"/>
          <w:sz w:val="22"/>
          <w:szCs w:val="22"/>
        </w:rPr>
      </w:pPr>
    </w:p>
    <w:p w14:paraId="08C68C62" w14:textId="77777777" w:rsidR="00E84DBA" w:rsidRPr="00E84DBA" w:rsidRDefault="00E84DBA" w:rsidP="00D66EAC">
      <w:pPr>
        <w:spacing w:after="120"/>
        <w:ind w:left="360"/>
        <w:jc w:val="both"/>
        <w:rPr>
          <w:i/>
          <w:iCs/>
          <w:color w:val="000000" w:themeColor="text1"/>
          <w:sz w:val="22"/>
          <w:szCs w:val="22"/>
        </w:rPr>
      </w:pPr>
      <w:r w:rsidRPr="00E84DBA">
        <w:rPr>
          <w:i/>
          <w:iCs/>
          <w:color w:val="000000" w:themeColor="text1"/>
          <w:sz w:val="22"/>
          <w:szCs w:val="22"/>
        </w:rPr>
        <w:t>Existing disclosures also provide regulators with sufficient visibility:</w:t>
      </w:r>
    </w:p>
    <w:p w14:paraId="44044E37" w14:textId="77777777" w:rsidR="00E84DBA" w:rsidRDefault="00E84DBA" w:rsidP="003C3ED4">
      <w:pPr>
        <w:pStyle w:val="ListParagraph"/>
        <w:numPr>
          <w:ilvl w:val="0"/>
          <w:numId w:val="36"/>
        </w:numPr>
        <w:ind w:left="1080"/>
        <w:jc w:val="both"/>
        <w:rPr>
          <w:i/>
          <w:iCs/>
          <w:color w:val="000000" w:themeColor="text1"/>
          <w:sz w:val="22"/>
          <w:szCs w:val="22"/>
        </w:rPr>
      </w:pPr>
      <w:r w:rsidRPr="00E84DBA">
        <w:rPr>
          <w:i/>
          <w:iCs/>
          <w:color w:val="000000" w:themeColor="text1"/>
          <w:sz w:val="22"/>
          <w:szCs w:val="22"/>
        </w:rPr>
        <w:t xml:space="preserve">Footnote 5.E.5 b: The reinvestment portfolio acquired with cash received consisted principally of high quality, liquid, publicly traded long term bonds, </w:t>
      </w:r>
      <w:proofErr w:type="gramStart"/>
      <w:r w:rsidRPr="00E84DBA">
        <w:rPr>
          <w:i/>
          <w:iCs/>
          <w:color w:val="000000" w:themeColor="text1"/>
          <w:sz w:val="22"/>
          <w:szCs w:val="22"/>
        </w:rPr>
        <w:t>short term</w:t>
      </w:r>
      <w:proofErr w:type="gramEnd"/>
      <w:r w:rsidRPr="00E84DBA">
        <w:rPr>
          <w:i/>
          <w:iCs/>
          <w:color w:val="000000" w:themeColor="text1"/>
          <w:sz w:val="22"/>
          <w:szCs w:val="22"/>
        </w:rPr>
        <w:t xml:space="preserve"> investments, cash equivalents, or held in cash. If the securities sold or the reinvestment portfolio become less liquid, the Company has the liquidity resources of most of its general </w:t>
      </w:r>
      <w:proofErr w:type="gramStart"/>
      <w:r w:rsidRPr="00E84DBA">
        <w:rPr>
          <w:i/>
          <w:iCs/>
          <w:color w:val="000000" w:themeColor="text1"/>
          <w:sz w:val="22"/>
          <w:szCs w:val="22"/>
        </w:rPr>
        <w:t>account</w:t>
      </w:r>
      <w:proofErr w:type="gramEnd"/>
      <w:r w:rsidRPr="00E84DBA">
        <w:rPr>
          <w:i/>
          <w:iCs/>
          <w:color w:val="000000" w:themeColor="text1"/>
          <w:sz w:val="22"/>
          <w:szCs w:val="22"/>
        </w:rPr>
        <w:t xml:space="preserve"> available to meet any potential cash demands when securities are returned to the Company.</w:t>
      </w:r>
    </w:p>
    <w:p w14:paraId="71B67C92" w14:textId="77777777" w:rsidR="00E84DBA" w:rsidRPr="00E84DBA" w:rsidRDefault="00E84DBA" w:rsidP="00D66EAC">
      <w:pPr>
        <w:pStyle w:val="ListParagraph"/>
        <w:ind w:left="1080"/>
        <w:jc w:val="both"/>
        <w:rPr>
          <w:i/>
          <w:iCs/>
          <w:color w:val="000000" w:themeColor="text1"/>
          <w:sz w:val="22"/>
          <w:szCs w:val="22"/>
        </w:rPr>
      </w:pPr>
    </w:p>
    <w:p w14:paraId="743959D0" w14:textId="77777777" w:rsidR="00E84DBA" w:rsidRDefault="00E84DBA" w:rsidP="003C3ED4">
      <w:pPr>
        <w:pStyle w:val="ListParagraph"/>
        <w:numPr>
          <w:ilvl w:val="0"/>
          <w:numId w:val="36"/>
        </w:numPr>
        <w:ind w:left="1080"/>
        <w:jc w:val="both"/>
        <w:rPr>
          <w:i/>
          <w:iCs/>
          <w:color w:val="000000" w:themeColor="text1"/>
          <w:sz w:val="22"/>
          <w:szCs w:val="22"/>
        </w:rPr>
      </w:pPr>
      <w:r w:rsidRPr="00E84DBA">
        <w:rPr>
          <w:i/>
          <w:iCs/>
          <w:color w:val="000000" w:themeColor="text1"/>
          <w:sz w:val="22"/>
          <w:szCs w:val="22"/>
        </w:rPr>
        <w:t>Footnote 5.E.5 provides a maturity schedule for the collateral received.</w:t>
      </w:r>
    </w:p>
    <w:p w14:paraId="4C664AC8" w14:textId="77777777" w:rsidR="00E84DBA" w:rsidRPr="00E84DBA" w:rsidRDefault="00E84DBA" w:rsidP="00D66EAC">
      <w:pPr>
        <w:pStyle w:val="ListParagraph"/>
        <w:ind w:left="1080"/>
        <w:rPr>
          <w:i/>
          <w:iCs/>
          <w:color w:val="000000" w:themeColor="text1"/>
          <w:sz w:val="22"/>
          <w:szCs w:val="22"/>
        </w:rPr>
      </w:pPr>
    </w:p>
    <w:p w14:paraId="5737657D" w14:textId="77777777" w:rsidR="00E84DBA" w:rsidRPr="00E84DBA" w:rsidRDefault="00E84DBA" w:rsidP="003C3ED4">
      <w:pPr>
        <w:pStyle w:val="ListParagraph"/>
        <w:numPr>
          <w:ilvl w:val="0"/>
          <w:numId w:val="36"/>
        </w:numPr>
        <w:ind w:left="1080"/>
        <w:jc w:val="both"/>
        <w:rPr>
          <w:i/>
          <w:iCs/>
          <w:color w:val="000000" w:themeColor="text1"/>
          <w:sz w:val="22"/>
          <w:szCs w:val="22"/>
        </w:rPr>
      </w:pPr>
      <w:r w:rsidRPr="00E84DBA">
        <w:rPr>
          <w:i/>
          <w:iCs/>
          <w:color w:val="000000" w:themeColor="text1"/>
          <w:sz w:val="22"/>
          <w:szCs w:val="22"/>
        </w:rPr>
        <w:t>Schedule DL provides full transparency and look-through to the assets in the reinvestment portfolio.</w:t>
      </w:r>
    </w:p>
    <w:p w14:paraId="033D6007" w14:textId="77777777" w:rsidR="00E84DBA" w:rsidRPr="00E84DBA" w:rsidRDefault="00E84DBA" w:rsidP="00D66EAC">
      <w:pPr>
        <w:ind w:left="360"/>
        <w:jc w:val="both"/>
        <w:rPr>
          <w:i/>
          <w:iCs/>
          <w:color w:val="000000" w:themeColor="text1"/>
          <w:sz w:val="22"/>
          <w:szCs w:val="22"/>
        </w:rPr>
      </w:pPr>
    </w:p>
    <w:p w14:paraId="6499AA6F" w14:textId="77777777" w:rsidR="00E84DBA" w:rsidRPr="00E84DBA" w:rsidRDefault="00E84DBA" w:rsidP="00D66EAC">
      <w:pPr>
        <w:ind w:left="360"/>
        <w:jc w:val="both"/>
        <w:rPr>
          <w:i/>
          <w:iCs/>
          <w:color w:val="000000" w:themeColor="text1"/>
          <w:sz w:val="22"/>
          <w:szCs w:val="22"/>
        </w:rPr>
      </w:pPr>
      <w:r w:rsidRPr="00E84DBA">
        <w:rPr>
          <w:i/>
          <w:iCs/>
          <w:color w:val="000000" w:themeColor="text1"/>
          <w:sz w:val="22"/>
          <w:szCs w:val="22"/>
        </w:rPr>
        <w:t xml:space="preserve">In summary, existing financial statements disclose the risk and maturity summary in the footnotes and provide a full schedule for reinvested assets.  The fair value security lent and collateral received continue to be matched via the margining process.  </w:t>
      </w:r>
    </w:p>
    <w:p w14:paraId="762C3F83" w14:textId="77777777" w:rsidR="00E84DBA" w:rsidRPr="00E84DBA" w:rsidRDefault="00E84DBA" w:rsidP="00D66EAC">
      <w:pPr>
        <w:ind w:left="360"/>
        <w:jc w:val="both"/>
        <w:rPr>
          <w:color w:val="000000" w:themeColor="text1"/>
          <w:sz w:val="22"/>
          <w:szCs w:val="22"/>
        </w:rPr>
      </w:pPr>
    </w:p>
    <w:p w14:paraId="1A8D779B" w14:textId="645800B9" w:rsidR="00E84DBA" w:rsidRPr="00E84DBA" w:rsidRDefault="00E84DBA" w:rsidP="00D66EAC">
      <w:pPr>
        <w:ind w:left="360"/>
        <w:jc w:val="both"/>
        <w:rPr>
          <w:b/>
          <w:bCs/>
          <w:color w:val="000000" w:themeColor="text1"/>
          <w:sz w:val="22"/>
          <w:szCs w:val="22"/>
        </w:rPr>
      </w:pPr>
      <w:r>
        <w:rPr>
          <w:b/>
          <w:bCs/>
          <w:color w:val="000000" w:themeColor="text1"/>
          <w:sz w:val="22"/>
          <w:szCs w:val="22"/>
          <w:u w:val="single"/>
        </w:rPr>
        <w:t xml:space="preserve">NAIC </w:t>
      </w:r>
      <w:r w:rsidRPr="00E84DBA">
        <w:rPr>
          <w:b/>
          <w:bCs/>
          <w:color w:val="000000" w:themeColor="text1"/>
          <w:sz w:val="22"/>
          <w:szCs w:val="22"/>
          <w:u w:val="single"/>
        </w:rPr>
        <w:t>Note 4</w:t>
      </w:r>
      <w:r w:rsidRPr="00E84DBA">
        <w:rPr>
          <w:color w:val="000000" w:themeColor="text1"/>
          <w:sz w:val="22"/>
          <w:szCs w:val="22"/>
        </w:rPr>
        <w:t xml:space="preserve">: With regards to the admittance calculation, there is also a question on application when the original collateral still covers 100% of the BACV of the loaned security but does not meet the requirement for 100% of the loaned security’s fair value. As an example, if the loaned security at amortized cost has a BACV of $90, but had a fair value of $100 when loaned, the guidance in paragraph 91 requires collateral of $102 at the onset of the transaction. If the original collateral was to decrease in fair value to $98, it would no longer comply with the guidance in paragraph 91 and nonadmittance of the loaned security for $2 is expected under the guidance ($100 - $98). However, as the loaned security is reported at BACV of $90, the collateral still covers the full reported value of the loaned security. If the counterparty was to default, the reporting entity would eliminate the loaned security ($90) and the liability to return the collateral ($98) from the books and retain the collateral asset as their own. This transaction would result in an $8 gain for the reporting entity. If the loaned security had been nonadmitted by $2 prior to the default due to the FV decline of the collateral, there would have been a surplus hit of $2 for the nonadmittance. Upon the counterparty default, in addition to the $8 gain, there would have then been a surplus bump of $2 with the elimination of the nonadmitted asset. </w:t>
      </w:r>
      <w:r w:rsidRPr="00E84DBA">
        <w:rPr>
          <w:i/>
          <w:iCs/>
          <w:color w:val="000000" w:themeColor="text1"/>
          <w:sz w:val="22"/>
          <w:szCs w:val="22"/>
        </w:rPr>
        <w:t>(It is noted that if the fair value for the collateral asset had been retained, the reporting entity would have had a greater gain, but they are still fully covered based on how the loaned asset is reported.)</w:t>
      </w:r>
      <w:r w:rsidRPr="00E84DBA">
        <w:rPr>
          <w:color w:val="000000" w:themeColor="text1"/>
          <w:sz w:val="22"/>
          <w:szCs w:val="22"/>
        </w:rPr>
        <w:t xml:space="preserve"> NAIC staff requests confirmation of the admittance guidance and its application from regulators, particularly when the fair value of the collateral continues to cover the BACV of the loaned security.</w:t>
      </w:r>
      <w:r w:rsidRPr="00E84DBA">
        <w:rPr>
          <w:b/>
          <w:bCs/>
          <w:color w:val="000000" w:themeColor="text1"/>
          <w:sz w:val="22"/>
          <w:szCs w:val="22"/>
        </w:rPr>
        <w:t xml:space="preserve"> </w:t>
      </w:r>
    </w:p>
    <w:p w14:paraId="40324841" w14:textId="77777777" w:rsidR="00E84DBA" w:rsidRPr="00E84DBA" w:rsidRDefault="00E84DBA" w:rsidP="00D66EAC">
      <w:pPr>
        <w:ind w:left="360"/>
        <w:jc w:val="both"/>
        <w:rPr>
          <w:rFonts w:ascii="Aptos" w:hAnsi="Aptos" w:cs="Aptos"/>
          <w:color w:val="000000" w:themeColor="text1"/>
          <w:sz w:val="22"/>
          <w:szCs w:val="22"/>
        </w:rPr>
      </w:pPr>
    </w:p>
    <w:p w14:paraId="640AC25F" w14:textId="164FB493" w:rsidR="00E84DBA" w:rsidRPr="00E84DBA" w:rsidRDefault="00E84DBA" w:rsidP="00D66EAC">
      <w:pPr>
        <w:ind w:left="360"/>
        <w:jc w:val="both"/>
        <w:rPr>
          <w:i/>
          <w:iCs/>
          <w:color w:val="000000" w:themeColor="text1"/>
          <w:sz w:val="22"/>
          <w:szCs w:val="22"/>
        </w:rPr>
      </w:pPr>
      <w:r w:rsidRPr="00E84DBA">
        <w:rPr>
          <w:b/>
          <w:bCs/>
          <w:i/>
          <w:iCs/>
          <w:color w:val="000000" w:themeColor="text1"/>
          <w:sz w:val="22"/>
          <w:szCs w:val="22"/>
          <w:u w:val="single"/>
        </w:rPr>
        <w:t xml:space="preserve">Interested parties’ response: </w:t>
      </w:r>
      <w:r w:rsidRPr="00E84DBA">
        <w:rPr>
          <w:i/>
          <w:iCs/>
          <w:color w:val="000000" w:themeColor="text1"/>
          <w:sz w:val="22"/>
          <w:szCs w:val="22"/>
        </w:rPr>
        <w:t xml:space="preserve">We agree with NAIC staff’s recommendation that admittance calculations should be based on the fair value of the original collateral and loaned security, as opposed to book value.  As discussed above, the </w:t>
      </w:r>
      <w:proofErr w:type="gramStart"/>
      <w:r w:rsidRPr="00E84DBA">
        <w:rPr>
          <w:i/>
          <w:iCs/>
          <w:color w:val="000000" w:themeColor="text1"/>
          <w:sz w:val="22"/>
          <w:szCs w:val="22"/>
        </w:rPr>
        <w:t>margining</w:t>
      </w:r>
      <w:proofErr w:type="gramEnd"/>
      <w:r w:rsidRPr="00E84DBA">
        <w:rPr>
          <w:i/>
          <w:iCs/>
          <w:color w:val="000000" w:themeColor="text1"/>
          <w:sz w:val="22"/>
          <w:szCs w:val="22"/>
        </w:rPr>
        <w:t xml:space="preserve"> provisions of these contracts</w:t>
      </w:r>
      <w:r w:rsidRPr="00E84DBA">
        <w:rPr>
          <w:color w:val="000000" w:themeColor="text1"/>
          <w:sz w:val="22"/>
          <w:szCs w:val="22"/>
        </w:rPr>
        <w:t xml:space="preserve"> </w:t>
      </w:r>
      <w:r w:rsidRPr="00E84DBA">
        <w:rPr>
          <w:i/>
          <w:iCs/>
          <w:color w:val="000000" w:themeColor="text1"/>
          <w:sz w:val="22"/>
          <w:szCs w:val="22"/>
        </w:rPr>
        <w:t xml:space="preserve">ensures that market values, rather than book values, remain aligned over the term of each transaction.  </w:t>
      </w:r>
    </w:p>
    <w:p w14:paraId="0BCFB1C6" w14:textId="77777777" w:rsidR="00E84DBA" w:rsidRPr="00E84DBA" w:rsidRDefault="00E84DBA" w:rsidP="00D66EAC">
      <w:pPr>
        <w:ind w:left="360"/>
        <w:jc w:val="both"/>
        <w:rPr>
          <w:b/>
          <w:bCs/>
          <w:color w:val="000000" w:themeColor="text1"/>
          <w:sz w:val="22"/>
          <w:szCs w:val="22"/>
        </w:rPr>
      </w:pPr>
    </w:p>
    <w:p w14:paraId="39E3A4B0" w14:textId="5F68580E" w:rsidR="00E84DBA" w:rsidRPr="00E84DBA" w:rsidRDefault="00E84DBA" w:rsidP="00D66EAC">
      <w:pPr>
        <w:ind w:left="360"/>
        <w:jc w:val="both"/>
        <w:rPr>
          <w:color w:val="000000" w:themeColor="text1"/>
          <w:sz w:val="22"/>
          <w:szCs w:val="22"/>
        </w:rPr>
      </w:pPr>
      <w:r>
        <w:rPr>
          <w:b/>
          <w:bCs/>
          <w:color w:val="000000" w:themeColor="text1"/>
          <w:sz w:val="22"/>
          <w:szCs w:val="22"/>
          <w:u w:val="single"/>
        </w:rPr>
        <w:t xml:space="preserve">NAIC </w:t>
      </w:r>
      <w:r w:rsidRPr="00E84DBA">
        <w:rPr>
          <w:b/>
          <w:bCs/>
          <w:color w:val="000000" w:themeColor="text1"/>
          <w:sz w:val="22"/>
          <w:szCs w:val="22"/>
          <w:u w:val="single"/>
        </w:rPr>
        <w:t>Note 5</w:t>
      </w:r>
      <w:r w:rsidRPr="00E84DBA">
        <w:rPr>
          <w:color w:val="000000" w:themeColor="text1"/>
          <w:sz w:val="22"/>
          <w:szCs w:val="22"/>
        </w:rPr>
        <w:t xml:space="preserve">: As the collateral received can be sold/repledged, there is a question on the application of the “conforming security lending” collateral requirements. From a broad review of financial statements, collateral reported on Schedule DL was identified as outside of the conforming parameters, but the security lending program was identified as “conforming” with the lower RBC charge. NAIC staff recommend clarification on the application of the “conforming” requirements. Particularly, if the intent is to permit a lower RBC charge due to the liquidity / stability of certain types of collateral, then it may be appropriate to require the collateral to always comply with the “conforming” provisions regardless of if it has been reinvested by the reporting entity. </w:t>
      </w:r>
    </w:p>
    <w:p w14:paraId="6D31D0C5" w14:textId="77777777" w:rsidR="00E84DBA" w:rsidRPr="00E84DBA" w:rsidRDefault="00E84DBA" w:rsidP="00D66EAC">
      <w:pPr>
        <w:ind w:left="360"/>
        <w:jc w:val="both"/>
        <w:rPr>
          <w:color w:val="000000" w:themeColor="text1"/>
          <w:sz w:val="22"/>
          <w:szCs w:val="22"/>
        </w:rPr>
      </w:pPr>
    </w:p>
    <w:p w14:paraId="2B2317CB" w14:textId="39C547DE" w:rsidR="00E84DBA" w:rsidRDefault="00E84DBA" w:rsidP="00D66EAC">
      <w:pPr>
        <w:ind w:left="360"/>
        <w:jc w:val="both"/>
        <w:rPr>
          <w:color w:val="000000" w:themeColor="text1"/>
          <w:sz w:val="22"/>
          <w:szCs w:val="22"/>
        </w:rPr>
      </w:pPr>
      <w:r w:rsidRPr="00E84DBA">
        <w:rPr>
          <w:b/>
          <w:bCs/>
          <w:i/>
          <w:iCs/>
          <w:color w:val="000000" w:themeColor="text1"/>
          <w:sz w:val="22"/>
          <w:szCs w:val="22"/>
          <w:u w:val="single"/>
        </w:rPr>
        <w:t>Interested parties’ response</w:t>
      </w:r>
      <w:r w:rsidRPr="00E84DBA">
        <w:rPr>
          <w:color w:val="000000" w:themeColor="text1"/>
          <w:sz w:val="22"/>
          <w:szCs w:val="22"/>
        </w:rPr>
        <w:t xml:space="preserve">: </w:t>
      </w:r>
      <w:r w:rsidRPr="00E84DBA">
        <w:rPr>
          <w:i/>
          <w:iCs/>
          <w:color w:val="000000" w:themeColor="text1"/>
          <w:sz w:val="22"/>
          <w:szCs w:val="22"/>
        </w:rPr>
        <w:t xml:space="preserve">We believe that the narrow definition of “acceptable collateral,” which is intended to be applied </w:t>
      </w:r>
      <w:r w:rsidRPr="00E84DBA">
        <w:rPr>
          <w:b/>
          <w:bCs/>
          <w:i/>
          <w:iCs/>
          <w:color w:val="000000" w:themeColor="text1"/>
          <w:sz w:val="22"/>
          <w:szCs w:val="22"/>
        </w:rPr>
        <w:t>only</w:t>
      </w:r>
      <w:r w:rsidRPr="00E84DBA">
        <w:rPr>
          <w:i/>
          <w:iCs/>
          <w:color w:val="000000" w:themeColor="text1"/>
          <w:sz w:val="22"/>
          <w:szCs w:val="22"/>
        </w:rPr>
        <w:t xml:space="preserve"> to the original collateral received against the lent security, has been misapplied to the reinvestment portfolio. Acceptable asset classes in the reinvestment portfolio are defined in the portfolio’s Investment Guidelines, not by the “acceptable collateral” criteria. Applying the narrow definition of “acceptable collateral” to the reinvestment portfolio could disrupt the economic viability of these programs.</w:t>
      </w:r>
      <w:r w:rsidRPr="00E84DBA">
        <w:rPr>
          <w:color w:val="000000" w:themeColor="text1"/>
          <w:sz w:val="22"/>
          <w:szCs w:val="22"/>
        </w:rPr>
        <w:t xml:space="preserve">  </w:t>
      </w:r>
    </w:p>
    <w:p w14:paraId="526E2F16" w14:textId="77777777" w:rsidR="00EE5BB0" w:rsidRDefault="00EE5BB0" w:rsidP="00E84DBA">
      <w:pPr>
        <w:jc w:val="both"/>
        <w:rPr>
          <w:color w:val="000000" w:themeColor="text1"/>
          <w:sz w:val="22"/>
          <w:szCs w:val="22"/>
        </w:rPr>
      </w:pPr>
    </w:p>
    <w:p w14:paraId="1BEF6853" w14:textId="77777777" w:rsidR="00EE5BB0" w:rsidRPr="00B94847" w:rsidRDefault="00EE5BB0" w:rsidP="003C3ED4">
      <w:pPr>
        <w:pStyle w:val="ListParagraph"/>
        <w:numPr>
          <w:ilvl w:val="0"/>
          <w:numId w:val="35"/>
        </w:numPr>
        <w:jc w:val="both"/>
        <w:rPr>
          <w:b/>
          <w:bCs/>
          <w:sz w:val="22"/>
          <w:szCs w:val="22"/>
          <w:u w:val="single"/>
        </w:rPr>
      </w:pPr>
      <w:r w:rsidRPr="00B94847">
        <w:rPr>
          <w:b/>
          <w:bCs/>
          <w:sz w:val="22"/>
          <w:szCs w:val="22"/>
          <w:u w:val="single"/>
        </w:rPr>
        <w:t>Securities Borrowing – Entity Borrows a Security and Provides Collateral in Exchange</w:t>
      </w:r>
    </w:p>
    <w:p w14:paraId="6A0606BB" w14:textId="77777777" w:rsidR="00EE5BB0" w:rsidRPr="00B94847" w:rsidRDefault="00EE5BB0" w:rsidP="00E84DBA">
      <w:pPr>
        <w:jc w:val="both"/>
        <w:rPr>
          <w:color w:val="000000" w:themeColor="text1"/>
          <w:sz w:val="22"/>
          <w:szCs w:val="22"/>
        </w:rPr>
      </w:pPr>
    </w:p>
    <w:p w14:paraId="7AE56C98" w14:textId="5E0AE706" w:rsidR="00D66EAC" w:rsidRPr="00B94847" w:rsidRDefault="00B94847" w:rsidP="00B94847">
      <w:pPr>
        <w:ind w:left="360"/>
        <w:jc w:val="both"/>
        <w:rPr>
          <w:color w:val="000000" w:themeColor="text1"/>
          <w:sz w:val="22"/>
          <w:szCs w:val="22"/>
        </w:rPr>
      </w:pPr>
      <w:bookmarkStart w:id="79" w:name="_Hlk167877481"/>
      <w:r>
        <w:rPr>
          <w:b/>
          <w:bCs/>
          <w:color w:val="000000" w:themeColor="text1"/>
          <w:sz w:val="22"/>
          <w:szCs w:val="22"/>
          <w:u w:val="single"/>
        </w:rPr>
        <w:t xml:space="preserve">NAIC </w:t>
      </w:r>
      <w:r w:rsidR="00D66EAC" w:rsidRPr="00B94847">
        <w:rPr>
          <w:b/>
          <w:bCs/>
          <w:color w:val="000000" w:themeColor="text1"/>
          <w:sz w:val="22"/>
          <w:szCs w:val="22"/>
          <w:u w:val="single"/>
        </w:rPr>
        <w:t>Note 6</w:t>
      </w:r>
      <w:r w:rsidR="00D66EAC" w:rsidRPr="00B94847">
        <w:rPr>
          <w:color w:val="000000" w:themeColor="text1"/>
          <w:sz w:val="22"/>
          <w:szCs w:val="22"/>
        </w:rPr>
        <w:t xml:space="preserve">: A security borrowing transaction is the flipside of the security lending transaction, with the reporting entity operating on the opposite side as borrower instead of lender. With this dynamic, it is presumed that the same restricted asset categories, and whether it is a conforming program, would be determinants in reporting the restricted asset and in the resulting RBC charge. NAIC staff </w:t>
      </w:r>
      <w:proofErr w:type="gramStart"/>
      <w:r w:rsidR="00D66EAC" w:rsidRPr="00B94847">
        <w:rPr>
          <w:color w:val="000000" w:themeColor="text1"/>
          <w:sz w:val="22"/>
          <w:szCs w:val="22"/>
        </w:rPr>
        <w:t>requests</w:t>
      </w:r>
      <w:proofErr w:type="gramEnd"/>
      <w:r w:rsidR="00D66EAC" w:rsidRPr="00B94847">
        <w:rPr>
          <w:color w:val="000000" w:themeColor="text1"/>
          <w:sz w:val="22"/>
          <w:szCs w:val="22"/>
        </w:rPr>
        <w:t xml:space="preserve"> confirmation of this assessment. (A security borrowing is the transaction, and it is accounted for as a “secured borrowing” – this terminology can be confusing when discussing the design.) </w:t>
      </w:r>
      <w:bookmarkEnd w:id="79"/>
    </w:p>
    <w:p w14:paraId="4E840BD0" w14:textId="77777777" w:rsidR="00D66EAC" w:rsidRPr="00B94847" w:rsidRDefault="00D66EAC" w:rsidP="00B94847">
      <w:pPr>
        <w:ind w:left="360"/>
        <w:jc w:val="both"/>
        <w:rPr>
          <w:color w:val="000000" w:themeColor="text1"/>
          <w:sz w:val="22"/>
          <w:szCs w:val="22"/>
        </w:rPr>
      </w:pPr>
    </w:p>
    <w:p w14:paraId="3AC6097F" w14:textId="77777777" w:rsidR="00D66EAC" w:rsidRPr="00B94847" w:rsidRDefault="00D66EAC" w:rsidP="00B94847">
      <w:pPr>
        <w:ind w:left="360"/>
        <w:jc w:val="both"/>
        <w:rPr>
          <w:i/>
          <w:iCs/>
          <w:color w:val="000000" w:themeColor="text1"/>
          <w:sz w:val="22"/>
          <w:szCs w:val="22"/>
        </w:rPr>
      </w:pPr>
      <w:r w:rsidRPr="00B94847">
        <w:rPr>
          <w:b/>
          <w:bCs/>
          <w:i/>
          <w:iCs/>
          <w:color w:val="000000" w:themeColor="text1"/>
          <w:sz w:val="22"/>
          <w:szCs w:val="22"/>
          <w:u w:val="single"/>
        </w:rPr>
        <w:t>Interested parties’ comments on Notes 6-8</w:t>
      </w:r>
      <w:r w:rsidRPr="00B94847">
        <w:rPr>
          <w:color w:val="000000" w:themeColor="text1"/>
          <w:sz w:val="22"/>
          <w:szCs w:val="22"/>
        </w:rPr>
        <w:t xml:space="preserve">: </w:t>
      </w:r>
      <w:r w:rsidRPr="00B94847">
        <w:rPr>
          <w:i/>
          <w:iCs/>
          <w:color w:val="000000" w:themeColor="text1"/>
          <w:sz w:val="22"/>
          <w:szCs w:val="22"/>
        </w:rPr>
        <w:t xml:space="preserve">From the insurer’s perspective, securities borrowing transactions have a very different structure than securities lending transactions.  Insurers have not, and do not anticipate, requesting the establishment of “conforming securities borrowing” programs with changes to RBC.  </w:t>
      </w:r>
    </w:p>
    <w:p w14:paraId="5A672C4B" w14:textId="77777777" w:rsidR="00D66EAC" w:rsidRPr="00B94847" w:rsidRDefault="00D66EAC" w:rsidP="00B94847">
      <w:pPr>
        <w:ind w:left="360"/>
        <w:jc w:val="both"/>
        <w:rPr>
          <w:color w:val="000000" w:themeColor="text1"/>
          <w:sz w:val="22"/>
          <w:szCs w:val="22"/>
        </w:rPr>
      </w:pPr>
    </w:p>
    <w:p w14:paraId="431B2D4F" w14:textId="77777777" w:rsidR="00D66EAC" w:rsidRPr="00B94847" w:rsidRDefault="00D66EAC" w:rsidP="00B94847">
      <w:pPr>
        <w:ind w:left="360"/>
        <w:jc w:val="both"/>
        <w:rPr>
          <w:color w:val="000000" w:themeColor="text1"/>
          <w:sz w:val="22"/>
          <w:szCs w:val="22"/>
        </w:rPr>
      </w:pPr>
      <w:r w:rsidRPr="00B94847">
        <w:rPr>
          <w:b/>
          <w:bCs/>
          <w:color w:val="000000" w:themeColor="text1"/>
          <w:sz w:val="22"/>
          <w:szCs w:val="22"/>
          <w:u w:val="single"/>
        </w:rPr>
        <w:t>Note 7</w:t>
      </w:r>
      <w:r w:rsidRPr="00B94847">
        <w:rPr>
          <w:color w:val="000000" w:themeColor="text1"/>
          <w:sz w:val="22"/>
          <w:szCs w:val="22"/>
        </w:rPr>
        <w:t xml:space="preserve">: The guidance for a security borrowing could result with restricted asset reporting for both the collateral provided (if not cash collateral) as well as for the reinvested borrowed securities that the reporting entity has sold. NAIC staff notes that this could be a double hit of restricted asset charges and recommends comments on paragraph 94 of SSAP No. 103 on the elimination of the restricted asset requirement for the assets received from the sale of the borrowed security. It is noted that the reporting entity would already have a liability recognized to return the borrowed security to the counterparty. </w:t>
      </w:r>
    </w:p>
    <w:p w14:paraId="04A61767" w14:textId="77777777" w:rsidR="00D66EAC" w:rsidRPr="00B94847" w:rsidRDefault="00D66EAC" w:rsidP="00B94847">
      <w:pPr>
        <w:ind w:left="360"/>
        <w:jc w:val="both"/>
        <w:rPr>
          <w:color w:val="000000" w:themeColor="text1"/>
          <w:sz w:val="22"/>
          <w:szCs w:val="22"/>
        </w:rPr>
      </w:pPr>
    </w:p>
    <w:p w14:paraId="72DC8CE0" w14:textId="77777777" w:rsidR="00D66EAC" w:rsidRPr="00B94847" w:rsidRDefault="00D66EAC" w:rsidP="00B94847">
      <w:pPr>
        <w:ind w:left="360"/>
        <w:jc w:val="both"/>
        <w:rPr>
          <w:i/>
          <w:iCs/>
          <w:color w:val="000000" w:themeColor="text1"/>
          <w:sz w:val="22"/>
          <w:szCs w:val="22"/>
        </w:rPr>
      </w:pPr>
      <w:r w:rsidRPr="00B94847">
        <w:rPr>
          <w:i/>
          <w:iCs/>
          <w:color w:val="000000" w:themeColor="text1"/>
          <w:sz w:val="22"/>
          <w:szCs w:val="22"/>
        </w:rPr>
        <w:t>See interested parties’ comments above.</w:t>
      </w:r>
    </w:p>
    <w:p w14:paraId="12157200" w14:textId="77777777" w:rsidR="00D66EAC" w:rsidRPr="00B94847" w:rsidRDefault="00D66EAC" w:rsidP="00B94847">
      <w:pPr>
        <w:ind w:left="360"/>
        <w:jc w:val="both"/>
        <w:rPr>
          <w:color w:val="000000" w:themeColor="text1"/>
          <w:sz w:val="22"/>
          <w:szCs w:val="22"/>
        </w:rPr>
      </w:pPr>
    </w:p>
    <w:p w14:paraId="5BC330F5" w14:textId="77777777" w:rsidR="00D66EAC" w:rsidRPr="00B94847" w:rsidRDefault="00D66EAC" w:rsidP="00B94847">
      <w:pPr>
        <w:pStyle w:val="BodyText2"/>
        <w:ind w:left="360"/>
        <w:jc w:val="both"/>
        <w:rPr>
          <w:b/>
          <w:bCs/>
          <w:color w:val="000000" w:themeColor="text1"/>
          <w:sz w:val="22"/>
          <w:szCs w:val="22"/>
        </w:rPr>
      </w:pPr>
      <w:r w:rsidRPr="00B94847">
        <w:rPr>
          <w:color w:val="000000" w:themeColor="text1"/>
          <w:sz w:val="22"/>
          <w:szCs w:val="22"/>
          <w:u w:val="single"/>
        </w:rPr>
        <w:t>Note 8</w:t>
      </w:r>
      <w:r w:rsidRPr="00B94847">
        <w:rPr>
          <w:color w:val="000000" w:themeColor="text1"/>
          <w:sz w:val="22"/>
          <w:szCs w:val="22"/>
        </w:rPr>
        <w:t>: For security borrowing transactions, it is identified that both a receivable and payable from the counterparty could be recognized. A receivable - if cash was originally provided as collateral for the return of the cash - and a payable - if the reporting entity sold the borrowed security for the obligation to return the security. This dynamic could result in a netting of the transactions under SSAP No. 64. If netted, then the regulators would not be able to identify these aspects within the financial statements, but the provisions that permit netting under SSAP No. 64 (legal right to offset) may be present.</w:t>
      </w:r>
    </w:p>
    <w:p w14:paraId="6A3A015D" w14:textId="77777777" w:rsidR="00D66EAC" w:rsidRPr="00B94847" w:rsidRDefault="00D66EAC" w:rsidP="00B94847">
      <w:pPr>
        <w:pStyle w:val="BodyText2"/>
        <w:ind w:left="360"/>
        <w:jc w:val="both"/>
        <w:rPr>
          <w:b/>
          <w:bCs/>
          <w:color w:val="000000" w:themeColor="text1"/>
          <w:sz w:val="22"/>
          <w:szCs w:val="22"/>
        </w:rPr>
      </w:pPr>
    </w:p>
    <w:p w14:paraId="4E534F3C" w14:textId="77777777" w:rsidR="00D66EAC" w:rsidRPr="00B94847" w:rsidRDefault="00D66EAC" w:rsidP="00B94847">
      <w:pPr>
        <w:pStyle w:val="BodyText2"/>
        <w:ind w:left="360"/>
        <w:jc w:val="both"/>
        <w:rPr>
          <w:b/>
          <w:bCs/>
          <w:i/>
          <w:iCs/>
          <w:color w:val="000000" w:themeColor="text1"/>
          <w:sz w:val="22"/>
          <w:szCs w:val="22"/>
        </w:rPr>
      </w:pPr>
      <w:r w:rsidRPr="00B94847">
        <w:rPr>
          <w:i/>
          <w:iCs/>
          <w:color w:val="000000" w:themeColor="text1"/>
          <w:sz w:val="22"/>
          <w:szCs w:val="22"/>
        </w:rPr>
        <w:t>See interested parties’ comments above.</w:t>
      </w:r>
    </w:p>
    <w:p w14:paraId="3C2941A4" w14:textId="77777777" w:rsidR="00451AB9" w:rsidRPr="00A56353" w:rsidRDefault="00451AB9" w:rsidP="00B94847">
      <w:pPr>
        <w:widowControl w:val="0"/>
        <w:jc w:val="both"/>
        <w:rPr>
          <w:sz w:val="22"/>
          <w:szCs w:val="22"/>
        </w:rPr>
      </w:pPr>
    </w:p>
    <w:p w14:paraId="46DEC51F" w14:textId="77777777" w:rsidR="001569C0" w:rsidRPr="00A56353" w:rsidRDefault="001569C0" w:rsidP="00697AFC">
      <w:pPr>
        <w:jc w:val="center"/>
        <w:rPr>
          <w:b/>
          <w:bCs/>
          <w:sz w:val="22"/>
          <w:szCs w:val="22"/>
          <w:u w:val="single"/>
        </w:rPr>
      </w:pPr>
      <w:r w:rsidRPr="00A56353">
        <w:rPr>
          <w:b/>
          <w:bCs/>
          <w:sz w:val="22"/>
          <w:szCs w:val="22"/>
          <w:u w:val="single"/>
        </w:rPr>
        <w:t>Repurchase Agreements***</w:t>
      </w:r>
    </w:p>
    <w:p w14:paraId="39D6CF82" w14:textId="77777777" w:rsidR="005A1FF2" w:rsidRPr="00A56353" w:rsidRDefault="005A1FF2" w:rsidP="001569C0">
      <w:pPr>
        <w:rPr>
          <w:b/>
          <w:bCs/>
          <w:sz w:val="22"/>
          <w:szCs w:val="22"/>
          <w:u w:val="single"/>
        </w:rPr>
      </w:pPr>
    </w:p>
    <w:p w14:paraId="51BE59FA" w14:textId="77777777" w:rsidR="005A1FF2" w:rsidRPr="00A56353" w:rsidRDefault="005A1FF2" w:rsidP="003C3ED4">
      <w:pPr>
        <w:pStyle w:val="ListParagraph"/>
        <w:numPr>
          <w:ilvl w:val="0"/>
          <w:numId w:val="35"/>
        </w:numPr>
        <w:rPr>
          <w:sz w:val="22"/>
          <w:szCs w:val="22"/>
        </w:rPr>
      </w:pPr>
      <w:r w:rsidRPr="00A56353">
        <w:rPr>
          <w:b/>
          <w:bCs/>
          <w:sz w:val="22"/>
          <w:szCs w:val="22"/>
          <w:u w:val="single"/>
        </w:rPr>
        <w:t>Repurchase Agreement – Reporting Entity Sells Security and Receives Cash / Collateral</w:t>
      </w:r>
    </w:p>
    <w:p w14:paraId="5DBD0C54" w14:textId="77777777" w:rsidR="005A1FF2" w:rsidRPr="00A56353" w:rsidRDefault="005A1FF2" w:rsidP="001569C0">
      <w:pPr>
        <w:rPr>
          <w:b/>
          <w:bCs/>
          <w:sz w:val="22"/>
          <w:szCs w:val="22"/>
          <w:u w:val="single"/>
        </w:rPr>
      </w:pPr>
    </w:p>
    <w:p w14:paraId="2CBE5388" w14:textId="6284E297" w:rsidR="00697AFC" w:rsidRPr="00A56353" w:rsidRDefault="00D470A1" w:rsidP="00697AFC">
      <w:pPr>
        <w:ind w:left="360"/>
        <w:jc w:val="both"/>
        <w:rPr>
          <w:color w:val="000000" w:themeColor="text1"/>
          <w:sz w:val="22"/>
          <w:szCs w:val="22"/>
        </w:rPr>
      </w:pPr>
      <w:r w:rsidRPr="00A56353">
        <w:rPr>
          <w:b/>
          <w:bCs/>
          <w:color w:val="000000" w:themeColor="text1"/>
          <w:sz w:val="22"/>
          <w:szCs w:val="22"/>
          <w:u w:val="single"/>
        </w:rPr>
        <w:t xml:space="preserve">NAIC </w:t>
      </w:r>
      <w:r w:rsidR="00697AFC" w:rsidRPr="00A56353">
        <w:rPr>
          <w:b/>
          <w:bCs/>
          <w:color w:val="000000" w:themeColor="text1"/>
          <w:sz w:val="22"/>
          <w:szCs w:val="22"/>
          <w:u w:val="single"/>
        </w:rPr>
        <w:t>Note 9</w:t>
      </w:r>
      <w:r w:rsidR="00697AFC" w:rsidRPr="00A56353">
        <w:rPr>
          <w:color w:val="000000" w:themeColor="text1"/>
          <w:sz w:val="22"/>
          <w:szCs w:val="22"/>
        </w:rPr>
        <w:t xml:space="preserve">: Due to the similarities in overall function between securities lending and repurchase agreements, NAIC staff supports consistent accounting, reporting and disclosures. NAIC staff recommends expanding Schedule DL to capture repurchase agreements, and a reassessment of the repurchase agreement disclosures to determine whether the level of detail should be retained. </w:t>
      </w:r>
    </w:p>
    <w:p w14:paraId="1C9747DF" w14:textId="77777777" w:rsidR="00697AFC" w:rsidRPr="00A56353" w:rsidRDefault="00697AFC" w:rsidP="00697AFC">
      <w:pPr>
        <w:ind w:left="360"/>
        <w:jc w:val="both"/>
        <w:rPr>
          <w:color w:val="000000" w:themeColor="text1"/>
          <w:sz w:val="22"/>
          <w:szCs w:val="22"/>
        </w:rPr>
      </w:pPr>
    </w:p>
    <w:p w14:paraId="72AD0A14" w14:textId="2795EB21" w:rsidR="00697AFC" w:rsidRPr="00A56353" w:rsidRDefault="00697AFC" w:rsidP="00697AFC">
      <w:pPr>
        <w:ind w:left="360"/>
        <w:jc w:val="both"/>
        <w:rPr>
          <w:i/>
          <w:iCs/>
          <w:color w:val="000000" w:themeColor="text1"/>
          <w:sz w:val="22"/>
          <w:szCs w:val="22"/>
        </w:rPr>
      </w:pPr>
      <w:r w:rsidRPr="00A56353">
        <w:rPr>
          <w:b/>
          <w:bCs/>
          <w:color w:val="000000" w:themeColor="text1"/>
          <w:sz w:val="22"/>
          <w:szCs w:val="22"/>
          <w:u w:val="single"/>
        </w:rPr>
        <w:t>Interested parties’ response</w:t>
      </w:r>
      <w:r w:rsidRPr="00A56353">
        <w:rPr>
          <w:i/>
          <w:iCs/>
          <w:color w:val="000000" w:themeColor="text1"/>
          <w:sz w:val="22"/>
          <w:szCs w:val="22"/>
        </w:rPr>
        <w:t>:</w:t>
      </w:r>
      <w:r w:rsidRPr="00A56353">
        <w:rPr>
          <w:color w:val="000000" w:themeColor="text1"/>
          <w:sz w:val="22"/>
          <w:szCs w:val="22"/>
        </w:rPr>
        <w:t xml:space="preserve"> </w:t>
      </w:r>
      <w:r w:rsidRPr="00A56353">
        <w:rPr>
          <w:i/>
          <w:iCs/>
          <w:color w:val="000000" w:themeColor="text1"/>
          <w:sz w:val="22"/>
          <w:szCs w:val="22"/>
        </w:rPr>
        <w:t>Extending Schedule DL to repurchase agreements makes sense only for any future “conforming repo” programs that have segregated assets in the reinvestment portfolio.  In certain cases, repo can be used for secured borrowing whereby the cash is used for alternative purposes and not explicitly reinvested.  Since industry is no longer requesting the establishment of conforming repo programs, we believe that Schedule DL should not be extended to repo programs at this time.</w:t>
      </w:r>
    </w:p>
    <w:p w14:paraId="736899D3" w14:textId="77777777" w:rsidR="00697AFC" w:rsidRPr="00A56353" w:rsidRDefault="00697AFC" w:rsidP="00697AFC">
      <w:pPr>
        <w:ind w:left="360"/>
        <w:jc w:val="both"/>
        <w:rPr>
          <w:color w:val="000000" w:themeColor="text1"/>
          <w:sz w:val="22"/>
          <w:szCs w:val="22"/>
        </w:rPr>
      </w:pPr>
    </w:p>
    <w:p w14:paraId="0EE21789" w14:textId="4D56A300" w:rsidR="00697AFC" w:rsidRPr="00A56353" w:rsidRDefault="00D470A1" w:rsidP="00697AFC">
      <w:pPr>
        <w:ind w:left="360"/>
        <w:jc w:val="both"/>
        <w:rPr>
          <w:color w:val="000000" w:themeColor="text1"/>
          <w:sz w:val="22"/>
          <w:szCs w:val="22"/>
        </w:rPr>
      </w:pPr>
      <w:r w:rsidRPr="00A56353">
        <w:rPr>
          <w:b/>
          <w:bCs/>
          <w:color w:val="000000" w:themeColor="text1"/>
          <w:sz w:val="22"/>
          <w:szCs w:val="22"/>
          <w:u w:val="single"/>
        </w:rPr>
        <w:t xml:space="preserve">NAIC </w:t>
      </w:r>
      <w:r w:rsidR="00697AFC" w:rsidRPr="00A56353">
        <w:rPr>
          <w:b/>
          <w:bCs/>
          <w:color w:val="000000" w:themeColor="text1"/>
          <w:sz w:val="22"/>
          <w:szCs w:val="22"/>
          <w:u w:val="single"/>
        </w:rPr>
        <w:t>Note 10:</w:t>
      </w:r>
      <w:r w:rsidR="00697AFC" w:rsidRPr="00A56353">
        <w:rPr>
          <w:color w:val="000000" w:themeColor="text1"/>
          <w:sz w:val="22"/>
          <w:szCs w:val="22"/>
        </w:rPr>
        <w:t xml:space="preserve"> The same concept issues exist for the nonadmittance of reported securities under repo transactions than what exist under the securities lending transactions. Under current guidance, if the fair value of the sold security was to increase, more proceeds (collateral) is required or the sold security is subject to nonadmittance. If collateral was reinvested, the comparison would have to be based on the original collateral received and not the reinvested collateral. Also, there is the question </w:t>
      </w:r>
      <w:proofErr w:type="gramStart"/>
      <w:r w:rsidR="00697AFC" w:rsidRPr="00A56353">
        <w:rPr>
          <w:color w:val="000000" w:themeColor="text1"/>
          <w:sz w:val="22"/>
          <w:szCs w:val="22"/>
        </w:rPr>
        <w:t>on</w:t>
      </w:r>
      <w:proofErr w:type="gramEnd"/>
      <w:r w:rsidR="00697AFC" w:rsidRPr="00A56353">
        <w:rPr>
          <w:color w:val="000000" w:themeColor="text1"/>
          <w:sz w:val="22"/>
          <w:szCs w:val="22"/>
        </w:rPr>
        <w:t xml:space="preserve"> nonadmittance when the collateral received still covers the BACV of the sold security. </w:t>
      </w:r>
    </w:p>
    <w:p w14:paraId="12AD9B32" w14:textId="77777777" w:rsidR="00697AFC" w:rsidRPr="00A56353" w:rsidRDefault="00697AFC" w:rsidP="00697AFC">
      <w:pPr>
        <w:ind w:left="360"/>
        <w:jc w:val="both"/>
        <w:rPr>
          <w:color w:val="000000" w:themeColor="text1"/>
          <w:sz w:val="22"/>
          <w:szCs w:val="22"/>
        </w:rPr>
      </w:pPr>
    </w:p>
    <w:p w14:paraId="29277806" w14:textId="77777777" w:rsidR="00697AFC" w:rsidRDefault="00697AFC" w:rsidP="00697AFC">
      <w:pPr>
        <w:ind w:left="360"/>
        <w:jc w:val="both"/>
        <w:rPr>
          <w:i/>
          <w:iCs/>
          <w:color w:val="000000" w:themeColor="text1"/>
          <w:sz w:val="22"/>
          <w:szCs w:val="22"/>
        </w:rPr>
      </w:pPr>
      <w:r w:rsidRPr="00A56353">
        <w:rPr>
          <w:b/>
          <w:bCs/>
          <w:i/>
          <w:iCs/>
          <w:color w:val="000000" w:themeColor="text1"/>
          <w:sz w:val="22"/>
          <w:szCs w:val="22"/>
          <w:u w:val="single"/>
        </w:rPr>
        <w:t>Interested parties’ response (</w:t>
      </w:r>
      <w:proofErr w:type="gramStart"/>
      <w:r w:rsidRPr="00A56353">
        <w:rPr>
          <w:b/>
          <w:bCs/>
          <w:i/>
          <w:iCs/>
          <w:color w:val="000000" w:themeColor="text1"/>
          <w:sz w:val="22"/>
          <w:szCs w:val="22"/>
          <w:u w:val="single"/>
        </w:rPr>
        <w:t>similar to</w:t>
      </w:r>
      <w:proofErr w:type="gramEnd"/>
      <w:r w:rsidRPr="00A56353">
        <w:rPr>
          <w:b/>
          <w:bCs/>
          <w:i/>
          <w:iCs/>
          <w:color w:val="000000" w:themeColor="text1"/>
          <w:sz w:val="22"/>
          <w:szCs w:val="22"/>
          <w:u w:val="single"/>
        </w:rPr>
        <w:t xml:space="preserve"> Note 3):</w:t>
      </w:r>
      <w:r w:rsidRPr="00A56353">
        <w:rPr>
          <w:color w:val="000000" w:themeColor="text1"/>
          <w:sz w:val="22"/>
          <w:szCs w:val="22"/>
        </w:rPr>
        <w:t xml:space="preserve"> </w:t>
      </w:r>
      <w:r w:rsidRPr="00A56353">
        <w:rPr>
          <w:i/>
          <w:iCs/>
          <w:color w:val="000000" w:themeColor="text1"/>
          <w:sz w:val="22"/>
          <w:szCs w:val="22"/>
        </w:rPr>
        <w:t xml:space="preserve">One salient feature of securities lending and repurchase agreement transactions is that exchange of variation margin covers the differences that emerge over time between the original market value of the security lent and the original market value of the collateral received.  The margining process therefore aligns the </w:t>
      </w:r>
      <w:r w:rsidRPr="00A56353">
        <w:rPr>
          <w:b/>
          <w:bCs/>
          <w:i/>
          <w:iCs/>
          <w:color w:val="000000" w:themeColor="text1"/>
          <w:sz w:val="22"/>
          <w:szCs w:val="22"/>
        </w:rPr>
        <w:t>market value</w:t>
      </w:r>
      <w:r w:rsidRPr="00A56353">
        <w:rPr>
          <w:i/>
          <w:iCs/>
          <w:color w:val="000000" w:themeColor="text1"/>
          <w:sz w:val="22"/>
          <w:szCs w:val="22"/>
        </w:rPr>
        <w:t xml:space="preserve"> of the collateral received – plus or minus any variation margin – with the </w:t>
      </w:r>
      <w:r w:rsidRPr="00A56353">
        <w:rPr>
          <w:b/>
          <w:bCs/>
          <w:i/>
          <w:iCs/>
          <w:color w:val="000000" w:themeColor="text1"/>
          <w:sz w:val="22"/>
          <w:szCs w:val="22"/>
        </w:rPr>
        <w:t>market value</w:t>
      </w:r>
      <w:r w:rsidRPr="00A56353">
        <w:rPr>
          <w:i/>
          <w:iCs/>
          <w:color w:val="000000" w:themeColor="text1"/>
          <w:sz w:val="22"/>
          <w:szCs w:val="22"/>
        </w:rPr>
        <w:t xml:space="preserve"> of the security lent.  This market structure obviates the need for regulators separately to test the market value of original collateral received in comparison with the fair value of the security lent.  Additionally, repo funding proceeds may be used for purposes outside of a reinvestment portfolio which results in a lack of asset base to test against for nonadmittance.</w:t>
      </w:r>
    </w:p>
    <w:p w14:paraId="1CC4A108" w14:textId="77777777" w:rsidR="00E340E5" w:rsidRPr="00A56353" w:rsidRDefault="00E340E5" w:rsidP="00697AFC">
      <w:pPr>
        <w:ind w:left="360"/>
        <w:jc w:val="both"/>
        <w:rPr>
          <w:i/>
          <w:iCs/>
          <w:color w:val="000000" w:themeColor="text1"/>
          <w:sz w:val="22"/>
          <w:szCs w:val="22"/>
        </w:rPr>
      </w:pPr>
    </w:p>
    <w:p w14:paraId="230B5D05" w14:textId="62B4E38B" w:rsidR="001E75EF" w:rsidRPr="00A56353" w:rsidRDefault="001E75EF" w:rsidP="003C3ED4">
      <w:pPr>
        <w:pStyle w:val="ListParagraph"/>
        <w:numPr>
          <w:ilvl w:val="0"/>
          <w:numId w:val="35"/>
        </w:numPr>
        <w:jc w:val="both"/>
        <w:rPr>
          <w:sz w:val="22"/>
          <w:szCs w:val="22"/>
        </w:rPr>
      </w:pPr>
      <w:r w:rsidRPr="00A56353">
        <w:rPr>
          <w:b/>
          <w:bCs/>
          <w:sz w:val="22"/>
          <w:szCs w:val="22"/>
          <w:u w:val="single"/>
        </w:rPr>
        <w:t>Reverse Repurchase Agreement – Reporting Entity Buys Security and Provides Cash / Collateral</w:t>
      </w:r>
    </w:p>
    <w:p w14:paraId="6CC8CD84" w14:textId="77777777" w:rsidR="006078D3" w:rsidRPr="00A56353" w:rsidRDefault="006078D3" w:rsidP="006078D3">
      <w:pPr>
        <w:pStyle w:val="ListParagraph"/>
        <w:ind w:left="360"/>
        <w:jc w:val="both"/>
        <w:rPr>
          <w:sz w:val="22"/>
          <w:szCs w:val="22"/>
        </w:rPr>
      </w:pPr>
    </w:p>
    <w:p w14:paraId="04BFD8BD" w14:textId="7A04FA8C" w:rsidR="006078D3" w:rsidRPr="00A56353" w:rsidRDefault="008F0595" w:rsidP="002201CE">
      <w:pPr>
        <w:ind w:left="360"/>
        <w:jc w:val="both"/>
        <w:rPr>
          <w:color w:val="000000" w:themeColor="text1"/>
          <w:sz w:val="22"/>
          <w:szCs w:val="22"/>
        </w:rPr>
      </w:pPr>
      <w:r w:rsidRPr="00A56353">
        <w:rPr>
          <w:b/>
          <w:bCs/>
          <w:color w:val="000000" w:themeColor="text1"/>
          <w:sz w:val="22"/>
          <w:szCs w:val="22"/>
          <w:u w:val="single"/>
        </w:rPr>
        <w:t xml:space="preserve">NAIC </w:t>
      </w:r>
      <w:r w:rsidR="006078D3" w:rsidRPr="00A56353">
        <w:rPr>
          <w:b/>
          <w:bCs/>
          <w:color w:val="000000" w:themeColor="text1"/>
          <w:sz w:val="22"/>
          <w:szCs w:val="22"/>
          <w:u w:val="single"/>
        </w:rPr>
        <w:t>Note 11</w:t>
      </w:r>
      <w:r w:rsidR="006078D3" w:rsidRPr="00A56353">
        <w:rPr>
          <w:color w:val="000000" w:themeColor="text1"/>
          <w:sz w:val="22"/>
          <w:szCs w:val="22"/>
        </w:rPr>
        <w:t xml:space="preserve">: The SSAP No. 103 guidance for reverse repo transactions does not have an explicit nonadmittance component if the % threshold is not met. Clarification on what should occur if the adequate collateral is not received / retained is recommended. Additionally, it has been noted that there is no current guidance that assesses admittance based on the quality/type of collateral received. Under the current guidance, residuals or low-quality assets could be received and there is no documentation of this type of collateral for certain sec lending and repo programs. Even if these programs would not qualify as conforming, there is a question on whether admittance restrictions should exist based on the collateral received from the counterparty. </w:t>
      </w:r>
    </w:p>
    <w:p w14:paraId="4EEA828E" w14:textId="77777777" w:rsidR="006078D3" w:rsidRPr="00A56353" w:rsidRDefault="006078D3" w:rsidP="002201CE">
      <w:pPr>
        <w:ind w:left="360"/>
        <w:jc w:val="both"/>
        <w:rPr>
          <w:color w:val="000000" w:themeColor="text1"/>
          <w:sz w:val="22"/>
          <w:szCs w:val="22"/>
        </w:rPr>
      </w:pPr>
    </w:p>
    <w:p w14:paraId="159F6EC2" w14:textId="03E4ED57" w:rsidR="006078D3" w:rsidRPr="00B35473" w:rsidRDefault="006078D3" w:rsidP="002201CE">
      <w:pPr>
        <w:ind w:left="360"/>
        <w:jc w:val="both"/>
        <w:rPr>
          <w:i/>
          <w:iCs/>
          <w:color w:val="000000" w:themeColor="text1"/>
          <w:sz w:val="22"/>
          <w:szCs w:val="22"/>
        </w:rPr>
      </w:pPr>
      <w:bookmarkStart w:id="80" w:name="_Hlk183601948"/>
      <w:r w:rsidRPr="00A56353">
        <w:rPr>
          <w:b/>
          <w:bCs/>
          <w:i/>
          <w:iCs/>
          <w:color w:val="000000" w:themeColor="text1"/>
          <w:sz w:val="22"/>
          <w:szCs w:val="22"/>
          <w:u w:val="single"/>
        </w:rPr>
        <w:t xml:space="preserve">Interested parties’ comments </w:t>
      </w:r>
      <w:bookmarkEnd w:id="80"/>
      <w:r w:rsidRPr="00A56353">
        <w:rPr>
          <w:b/>
          <w:bCs/>
          <w:i/>
          <w:iCs/>
          <w:color w:val="000000" w:themeColor="text1"/>
          <w:sz w:val="22"/>
          <w:szCs w:val="22"/>
          <w:u w:val="single"/>
        </w:rPr>
        <w:t>on Notes 11-13:</w:t>
      </w:r>
      <w:r w:rsidRPr="00A56353">
        <w:rPr>
          <w:color w:val="000000" w:themeColor="text1"/>
          <w:sz w:val="22"/>
          <w:szCs w:val="22"/>
        </w:rPr>
        <w:t xml:space="preserve"> </w:t>
      </w:r>
      <w:r w:rsidRPr="00B35473">
        <w:rPr>
          <w:i/>
          <w:iCs/>
          <w:color w:val="000000" w:themeColor="text1"/>
          <w:sz w:val="22"/>
          <w:szCs w:val="22"/>
        </w:rPr>
        <w:t xml:space="preserve">In terms of general quality of collateral received in reverse repo transactions, we do not believe there should be regulatory restrictions on the type of collateral that is eligible to be received, other than it being a permitted investment for the reporting entity. The yield earned on the transaction and haircut charged reflects the quality of the collateral.  </w:t>
      </w:r>
    </w:p>
    <w:p w14:paraId="2068D4E8" w14:textId="77777777" w:rsidR="006078D3" w:rsidRPr="00B35473" w:rsidRDefault="006078D3" w:rsidP="002201CE">
      <w:pPr>
        <w:ind w:left="360"/>
        <w:jc w:val="both"/>
        <w:rPr>
          <w:i/>
          <w:iCs/>
          <w:color w:val="000000" w:themeColor="text1"/>
          <w:sz w:val="22"/>
          <w:szCs w:val="22"/>
        </w:rPr>
      </w:pPr>
    </w:p>
    <w:p w14:paraId="70BC863F" w14:textId="77777777" w:rsidR="006078D3" w:rsidRPr="00B35473" w:rsidRDefault="006078D3" w:rsidP="002201CE">
      <w:pPr>
        <w:ind w:left="360"/>
        <w:jc w:val="both"/>
        <w:rPr>
          <w:i/>
          <w:iCs/>
          <w:color w:val="000000" w:themeColor="text1"/>
          <w:sz w:val="22"/>
          <w:szCs w:val="22"/>
        </w:rPr>
      </w:pPr>
      <w:r w:rsidRPr="00B35473">
        <w:rPr>
          <w:i/>
          <w:iCs/>
          <w:color w:val="000000" w:themeColor="text1"/>
          <w:sz w:val="22"/>
          <w:szCs w:val="22"/>
        </w:rPr>
        <w:t xml:space="preserve">Maintenance of the collateralization threshold is governed by the legal document (MRA or MSLA) between the counterparts.  While collateralization threshold is one of the criteria for a conforming securities lending program, there is no intention to establish conforming reverse repo programs.  We believe that regulators should derive comfort on collateralization thresholds from the existing legal agreements between counterparts.  </w:t>
      </w:r>
    </w:p>
    <w:p w14:paraId="0B77010C" w14:textId="77777777" w:rsidR="006078D3" w:rsidRPr="00A56353" w:rsidRDefault="006078D3" w:rsidP="002201CE">
      <w:pPr>
        <w:ind w:left="360"/>
        <w:jc w:val="both"/>
        <w:rPr>
          <w:color w:val="000000" w:themeColor="text1"/>
          <w:sz w:val="22"/>
          <w:szCs w:val="22"/>
        </w:rPr>
      </w:pPr>
      <w:r w:rsidRPr="00A56353">
        <w:rPr>
          <w:color w:val="000000" w:themeColor="text1"/>
          <w:sz w:val="22"/>
          <w:szCs w:val="22"/>
        </w:rPr>
        <w:t xml:space="preserve">  </w:t>
      </w:r>
    </w:p>
    <w:p w14:paraId="6F6FDB09" w14:textId="21307776" w:rsidR="006078D3" w:rsidRPr="00A56353" w:rsidRDefault="008230C5" w:rsidP="002201CE">
      <w:pPr>
        <w:ind w:left="360"/>
        <w:jc w:val="both"/>
        <w:rPr>
          <w:color w:val="000000" w:themeColor="text1"/>
          <w:sz w:val="22"/>
          <w:szCs w:val="22"/>
        </w:rPr>
      </w:pPr>
      <w:r w:rsidRPr="00A56353">
        <w:rPr>
          <w:b/>
          <w:bCs/>
          <w:color w:val="000000" w:themeColor="text1"/>
          <w:sz w:val="22"/>
          <w:szCs w:val="22"/>
          <w:u w:val="single"/>
        </w:rPr>
        <w:t xml:space="preserve">NAIC </w:t>
      </w:r>
      <w:r w:rsidR="006078D3" w:rsidRPr="00A56353">
        <w:rPr>
          <w:b/>
          <w:bCs/>
          <w:color w:val="000000" w:themeColor="text1"/>
          <w:sz w:val="22"/>
          <w:szCs w:val="22"/>
          <w:u w:val="single"/>
        </w:rPr>
        <w:t>Note 12:</w:t>
      </w:r>
      <w:r w:rsidR="006078D3" w:rsidRPr="00A56353">
        <w:rPr>
          <w:color w:val="000000" w:themeColor="text1"/>
          <w:sz w:val="22"/>
          <w:szCs w:val="22"/>
        </w:rPr>
        <w:t xml:space="preserve"> SAP does not currently capture details </w:t>
      </w:r>
      <w:proofErr w:type="gramStart"/>
      <w:r w:rsidR="006078D3" w:rsidRPr="00A56353">
        <w:rPr>
          <w:color w:val="000000" w:themeColor="text1"/>
          <w:sz w:val="22"/>
          <w:szCs w:val="22"/>
        </w:rPr>
        <w:t>on</w:t>
      </w:r>
      <w:proofErr w:type="gramEnd"/>
      <w:r w:rsidR="006078D3" w:rsidRPr="00A56353">
        <w:rPr>
          <w:color w:val="000000" w:themeColor="text1"/>
          <w:sz w:val="22"/>
          <w:szCs w:val="22"/>
        </w:rPr>
        <w:t xml:space="preserve"> securities acquired upon the sale of the asset acquired under a reverse repo. The note disclosures only detail aggregate amounts.</w:t>
      </w:r>
    </w:p>
    <w:p w14:paraId="3132D285" w14:textId="77777777" w:rsidR="006078D3" w:rsidRPr="00A56353" w:rsidRDefault="006078D3" w:rsidP="002201CE">
      <w:pPr>
        <w:ind w:left="360"/>
        <w:jc w:val="both"/>
        <w:rPr>
          <w:color w:val="000000" w:themeColor="text1"/>
          <w:sz w:val="22"/>
          <w:szCs w:val="22"/>
        </w:rPr>
      </w:pPr>
    </w:p>
    <w:p w14:paraId="05C301AD" w14:textId="77777777" w:rsidR="006078D3" w:rsidRPr="00A56353" w:rsidRDefault="006078D3" w:rsidP="002201CE">
      <w:pPr>
        <w:ind w:left="360"/>
        <w:jc w:val="both"/>
        <w:rPr>
          <w:i/>
          <w:iCs/>
          <w:color w:val="000000" w:themeColor="text1"/>
          <w:sz w:val="22"/>
          <w:szCs w:val="22"/>
        </w:rPr>
      </w:pPr>
      <w:r w:rsidRPr="00A56353">
        <w:rPr>
          <w:i/>
          <w:iCs/>
          <w:color w:val="000000" w:themeColor="text1"/>
          <w:sz w:val="22"/>
          <w:szCs w:val="22"/>
        </w:rPr>
        <w:t xml:space="preserve">See interested parties’ comments on Notes 11-13 above. </w:t>
      </w:r>
    </w:p>
    <w:p w14:paraId="2523F6A8" w14:textId="77777777" w:rsidR="006078D3" w:rsidRPr="00A56353" w:rsidRDefault="006078D3" w:rsidP="002201CE">
      <w:pPr>
        <w:ind w:left="360"/>
        <w:jc w:val="both"/>
        <w:rPr>
          <w:color w:val="000000" w:themeColor="text1"/>
          <w:sz w:val="22"/>
          <w:szCs w:val="22"/>
        </w:rPr>
      </w:pPr>
    </w:p>
    <w:p w14:paraId="6FBA5655" w14:textId="1898CD03" w:rsidR="006078D3" w:rsidRPr="00A56353" w:rsidRDefault="008230C5" w:rsidP="002201CE">
      <w:pPr>
        <w:ind w:left="360"/>
        <w:jc w:val="both"/>
        <w:rPr>
          <w:color w:val="000000" w:themeColor="text1"/>
          <w:sz w:val="22"/>
          <w:szCs w:val="22"/>
        </w:rPr>
      </w:pPr>
      <w:r w:rsidRPr="00A56353">
        <w:rPr>
          <w:b/>
          <w:bCs/>
          <w:color w:val="000000" w:themeColor="text1"/>
          <w:sz w:val="22"/>
          <w:szCs w:val="22"/>
          <w:u w:val="single"/>
        </w:rPr>
        <w:t xml:space="preserve">NAIC </w:t>
      </w:r>
      <w:r w:rsidR="006078D3" w:rsidRPr="00A56353">
        <w:rPr>
          <w:b/>
          <w:bCs/>
          <w:color w:val="000000" w:themeColor="text1"/>
          <w:sz w:val="22"/>
          <w:szCs w:val="22"/>
          <w:u w:val="single"/>
        </w:rPr>
        <w:t>Note 13:</w:t>
      </w:r>
      <w:r w:rsidR="006078D3" w:rsidRPr="00A56353">
        <w:rPr>
          <w:b/>
          <w:color w:val="000000" w:themeColor="text1"/>
          <w:sz w:val="22"/>
          <w:szCs w:val="22"/>
        </w:rPr>
        <w:t xml:space="preserve"> </w:t>
      </w:r>
      <w:r w:rsidR="006078D3" w:rsidRPr="00A56353">
        <w:rPr>
          <w:color w:val="000000" w:themeColor="text1"/>
          <w:sz w:val="22"/>
          <w:szCs w:val="22"/>
        </w:rPr>
        <w:t xml:space="preserve">The guidance does not explicitly indicate that the short-term receivable recorded for reverse repurchase transactions should be coded as a restricted asset and taken to GI 26.23. However, as the restricted asset note detailed in SSAP No. 1 and GI 26.23 both capture “assets subject to reverse repurchase agreements,” this reference can only refer to the short-term receivable as there is no other asset reported on the books from the transaction. Assessment may be warranted on identification of restricted assets on reverse repurchase transactions. </w:t>
      </w:r>
    </w:p>
    <w:p w14:paraId="5A8EE9C5" w14:textId="77777777" w:rsidR="006078D3" w:rsidRPr="00A56353" w:rsidRDefault="006078D3" w:rsidP="002201CE">
      <w:pPr>
        <w:ind w:left="360"/>
        <w:jc w:val="both"/>
        <w:rPr>
          <w:color w:val="000000" w:themeColor="text1"/>
          <w:sz w:val="22"/>
          <w:szCs w:val="22"/>
        </w:rPr>
      </w:pPr>
    </w:p>
    <w:p w14:paraId="37AB242D" w14:textId="26D0703E" w:rsidR="006078D3" w:rsidRPr="00A56353" w:rsidRDefault="006078D3" w:rsidP="002201CE">
      <w:pPr>
        <w:ind w:left="360"/>
        <w:jc w:val="both"/>
        <w:rPr>
          <w:color w:val="000000" w:themeColor="text1"/>
          <w:sz w:val="22"/>
          <w:szCs w:val="22"/>
        </w:rPr>
      </w:pPr>
      <w:r w:rsidRPr="00A56353">
        <w:rPr>
          <w:b/>
          <w:bCs/>
          <w:i/>
          <w:iCs/>
          <w:color w:val="000000" w:themeColor="text1"/>
          <w:sz w:val="22"/>
          <w:szCs w:val="22"/>
          <w:u w:val="single"/>
        </w:rPr>
        <w:t>Interested parties’ comments:</w:t>
      </w:r>
      <w:r w:rsidRPr="00A56353">
        <w:rPr>
          <w:color w:val="000000" w:themeColor="text1"/>
          <w:sz w:val="22"/>
          <w:szCs w:val="22"/>
        </w:rPr>
        <w:t xml:space="preserve"> </w:t>
      </w:r>
      <w:r w:rsidRPr="00315183">
        <w:rPr>
          <w:i/>
          <w:iCs/>
          <w:color w:val="000000" w:themeColor="text1"/>
          <w:sz w:val="22"/>
          <w:szCs w:val="22"/>
        </w:rPr>
        <w:t xml:space="preserve">Interested parties do not believe that there is a cogent rationale for restricting the </w:t>
      </w:r>
      <w:r w:rsidR="008230C5" w:rsidRPr="00315183">
        <w:rPr>
          <w:i/>
          <w:iCs/>
          <w:color w:val="000000" w:themeColor="text1"/>
          <w:sz w:val="22"/>
          <w:szCs w:val="22"/>
        </w:rPr>
        <w:t>short-term</w:t>
      </w:r>
      <w:r w:rsidRPr="00315183">
        <w:rPr>
          <w:i/>
          <w:iCs/>
          <w:color w:val="000000" w:themeColor="text1"/>
          <w:sz w:val="22"/>
          <w:szCs w:val="22"/>
        </w:rPr>
        <w:t xml:space="preserve"> lending receivable. Other short-term lending receivables - CDs, CP and </w:t>
      </w:r>
      <w:r w:rsidR="008230C5" w:rsidRPr="00315183">
        <w:rPr>
          <w:i/>
          <w:iCs/>
          <w:color w:val="000000" w:themeColor="text1"/>
          <w:sz w:val="22"/>
          <w:szCs w:val="22"/>
        </w:rPr>
        <w:t>Short-Term</w:t>
      </w:r>
      <w:r w:rsidRPr="00315183">
        <w:rPr>
          <w:i/>
          <w:iCs/>
          <w:color w:val="000000" w:themeColor="text1"/>
          <w:sz w:val="22"/>
          <w:szCs w:val="22"/>
        </w:rPr>
        <w:t xml:space="preserve"> ABS – are not considered “restricted</w:t>
      </w:r>
      <w:r w:rsidR="00807C39" w:rsidRPr="00315183">
        <w:rPr>
          <w:i/>
          <w:iCs/>
          <w:color w:val="000000" w:themeColor="text1"/>
          <w:sz w:val="22"/>
          <w:szCs w:val="22"/>
        </w:rPr>
        <w:t>.”</w:t>
      </w:r>
      <w:r w:rsidRPr="00315183">
        <w:rPr>
          <w:i/>
          <w:iCs/>
          <w:color w:val="000000" w:themeColor="text1"/>
          <w:sz w:val="22"/>
          <w:szCs w:val="22"/>
        </w:rPr>
        <w:t xml:space="preserve"> Nothing in these </w:t>
      </w:r>
      <w:r w:rsidR="008230C5" w:rsidRPr="00315183">
        <w:rPr>
          <w:i/>
          <w:iCs/>
          <w:color w:val="000000" w:themeColor="text1"/>
          <w:sz w:val="22"/>
          <w:szCs w:val="22"/>
        </w:rPr>
        <w:t>short-term</w:t>
      </w:r>
      <w:r w:rsidRPr="00315183">
        <w:rPr>
          <w:i/>
          <w:iCs/>
          <w:color w:val="000000" w:themeColor="text1"/>
          <w:sz w:val="22"/>
          <w:szCs w:val="22"/>
        </w:rPr>
        <w:t xml:space="preserve"> loans implies lack of exclusive control or encumbrances or </w:t>
      </w:r>
      <w:r w:rsidR="00315183" w:rsidRPr="00315183">
        <w:rPr>
          <w:i/>
          <w:iCs/>
          <w:color w:val="000000" w:themeColor="text1"/>
          <w:sz w:val="22"/>
          <w:szCs w:val="22"/>
        </w:rPr>
        <w:t>third-party</w:t>
      </w:r>
      <w:r w:rsidRPr="00315183">
        <w:rPr>
          <w:i/>
          <w:iCs/>
          <w:color w:val="000000" w:themeColor="text1"/>
          <w:sz w:val="22"/>
          <w:szCs w:val="22"/>
        </w:rPr>
        <w:t xml:space="preserve"> interests prohibiting the insurer from using these </w:t>
      </w:r>
      <w:r w:rsidR="00FF7BCE" w:rsidRPr="00315183">
        <w:rPr>
          <w:i/>
          <w:iCs/>
          <w:color w:val="000000" w:themeColor="text1"/>
          <w:sz w:val="22"/>
          <w:szCs w:val="22"/>
        </w:rPr>
        <w:t>short-term</w:t>
      </w:r>
      <w:r w:rsidRPr="00315183">
        <w:rPr>
          <w:i/>
          <w:iCs/>
          <w:color w:val="000000" w:themeColor="text1"/>
          <w:sz w:val="22"/>
          <w:szCs w:val="22"/>
        </w:rPr>
        <w:t xml:space="preserve"> loans (or the collateral obtained therefrom at 102% FMV or greater) to satisfy policyholder obligations.</w:t>
      </w:r>
    </w:p>
    <w:p w14:paraId="15C7FD02" w14:textId="77777777" w:rsidR="00451AB9" w:rsidRPr="004577AE" w:rsidRDefault="00451AB9" w:rsidP="00451AB9">
      <w:pPr>
        <w:pStyle w:val="ListContinue"/>
        <w:keepNext/>
        <w:keepLines/>
        <w:numPr>
          <w:ilvl w:val="0"/>
          <w:numId w:val="0"/>
        </w:numPr>
        <w:spacing w:after="0"/>
        <w:jc w:val="both"/>
        <w:rPr>
          <w:i/>
          <w:kern w:val="32"/>
          <w:sz w:val="22"/>
          <w:szCs w:val="22"/>
          <w:u w:val="single"/>
        </w:rPr>
      </w:pPr>
      <w:r w:rsidRPr="004577AE">
        <w:rPr>
          <w:i/>
          <w:kern w:val="32"/>
          <w:sz w:val="22"/>
          <w:szCs w:val="22"/>
          <w:u w:val="single"/>
        </w:rPr>
        <w:t>Recommendation:</w:t>
      </w:r>
    </w:p>
    <w:p w14:paraId="6FDFC1EC" w14:textId="1FC6E152" w:rsidR="001771E5" w:rsidRDefault="00451AB9" w:rsidP="00451AB9">
      <w:pPr>
        <w:pStyle w:val="BodyText2"/>
        <w:widowControl w:val="0"/>
        <w:jc w:val="both"/>
        <w:rPr>
          <w:b/>
          <w:sz w:val="22"/>
          <w:szCs w:val="22"/>
        </w:rPr>
      </w:pPr>
      <w:r w:rsidRPr="004577AE">
        <w:rPr>
          <w:b/>
          <w:sz w:val="22"/>
          <w:szCs w:val="22"/>
        </w:rPr>
        <w:t>NAIC staff</w:t>
      </w:r>
      <w:r w:rsidR="000919FA">
        <w:rPr>
          <w:b/>
          <w:sz w:val="22"/>
          <w:szCs w:val="22"/>
        </w:rPr>
        <w:t xml:space="preserve"> greatly </w:t>
      </w:r>
      <w:r w:rsidR="0080112E">
        <w:rPr>
          <w:b/>
          <w:sz w:val="22"/>
          <w:szCs w:val="22"/>
        </w:rPr>
        <w:t>appreciate</w:t>
      </w:r>
      <w:r w:rsidR="000919FA">
        <w:rPr>
          <w:b/>
          <w:sz w:val="22"/>
          <w:szCs w:val="22"/>
        </w:rPr>
        <w:t xml:space="preserve"> the responses from interested parties, as well as the interim discussions </w:t>
      </w:r>
      <w:r w:rsidR="00CA36C8">
        <w:rPr>
          <w:b/>
          <w:sz w:val="22"/>
          <w:szCs w:val="22"/>
        </w:rPr>
        <w:t xml:space="preserve">held with industry and regulators </w:t>
      </w:r>
      <w:r w:rsidR="000919FA">
        <w:rPr>
          <w:b/>
          <w:sz w:val="22"/>
          <w:szCs w:val="22"/>
        </w:rPr>
        <w:t xml:space="preserve">on repurchase and securities lending transactions. </w:t>
      </w:r>
      <w:r w:rsidR="00F577E5">
        <w:rPr>
          <w:b/>
          <w:sz w:val="22"/>
          <w:szCs w:val="22"/>
        </w:rPr>
        <w:t xml:space="preserve">From the information received, it seems that certain aspects of guidance in SSAP No. 103 </w:t>
      </w:r>
      <w:r w:rsidR="00BF71DE">
        <w:rPr>
          <w:b/>
          <w:sz w:val="22"/>
          <w:szCs w:val="22"/>
        </w:rPr>
        <w:t>may not be</w:t>
      </w:r>
      <w:r w:rsidR="002D437D">
        <w:rPr>
          <w:b/>
          <w:sz w:val="22"/>
          <w:szCs w:val="22"/>
        </w:rPr>
        <w:t xml:space="preserve"> relevant </w:t>
      </w:r>
      <w:r w:rsidR="007F7E5F">
        <w:rPr>
          <w:b/>
          <w:sz w:val="22"/>
          <w:szCs w:val="22"/>
        </w:rPr>
        <w:t xml:space="preserve">and/or </w:t>
      </w:r>
      <w:r w:rsidR="00AF0B1A">
        <w:rPr>
          <w:b/>
          <w:sz w:val="22"/>
          <w:szCs w:val="22"/>
        </w:rPr>
        <w:t xml:space="preserve">may be </w:t>
      </w:r>
      <w:r w:rsidR="007F7E5F">
        <w:rPr>
          <w:b/>
          <w:sz w:val="22"/>
          <w:szCs w:val="22"/>
        </w:rPr>
        <w:t xml:space="preserve">inconsistently applied. </w:t>
      </w:r>
      <w:r w:rsidR="00FF7BCE">
        <w:rPr>
          <w:b/>
          <w:sz w:val="22"/>
          <w:szCs w:val="22"/>
        </w:rPr>
        <w:t xml:space="preserve">Those discussions have identified that the structure / format of SSAP No. 103 (which mirrored </w:t>
      </w:r>
      <w:r w:rsidR="00A92C42">
        <w:rPr>
          <w:b/>
          <w:sz w:val="22"/>
          <w:szCs w:val="22"/>
        </w:rPr>
        <w:t>an a</w:t>
      </w:r>
      <w:r w:rsidR="00FF7BCE">
        <w:rPr>
          <w:b/>
          <w:sz w:val="22"/>
          <w:szCs w:val="22"/>
        </w:rPr>
        <w:t>pproach from FASB</w:t>
      </w:r>
      <w:r w:rsidR="00A92C42">
        <w:rPr>
          <w:b/>
          <w:sz w:val="22"/>
          <w:szCs w:val="22"/>
        </w:rPr>
        <w:t xml:space="preserve"> that was subsequently revised</w:t>
      </w:r>
      <w:r w:rsidR="00FF7BCE">
        <w:rPr>
          <w:b/>
          <w:sz w:val="22"/>
          <w:szCs w:val="22"/>
        </w:rPr>
        <w:t>) is not easy to follow</w:t>
      </w:r>
      <w:r w:rsidR="00A92C42">
        <w:rPr>
          <w:b/>
          <w:sz w:val="22"/>
          <w:szCs w:val="22"/>
        </w:rPr>
        <w:t xml:space="preserve"> or to find information</w:t>
      </w:r>
      <w:r w:rsidR="00AF0B1A">
        <w:rPr>
          <w:b/>
          <w:sz w:val="22"/>
          <w:szCs w:val="22"/>
        </w:rPr>
        <w:t xml:space="preserve">, particularly as the guidance for “secured borrowing” under GAAP (adopted in SSAP No. 103) is different from the </w:t>
      </w:r>
      <w:r w:rsidR="00BF055B">
        <w:rPr>
          <w:b/>
          <w:sz w:val="22"/>
          <w:szCs w:val="22"/>
        </w:rPr>
        <w:t>statutory</w:t>
      </w:r>
      <w:r w:rsidR="00D37874">
        <w:rPr>
          <w:b/>
          <w:sz w:val="22"/>
          <w:szCs w:val="22"/>
        </w:rPr>
        <w:t xml:space="preserve"> accounting</w:t>
      </w:r>
      <w:r w:rsidR="00AF0B1A">
        <w:rPr>
          <w:b/>
          <w:sz w:val="22"/>
          <w:szCs w:val="22"/>
        </w:rPr>
        <w:t xml:space="preserve"> method </w:t>
      </w:r>
      <w:r w:rsidR="00356CF7">
        <w:rPr>
          <w:b/>
          <w:sz w:val="22"/>
          <w:szCs w:val="22"/>
        </w:rPr>
        <w:t>for</w:t>
      </w:r>
      <w:r w:rsidR="00E91A3A">
        <w:rPr>
          <w:b/>
          <w:sz w:val="22"/>
          <w:szCs w:val="22"/>
        </w:rPr>
        <w:t xml:space="preserve"> securities lending and repo </w:t>
      </w:r>
      <w:r w:rsidR="00024E8B">
        <w:rPr>
          <w:b/>
          <w:sz w:val="22"/>
          <w:szCs w:val="22"/>
        </w:rPr>
        <w:t xml:space="preserve">secured borrowing </w:t>
      </w:r>
      <w:r w:rsidR="00E91A3A">
        <w:rPr>
          <w:b/>
          <w:sz w:val="22"/>
          <w:szCs w:val="22"/>
        </w:rPr>
        <w:t>transactions</w:t>
      </w:r>
      <w:r w:rsidR="00024E8B">
        <w:rPr>
          <w:b/>
          <w:sz w:val="22"/>
          <w:szCs w:val="22"/>
        </w:rPr>
        <w:t xml:space="preserve"> when the </w:t>
      </w:r>
      <w:r w:rsidR="005D0672">
        <w:rPr>
          <w:b/>
          <w:sz w:val="22"/>
          <w:szCs w:val="22"/>
        </w:rPr>
        <w:t>secured party has the ability to sell or repledge collateral</w:t>
      </w:r>
      <w:r w:rsidR="00A92C42">
        <w:rPr>
          <w:b/>
          <w:sz w:val="22"/>
          <w:szCs w:val="22"/>
        </w:rPr>
        <w:t xml:space="preserve">. </w:t>
      </w:r>
      <w:r w:rsidR="00BF71DE">
        <w:rPr>
          <w:b/>
          <w:sz w:val="22"/>
          <w:szCs w:val="22"/>
        </w:rPr>
        <w:t>Lastly, there have been questions raised on existing guidance</w:t>
      </w:r>
      <w:r w:rsidR="00617182">
        <w:rPr>
          <w:b/>
          <w:sz w:val="22"/>
          <w:szCs w:val="22"/>
        </w:rPr>
        <w:t xml:space="preserve"> restrictions (</w:t>
      </w:r>
      <w:r w:rsidR="00445141">
        <w:rPr>
          <w:b/>
          <w:sz w:val="22"/>
          <w:szCs w:val="22"/>
        </w:rPr>
        <w:t xml:space="preserve">e.g., </w:t>
      </w:r>
      <w:r w:rsidR="00617182">
        <w:rPr>
          <w:b/>
          <w:sz w:val="22"/>
          <w:szCs w:val="22"/>
        </w:rPr>
        <w:t xml:space="preserve">limiting admittance to short-term repos), </w:t>
      </w:r>
      <w:r w:rsidR="004E163A">
        <w:rPr>
          <w:b/>
          <w:sz w:val="22"/>
          <w:szCs w:val="22"/>
        </w:rPr>
        <w:t xml:space="preserve">the application of the “conforming” securities lending concept </w:t>
      </w:r>
      <w:r w:rsidR="002335B6">
        <w:rPr>
          <w:b/>
          <w:sz w:val="22"/>
          <w:szCs w:val="22"/>
        </w:rPr>
        <w:t>for reduced RBC</w:t>
      </w:r>
      <w:r w:rsidR="00617182">
        <w:rPr>
          <w:b/>
          <w:sz w:val="22"/>
          <w:szCs w:val="22"/>
        </w:rPr>
        <w:t xml:space="preserve">, as well as the </w:t>
      </w:r>
      <w:r w:rsidR="008B0084">
        <w:rPr>
          <w:b/>
          <w:sz w:val="22"/>
          <w:szCs w:val="22"/>
        </w:rPr>
        <w:t>use of the detailed repo disclosures</w:t>
      </w:r>
      <w:r w:rsidR="002335B6">
        <w:rPr>
          <w:b/>
          <w:sz w:val="22"/>
          <w:szCs w:val="22"/>
        </w:rPr>
        <w:t xml:space="preserve">. </w:t>
      </w:r>
    </w:p>
    <w:p w14:paraId="02AFB4CB" w14:textId="77777777" w:rsidR="00DD4324" w:rsidRDefault="00DD4324" w:rsidP="00451AB9">
      <w:pPr>
        <w:pStyle w:val="BodyText2"/>
        <w:widowControl w:val="0"/>
        <w:jc w:val="both"/>
        <w:rPr>
          <w:b/>
          <w:sz w:val="22"/>
          <w:szCs w:val="22"/>
        </w:rPr>
      </w:pPr>
    </w:p>
    <w:p w14:paraId="3240C65C" w14:textId="75514F5D" w:rsidR="00B73A8A" w:rsidRDefault="007971CB" w:rsidP="00451AB9">
      <w:pPr>
        <w:pStyle w:val="BodyText2"/>
        <w:widowControl w:val="0"/>
        <w:jc w:val="both"/>
        <w:rPr>
          <w:b/>
          <w:sz w:val="22"/>
          <w:szCs w:val="22"/>
        </w:rPr>
      </w:pPr>
      <w:r>
        <w:rPr>
          <w:b/>
          <w:sz w:val="22"/>
          <w:szCs w:val="22"/>
        </w:rPr>
        <w:t xml:space="preserve">NAIC staff recommend that the Working Group direct </w:t>
      </w:r>
      <w:r w:rsidR="00896484">
        <w:rPr>
          <w:b/>
          <w:sz w:val="22"/>
          <w:szCs w:val="22"/>
        </w:rPr>
        <w:t>staff</w:t>
      </w:r>
      <w:r>
        <w:rPr>
          <w:b/>
          <w:sz w:val="22"/>
          <w:szCs w:val="22"/>
        </w:rPr>
        <w:t xml:space="preserve"> </w:t>
      </w:r>
      <w:r w:rsidR="00896484">
        <w:rPr>
          <w:b/>
          <w:sz w:val="22"/>
          <w:szCs w:val="22"/>
        </w:rPr>
        <w:t xml:space="preserve">to </w:t>
      </w:r>
      <w:r>
        <w:rPr>
          <w:b/>
          <w:sz w:val="22"/>
          <w:szCs w:val="22"/>
        </w:rPr>
        <w:t xml:space="preserve">proceed with </w:t>
      </w:r>
      <w:r w:rsidR="00762AAF">
        <w:rPr>
          <w:b/>
          <w:sz w:val="22"/>
          <w:szCs w:val="22"/>
        </w:rPr>
        <w:t>developing and presenting revisions to clarify the statutory accounting guidance</w:t>
      </w:r>
      <w:r w:rsidR="005A1716">
        <w:rPr>
          <w:b/>
          <w:sz w:val="22"/>
          <w:szCs w:val="22"/>
        </w:rPr>
        <w:t xml:space="preserve">, potentially with consideration of separating securities lending / repurchase guidance from SSAP No. 103 into a separate statement. </w:t>
      </w:r>
      <w:r w:rsidR="00667673">
        <w:rPr>
          <w:b/>
          <w:sz w:val="22"/>
          <w:szCs w:val="22"/>
        </w:rPr>
        <w:t xml:space="preserve">Although the list of elements to review is lengthy, NAIC staff believes most of the items will </w:t>
      </w:r>
      <w:r w:rsidR="00592EE6">
        <w:rPr>
          <w:b/>
          <w:sz w:val="22"/>
          <w:szCs w:val="22"/>
        </w:rPr>
        <w:t xml:space="preserve">only </w:t>
      </w:r>
      <w:r w:rsidR="003947FD">
        <w:rPr>
          <w:b/>
          <w:sz w:val="22"/>
          <w:szCs w:val="22"/>
        </w:rPr>
        <w:t xml:space="preserve">result in </w:t>
      </w:r>
      <w:r w:rsidR="00592EE6">
        <w:rPr>
          <w:b/>
          <w:sz w:val="22"/>
          <w:szCs w:val="22"/>
        </w:rPr>
        <w:t>clarifications</w:t>
      </w:r>
      <w:r w:rsidR="00357741">
        <w:rPr>
          <w:b/>
          <w:sz w:val="22"/>
          <w:szCs w:val="22"/>
        </w:rPr>
        <w:t xml:space="preserve">, with the potential for enhanced / consolidated disclosures. </w:t>
      </w:r>
    </w:p>
    <w:p w14:paraId="11B0174B" w14:textId="77777777" w:rsidR="00B73A8A" w:rsidRDefault="00B73A8A" w:rsidP="00451AB9">
      <w:pPr>
        <w:pStyle w:val="BodyText2"/>
        <w:widowControl w:val="0"/>
        <w:jc w:val="both"/>
        <w:rPr>
          <w:b/>
          <w:sz w:val="22"/>
          <w:szCs w:val="22"/>
        </w:rPr>
      </w:pPr>
    </w:p>
    <w:p w14:paraId="1771DDBE" w14:textId="1C5F5E44" w:rsidR="00DD4324" w:rsidRDefault="007260B4" w:rsidP="00451AB9">
      <w:pPr>
        <w:pStyle w:val="BodyText2"/>
        <w:widowControl w:val="0"/>
        <w:jc w:val="both"/>
        <w:rPr>
          <w:b/>
          <w:sz w:val="22"/>
          <w:szCs w:val="22"/>
        </w:rPr>
      </w:pPr>
      <w:r>
        <w:rPr>
          <w:b/>
          <w:sz w:val="22"/>
          <w:szCs w:val="22"/>
        </w:rPr>
        <w:t>Specific elements to review</w:t>
      </w:r>
      <w:r w:rsidR="00A53A13">
        <w:rPr>
          <w:b/>
          <w:sz w:val="22"/>
          <w:szCs w:val="22"/>
        </w:rPr>
        <w:t xml:space="preserve"> include, but are not limited to: </w:t>
      </w:r>
    </w:p>
    <w:p w14:paraId="3FA5BACF" w14:textId="77777777" w:rsidR="00A53A13" w:rsidRDefault="00A53A13" w:rsidP="00451AB9">
      <w:pPr>
        <w:pStyle w:val="BodyText2"/>
        <w:widowControl w:val="0"/>
        <w:jc w:val="both"/>
        <w:rPr>
          <w:b/>
          <w:sz w:val="22"/>
          <w:szCs w:val="22"/>
        </w:rPr>
      </w:pPr>
    </w:p>
    <w:p w14:paraId="0C7A246E" w14:textId="554D9814" w:rsidR="00A53A13" w:rsidRDefault="00AF496F" w:rsidP="003C3ED4">
      <w:pPr>
        <w:pStyle w:val="BodyText2"/>
        <w:widowControl w:val="0"/>
        <w:numPr>
          <w:ilvl w:val="0"/>
          <w:numId w:val="26"/>
        </w:numPr>
        <w:jc w:val="both"/>
        <w:rPr>
          <w:bCs/>
          <w:sz w:val="22"/>
          <w:szCs w:val="22"/>
        </w:rPr>
      </w:pPr>
      <w:r w:rsidRPr="007931DB">
        <w:rPr>
          <w:b/>
          <w:sz w:val="22"/>
          <w:szCs w:val="22"/>
        </w:rPr>
        <w:t xml:space="preserve">Review </w:t>
      </w:r>
      <w:r w:rsidR="00110B26">
        <w:rPr>
          <w:b/>
          <w:sz w:val="22"/>
          <w:szCs w:val="22"/>
        </w:rPr>
        <w:t xml:space="preserve">of </w:t>
      </w:r>
      <w:r w:rsidRPr="007931DB">
        <w:rPr>
          <w:b/>
          <w:sz w:val="22"/>
          <w:szCs w:val="22"/>
        </w:rPr>
        <w:t xml:space="preserve">the “conforming” provisions for securities lending </w:t>
      </w:r>
      <w:r w:rsidR="007931DB" w:rsidRPr="007931DB">
        <w:rPr>
          <w:b/>
          <w:sz w:val="22"/>
          <w:szCs w:val="22"/>
        </w:rPr>
        <w:t>transactions</w:t>
      </w:r>
      <w:r w:rsidRPr="007931DB">
        <w:rPr>
          <w:b/>
          <w:sz w:val="22"/>
          <w:szCs w:val="22"/>
        </w:rPr>
        <w:t>, including mechanisms in place to confirm compliance as well as verify regulator intent as to application</w:t>
      </w:r>
      <w:r w:rsidRPr="007931DB">
        <w:rPr>
          <w:bCs/>
          <w:sz w:val="22"/>
          <w:szCs w:val="22"/>
        </w:rPr>
        <w:t xml:space="preserve">. For example, </w:t>
      </w:r>
      <w:r w:rsidR="008D4029" w:rsidRPr="007931DB">
        <w:rPr>
          <w:bCs/>
          <w:sz w:val="22"/>
          <w:szCs w:val="22"/>
        </w:rPr>
        <w:t xml:space="preserve">the industry position is that the conforming collateral provisions are only required </w:t>
      </w:r>
      <w:r w:rsidR="00CD2E27" w:rsidRPr="007931DB">
        <w:rPr>
          <w:bCs/>
          <w:sz w:val="22"/>
          <w:szCs w:val="22"/>
        </w:rPr>
        <w:t xml:space="preserve">at the onset of the transaction, and </w:t>
      </w:r>
      <w:r w:rsidR="00B06230" w:rsidRPr="007931DB">
        <w:rPr>
          <w:bCs/>
          <w:sz w:val="22"/>
          <w:szCs w:val="22"/>
        </w:rPr>
        <w:t>the classification of a conforming program should not be</w:t>
      </w:r>
      <w:r w:rsidR="00CD2E27" w:rsidRPr="007931DB">
        <w:rPr>
          <w:bCs/>
          <w:sz w:val="22"/>
          <w:szCs w:val="22"/>
        </w:rPr>
        <w:t xml:space="preserve"> impacted if the reporting entity reinvests the </w:t>
      </w:r>
      <w:r w:rsidR="00B06230" w:rsidRPr="007931DB">
        <w:rPr>
          <w:bCs/>
          <w:sz w:val="22"/>
          <w:szCs w:val="22"/>
        </w:rPr>
        <w:t xml:space="preserve">received </w:t>
      </w:r>
      <w:r w:rsidR="00CD2E27" w:rsidRPr="007931DB">
        <w:rPr>
          <w:bCs/>
          <w:sz w:val="22"/>
          <w:szCs w:val="22"/>
        </w:rPr>
        <w:t xml:space="preserve">collateral into non-eligible </w:t>
      </w:r>
      <w:r w:rsidR="00B06230" w:rsidRPr="007931DB">
        <w:rPr>
          <w:bCs/>
          <w:sz w:val="22"/>
          <w:szCs w:val="22"/>
        </w:rPr>
        <w:t xml:space="preserve">assets. NAIC staff </w:t>
      </w:r>
      <w:r w:rsidR="00B87DE1" w:rsidRPr="007931DB">
        <w:rPr>
          <w:bCs/>
          <w:sz w:val="22"/>
          <w:szCs w:val="22"/>
        </w:rPr>
        <w:t>question</w:t>
      </w:r>
      <w:r w:rsidR="00B06230" w:rsidRPr="007931DB">
        <w:rPr>
          <w:bCs/>
          <w:sz w:val="22"/>
          <w:szCs w:val="22"/>
        </w:rPr>
        <w:t xml:space="preserve"> this </w:t>
      </w:r>
      <w:r w:rsidR="00936A03" w:rsidRPr="007931DB">
        <w:rPr>
          <w:bCs/>
          <w:sz w:val="22"/>
          <w:szCs w:val="22"/>
        </w:rPr>
        <w:t>position</w:t>
      </w:r>
      <w:r w:rsidR="00B06230" w:rsidRPr="007931DB">
        <w:rPr>
          <w:bCs/>
          <w:sz w:val="22"/>
          <w:szCs w:val="22"/>
        </w:rPr>
        <w:t>, as the reduced RBC is contingent on the collateral being in specific</w:t>
      </w:r>
      <w:r w:rsidR="00900249" w:rsidRPr="007931DB">
        <w:rPr>
          <w:bCs/>
          <w:sz w:val="22"/>
          <w:szCs w:val="22"/>
        </w:rPr>
        <w:t xml:space="preserve"> categories or with an NAIC 1 designation. There is nothing in the current instruction that implies th</w:t>
      </w:r>
      <w:r w:rsidR="00936217">
        <w:rPr>
          <w:bCs/>
          <w:sz w:val="22"/>
          <w:szCs w:val="22"/>
        </w:rPr>
        <w:t xml:space="preserve">e threshold </w:t>
      </w:r>
      <w:r w:rsidR="007931DB" w:rsidRPr="007931DB">
        <w:rPr>
          <w:bCs/>
          <w:sz w:val="22"/>
          <w:szCs w:val="22"/>
        </w:rPr>
        <w:t xml:space="preserve">is only required at the beginning of the program, and the guidance refers to “collateral held” which implies that it would encompass </w:t>
      </w:r>
      <w:r w:rsidR="00061EF0">
        <w:rPr>
          <w:bCs/>
          <w:sz w:val="22"/>
          <w:szCs w:val="22"/>
        </w:rPr>
        <w:t>c</w:t>
      </w:r>
      <w:r w:rsidR="007931DB" w:rsidRPr="007931DB">
        <w:rPr>
          <w:bCs/>
          <w:sz w:val="22"/>
          <w:szCs w:val="22"/>
        </w:rPr>
        <w:t xml:space="preserve">urrently-held collateral. </w:t>
      </w:r>
      <w:r w:rsidR="00061EF0">
        <w:rPr>
          <w:bCs/>
          <w:sz w:val="22"/>
          <w:szCs w:val="22"/>
        </w:rPr>
        <w:t>NAIC staff notes that th</w:t>
      </w:r>
      <w:r w:rsidR="00C95463">
        <w:rPr>
          <w:bCs/>
          <w:sz w:val="22"/>
          <w:szCs w:val="22"/>
        </w:rPr>
        <w:t>e</w:t>
      </w:r>
      <w:r w:rsidR="00061EF0">
        <w:rPr>
          <w:bCs/>
          <w:sz w:val="22"/>
          <w:szCs w:val="22"/>
        </w:rPr>
        <w:t xml:space="preserve"> conforming RBC guidance predates the </w:t>
      </w:r>
      <w:r w:rsidR="00AC0181">
        <w:rPr>
          <w:bCs/>
          <w:sz w:val="22"/>
          <w:szCs w:val="22"/>
        </w:rPr>
        <w:t>current statutory guidance, which requires on</w:t>
      </w:r>
      <w:r w:rsidR="00637314">
        <w:rPr>
          <w:bCs/>
          <w:sz w:val="22"/>
          <w:szCs w:val="22"/>
        </w:rPr>
        <w:t>-</w:t>
      </w:r>
      <w:r w:rsidR="00AC0181">
        <w:rPr>
          <w:bCs/>
          <w:sz w:val="22"/>
          <w:szCs w:val="22"/>
        </w:rPr>
        <w:t>balance sheet reporting for collateral that can be sold or repledge</w:t>
      </w:r>
      <w:r w:rsidR="00637314">
        <w:rPr>
          <w:bCs/>
          <w:sz w:val="22"/>
          <w:szCs w:val="22"/>
        </w:rPr>
        <w:t>d</w:t>
      </w:r>
      <w:r w:rsidR="00AC0181">
        <w:rPr>
          <w:bCs/>
          <w:sz w:val="22"/>
          <w:szCs w:val="22"/>
        </w:rPr>
        <w:t xml:space="preserve">, </w:t>
      </w:r>
      <w:r w:rsidR="00C95463">
        <w:rPr>
          <w:bCs/>
          <w:sz w:val="22"/>
          <w:szCs w:val="22"/>
        </w:rPr>
        <w:t>therefore</w:t>
      </w:r>
      <w:r w:rsidR="00AC0181">
        <w:rPr>
          <w:bCs/>
          <w:sz w:val="22"/>
          <w:szCs w:val="22"/>
        </w:rPr>
        <w:t xml:space="preserve"> a </w:t>
      </w:r>
      <w:r w:rsidR="00C95463">
        <w:rPr>
          <w:bCs/>
          <w:sz w:val="22"/>
          <w:szCs w:val="22"/>
        </w:rPr>
        <w:t xml:space="preserve">current </w:t>
      </w:r>
      <w:r w:rsidR="00AC0181">
        <w:rPr>
          <w:bCs/>
          <w:sz w:val="22"/>
          <w:szCs w:val="22"/>
        </w:rPr>
        <w:t xml:space="preserve">review of this guidance is likely appropriate. </w:t>
      </w:r>
      <w:r w:rsidR="00B87DE1">
        <w:rPr>
          <w:bCs/>
          <w:sz w:val="22"/>
          <w:szCs w:val="22"/>
        </w:rPr>
        <w:t xml:space="preserve">Regardless of the </w:t>
      </w:r>
      <w:r w:rsidR="00EC00A8">
        <w:rPr>
          <w:bCs/>
          <w:sz w:val="22"/>
          <w:szCs w:val="22"/>
        </w:rPr>
        <w:t>re-invested collateral decision</w:t>
      </w:r>
      <w:r w:rsidR="00B87DE1">
        <w:rPr>
          <w:bCs/>
          <w:sz w:val="22"/>
          <w:szCs w:val="22"/>
        </w:rPr>
        <w:t xml:space="preserve">, </w:t>
      </w:r>
      <w:r w:rsidR="00EC00A8">
        <w:rPr>
          <w:bCs/>
          <w:sz w:val="22"/>
          <w:szCs w:val="22"/>
        </w:rPr>
        <w:t xml:space="preserve">further disclosure </w:t>
      </w:r>
      <w:proofErr w:type="gramStart"/>
      <w:r w:rsidR="00EC00A8">
        <w:rPr>
          <w:bCs/>
          <w:sz w:val="22"/>
          <w:szCs w:val="22"/>
        </w:rPr>
        <w:t>or</w:t>
      </w:r>
      <w:proofErr w:type="gramEnd"/>
      <w:r w:rsidR="00EC00A8">
        <w:rPr>
          <w:bCs/>
          <w:sz w:val="22"/>
          <w:szCs w:val="22"/>
        </w:rPr>
        <w:t xml:space="preserve"> documentation may be necessary to allow for regulator review and confirmation of the conforming status. </w:t>
      </w:r>
      <w:r w:rsidR="00AC0181">
        <w:rPr>
          <w:bCs/>
          <w:sz w:val="22"/>
          <w:szCs w:val="22"/>
        </w:rPr>
        <w:t xml:space="preserve">(For this issue, the conforming </w:t>
      </w:r>
      <w:r w:rsidR="00C771AE">
        <w:rPr>
          <w:bCs/>
          <w:sz w:val="22"/>
          <w:szCs w:val="22"/>
        </w:rPr>
        <w:t xml:space="preserve">guidance allows a lower RBC </w:t>
      </w:r>
      <w:r w:rsidR="00B87DE1">
        <w:rPr>
          <w:bCs/>
          <w:sz w:val="22"/>
          <w:szCs w:val="22"/>
        </w:rPr>
        <w:t xml:space="preserve">charge, so the findings / recommendations on this topic would be referred to the RBC groups.) </w:t>
      </w:r>
    </w:p>
    <w:p w14:paraId="33000E43" w14:textId="77777777" w:rsidR="00EC00A8" w:rsidRDefault="00EC00A8" w:rsidP="00EC00A8">
      <w:pPr>
        <w:pStyle w:val="BodyText2"/>
        <w:widowControl w:val="0"/>
        <w:ind w:left="720"/>
        <w:jc w:val="both"/>
        <w:rPr>
          <w:bCs/>
          <w:sz w:val="22"/>
          <w:szCs w:val="22"/>
        </w:rPr>
      </w:pPr>
    </w:p>
    <w:p w14:paraId="68742614" w14:textId="4DA1B8FB" w:rsidR="00EC00A8" w:rsidRDefault="009418E1" w:rsidP="003C3ED4">
      <w:pPr>
        <w:pStyle w:val="BodyText2"/>
        <w:widowControl w:val="0"/>
        <w:numPr>
          <w:ilvl w:val="0"/>
          <w:numId w:val="26"/>
        </w:numPr>
        <w:jc w:val="both"/>
        <w:rPr>
          <w:bCs/>
          <w:sz w:val="22"/>
          <w:szCs w:val="22"/>
        </w:rPr>
      </w:pPr>
      <w:r w:rsidRPr="00BB71B3">
        <w:rPr>
          <w:b/>
          <w:sz w:val="22"/>
          <w:szCs w:val="22"/>
        </w:rPr>
        <w:t xml:space="preserve">Review of the </w:t>
      </w:r>
      <w:r w:rsidR="002A29B4" w:rsidRPr="00BB71B3">
        <w:rPr>
          <w:b/>
          <w:sz w:val="22"/>
          <w:szCs w:val="22"/>
        </w:rPr>
        <w:t xml:space="preserve">current </w:t>
      </w:r>
      <w:r w:rsidRPr="00BB71B3">
        <w:rPr>
          <w:b/>
          <w:sz w:val="22"/>
          <w:szCs w:val="22"/>
        </w:rPr>
        <w:t>admittance provisions based on ongoing comparisons to fair value</w:t>
      </w:r>
      <w:r w:rsidR="00FA2756" w:rsidRPr="00BB71B3">
        <w:rPr>
          <w:b/>
          <w:sz w:val="22"/>
          <w:szCs w:val="22"/>
        </w:rPr>
        <w:t xml:space="preserve">. </w:t>
      </w:r>
      <w:r w:rsidR="00733CA8" w:rsidRPr="00B108C4">
        <w:rPr>
          <w:bCs/>
          <w:sz w:val="22"/>
          <w:szCs w:val="22"/>
        </w:rPr>
        <w:t>P</w:t>
      </w:r>
      <w:r w:rsidR="00733CA8">
        <w:rPr>
          <w:bCs/>
          <w:sz w:val="22"/>
          <w:szCs w:val="22"/>
        </w:rPr>
        <w:t xml:space="preserve">ursuant to comments received, </w:t>
      </w:r>
      <w:r w:rsidR="00537992">
        <w:rPr>
          <w:bCs/>
          <w:sz w:val="22"/>
          <w:szCs w:val="22"/>
        </w:rPr>
        <w:t>industry believes the margining process (to the collateral original received)</w:t>
      </w:r>
      <w:r w:rsidR="008F0BC7">
        <w:rPr>
          <w:bCs/>
          <w:sz w:val="22"/>
          <w:szCs w:val="22"/>
        </w:rPr>
        <w:t xml:space="preserve"> obviates any need for regulators to test the market value of collateral to the fair value of securities lent. </w:t>
      </w:r>
      <w:r w:rsidR="00FB649F">
        <w:rPr>
          <w:bCs/>
          <w:sz w:val="22"/>
          <w:szCs w:val="22"/>
        </w:rPr>
        <w:t>T</w:t>
      </w:r>
      <w:r w:rsidR="00823DFE">
        <w:rPr>
          <w:bCs/>
          <w:sz w:val="22"/>
          <w:szCs w:val="22"/>
        </w:rPr>
        <w:t xml:space="preserve">here is a question as to </w:t>
      </w:r>
      <w:r w:rsidR="0041009E">
        <w:rPr>
          <w:bCs/>
          <w:sz w:val="22"/>
          <w:szCs w:val="22"/>
        </w:rPr>
        <w:t>whether nonadmittance should occur</w:t>
      </w:r>
      <w:r w:rsidR="00CB0E62">
        <w:rPr>
          <w:bCs/>
          <w:sz w:val="22"/>
          <w:szCs w:val="22"/>
        </w:rPr>
        <w:t xml:space="preserve"> </w:t>
      </w:r>
      <w:r w:rsidR="00B26825">
        <w:rPr>
          <w:bCs/>
          <w:sz w:val="22"/>
          <w:szCs w:val="22"/>
        </w:rPr>
        <w:t xml:space="preserve">if the </w:t>
      </w:r>
      <w:r w:rsidR="00337785">
        <w:rPr>
          <w:bCs/>
          <w:sz w:val="22"/>
          <w:szCs w:val="22"/>
        </w:rPr>
        <w:t xml:space="preserve">original collateral </w:t>
      </w:r>
      <w:r w:rsidR="0041009E">
        <w:rPr>
          <w:bCs/>
          <w:sz w:val="22"/>
          <w:szCs w:val="22"/>
        </w:rPr>
        <w:t xml:space="preserve">fair value </w:t>
      </w:r>
      <w:r w:rsidR="00337785">
        <w:rPr>
          <w:bCs/>
          <w:sz w:val="22"/>
          <w:szCs w:val="22"/>
        </w:rPr>
        <w:t>covers the BACV of the loaned security, but not the loaned security’s fair value</w:t>
      </w:r>
      <w:r w:rsidR="0041009E">
        <w:rPr>
          <w:bCs/>
          <w:sz w:val="22"/>
          <w:szCs w:val="22"/>
        </w:rPr>
        <w:t xml:space="preserve"> (as the loaned security would be on the books at BACV). </w:t>
      </w:r>
      <w:r w:rsidR="00DA238D">
        <w:rPr>
          <w:bCs/>
          <w:sz w:val="22"/>
          <w:szCs w:val="22"/>
        </w:rPr>
        <w:t xml:space="preserve">Although the comparison (and margining) should be completed </w:t>
      </w:r>
      <w:r w:rsidR="000B1554">
        <w:rPr>
          <w:bCs/>
          <w:sz w:val="22"/>
          <w:szCs w:val="22"/>
        </w:rPr>
        <w:t>at fair value</w:t>
      </w:r>
      <w:r w:rsidR="007040D1">
        <w:rPr>
          <w:bCs/>
          <w:sz w:val="22"/>
          <w:szCs w:val="22"/>
        </w:rPr>
        <w:t xml:space="preserve">, </w:t>
      </w:r>
      <w:r w:rsidR="001878A7">
        <w:rPr>
          <w:bCs/>
          <w:sz w:val="22"/>
          <w:szCs w:val="22"/>
        </w:rPr>
        <w:t>if there is a shortfall, nonadmittance</w:t>
      </w:r>
      <w:r w:rsidR="00C415D5">
        <w:rPr>
          <w:bCs/>
          <w:sz w:val="22"/>
          <w:szCs w:val="22"/>
        </w:rPr>
        <w:t xml:space="preserve"> when the reporting entity is still fully covered </w:t>
      </w:r>
      <w:r w:rsidR="00BB71B3">
        <w:rPr>
          <w:bCs/>
          <w:sz w:val="22"/>
          <w:szCs w:val="22"/>
        </w:rPr>
        <w:t xml:space="preserve">for the reported </w:t>
      </w:r>
      <w:r w:rsidR="00C415D5">
        <w:rPr>
          <w:bCs/>
          <w:sz w:val="22"/>
          <w:szCs w:val="22"/>
        </w:rPr>
        <w:t xml:space="preserve">BACV results in </w:t>
      </w:r>
      <w:r w:rsidR="002743BB">
        <w:rPr>
          <w:bCs/>
          <w:sz w:val="22"/>
          <w:szCs w:val="22"/>
        </w:rPr>
        <w:t>anomalies</w:t>
      </w:r>
      <w:r w:rsidR="00BB71B3">
        <w:rPr>
          <w:bCs/>
          <w:sz w:val="22"/>
          <w:szCs w:val="22"/>
        </w:rPr>
        <w:t xml:space="preserve"> in the financial statement presentation. </w:t>
      </w:r>
    </w:p>
    <w:p w14:paraId="32AC1A93" w14:textId="77777777" w:rsidR="00BB71B3" w:rsidRDefault="00BB71B3" w:rsidP="00BB71B3">
      <w:pPr>
        <w:pStyle w:val="ListParagraph"/>
        <w:rPr>
          <w:bCs/>
          <w:sz w:val="22"/>
          <w:szCs w:val="22"/>
        </w:rPr>
      </w:pPr>
    </w:p>
    <w:p w14:paraId="30291234" w14:textId="6273D8E8" w:rsidR="00BB71B3" w:rsidRDefault="00BB71B3" w:rsidP="003C3ED4">
      <w:pPr>
        <w:pStyle w:val="BodyText2"/>
        <w:widowControl w:val="0"/>
        <w:numPr>
          <w:ilvl w:val="0"/>
          <w:numId w:val="26"/>
        </w:numPr>
        <w:jc w:val="both"/>
        <w:rPr>
          <w:bCs/>
          <w:sz w:val="22"/>
          <w:szCs w:val="22"/>
        </w:rPr>
      </w:pPr>
      <w:r w:rsidRPr="00A468E0">
        <w:rPr>
          <w:b/>
          <w:sz w:val="22"/>
          <w:szCs w:val="22"/>
        </w:rPr>
        <w:t xml:space="preserve">Review </w:t>
      </w:r>
      <w:r w:rsidR="00110B26">
        <w:rPr>
          <w:b/>
          <w:sz w:val="22"/>
          <w:szCs w:val="22"/>
        </w:rPr>
        <w:t xml:space="preserve">with the potential for </w:t>
      </w:r>
      <w:r w:rsidR="00D62046" w:rsidRPr="00A468E0">
        <w:rPr>
          <w:b/>
          <w:sz w:val="22"/>
          <w:szCs w:val="22"/>
        </w:rPr>
        <w:t xml:space="preserve">enhanced </w:t>
      </w:r>
      <w:r w:rsidR="00FA4D0B">
        <w:rPr>
          <w:b/>
          <w:sz w:val="22"/>
          <w:szCs w:val="22"/>
        </w:rPr>
        <w:t xml:space="preserve">guidance and/or </w:t>
      </w:r>
      <w:r w:rsidR="00D62046" w:rsidRPr="00A468E0">
        <w:rPr>
          <w:b/>
          <w:sz w:val="22"/>
          <w:szCs w:val="22"/>
        </w:rPr>
        <w:t>disclosure for rep</w:t>
      </w:r>
      <w:r w:rsidR="0018733B">
        <w:rPr>
          <w:b/>
          <w:sz w:val="22"/>
          <w:szCs w:val="22"/>
        </w:rPr>
        <w:t>o</w:t>
      </w:r>
      <w:r w:rsidR="00D62046" w:rsidRPr="00A468E0">
        <w:rPr>
          <w:b/>
          <w:sz w:val="22"/>
          <w:szCs w:val="22"/>
        </w:rPr>
        <w:t xml:space="preserve"> transactions that result </w:t>
      </w:r>
      <w:r w:rsidR="00B85775" w:rsidRPr="00A468E0">
        <w:rPr>
          <w:b/>
          <w:sz w:val="22"/>
          <w:szCs w:val="22"/>
        </w:rPr>
        <w:t>in</w:t>
      </w:r>
      <w:r w:rsidR="00D62046" w:rsidRPr="00A468E0">
        <w:rPr>
          <w:b/>
          <w:sz w:val="22"/>
          <w:szCs w:val="22"/>
        </w:rPr>
        <w:t xml:space="preserve"> the</w:t>
      </w:r>
      <w:r w:rsidR="00A159A4">
        <w:rPr>
          <w:b/>
          <w:sz w:val="22"/>
          <w:szCs w:val="22"/>
        </w:rPr>
        <w:t xml:space="preserve"> received</w:t>
      </w:r>
      <w:r w:rsidR="00D62046" w:rsidRPr="00A468E0">
        <w:rPr>
          <w:b/>
          <w:sz w:val="22"/>
          <w:szCs w:val="22"/>
        </w:rPr>
        <w:t xml:space="preserve"> </w:t>
      </w:r>
      <w:r w:rsidR="00A159A4" w:rsidRPr="00A468E0">
        <w:rPr>
          <w:b/>
          <w:sz w:val="22"/>
          <w:szCs w:val="22"/>
        </w:rPr>
        <w:t>collateral</w:t>
      </w:r>
      <w:r w:rsidR="00D62046" w:rsidRPr="00A468E0">
        <w:rPr>
          <w:b/>
          <w:sz w:val="22"/>
          <w:szCs w:val="22"/>
        </w:rPr>
        <w:t xml:space="preserve"> being used </w:t>
      </w:r>
      <w:r w:rsidR="00A159A4">
        <w:rPr>
          <w:b/>
          <w:sz w:val="22"/>
          <w:szCs w:val="22"/>
        </w:rPr>
        <w:t>as</w:t>
      </w:r>
      <w:r w:rsidR="00D62046" w:rsidRPr="00A468E0">
        <w:rPr>
          <w:b/>
          <w:sz w:val="22"/>
          <w:szCs w:val="22"/>
        </w:rPr>
        <w:t xml:space="preserve"> working capital (or </w:t>
      </w:r>
      <w:r w:rsidR="00A159A4">
        <w:rPr>
          <w:b/>
          <w:sz w:val="22"/>
          <w:szCs w:val="22"/>
        </w:rPr>
        <w:t xml:space="preserve">other </w:t>
      </w:r>
      <w:r w:rsidR="00D62046" w:rsidRPr="00A468E0">
        <w:rPr>
          <w:b/>
          <w:sz w:val="22"/>
          <w:szCs w:val="22"/>
        </w:rPr>
        <w:t>external uses).</w:t>
      </w:r>
      <w:r w:rsidR="00D62046">
        <w:rPr>
          <w:bCs/>
          <w:sz w:val="22"/>
          <w:szCs w:val="22"/>
        </w:rPr>
        <w:t xml:space="preserve"> The discussion with industry i</w:t>
      </w:r>
      <w:r w:rsidR="00562E5B">
        <w:rPr>
          <w:bCs/>
          <w:sz w:val="22"/>
          <w:szCs w:val="22"/>
        </w:rPr>
        <w:t>dentified that collateral received from rep</w:t>
      </w:r>
      <w:r w:rsidR="0018733B">
        <w:rPr>
          <w:bCs/>
          <w:sz w:val="22"/>
          <w:szCs w:val="22"/>
        </w:rPr>
        <w:t>o</w:t>
      </w:r>
      <w:r w:rsidR="00562E5B">
        <w:rPr>
          <w:bCs/>
          <w:sz w:val="22"/>
          <w:szCs w:val="22"/>
        </w:rPr>
        <w:t xml:space="preserve"> transactions</w:t>
      </w:r>
      <w:r w:rsidR="007F1B13">
        <w:rPr>
          <w:bCs/>
          <w:sz w:val="22"/>
          <w:szCs w:val="22"/>
        </w:rPr>
        <w:t xml:space="preserve"> </w:t>
      </w:r>
      <w:r w:rsidR="00562E5B">
        <w:rPr>
          <w:bCs/>
          <w:sz w:val="22"/>
          <w:szCs w:val="22"/>
        </w:rPr>
        <w:t>does not need to be retained</w:t>
      </w:r>
      <w:r w:rsidR="00D24C4E">
        <w:rPr>
          <w:bCs/>
          <w:sz w:val="22"/>
          <w:szCs w:val="22"/>
        </w:rPr>
        <w:t>, even in the form of reinvested collateral,</w:t>
      </w:r>
      <w:r w:rsidR="00A468E0">
        <w:rPr>
          <w:bCs/>
          <w:sz w:val="22"/>
          <w:szCs w:val="22"/>
        </w:rPr>
        <w:t xml:space="preserve"> but</w:t>
      </w:r>
      <w:r w:rsidR="00562E5B">
        <w:rPr>
          <w:bCs/>
          <w:sz w:val="22"/>
          <w:szCs w:val="22"/>
        </w:rPr>
        <w:t xml:space="preserve"> can be used by the reporting entity for other business needs </w:t>
      </w:r>
      <w:r w:rsidR="00584AD1">
        <w:rPr>
          <w:bCs/>
          <w:sz w:val="22"/>
          <w:szCs w:val="22"/>
        </w:rPr>
        <w:t xml:space="preserve">such as paying claims or </w:t>
      </w:r>
      <w:r w:rsidR="00143FD4">
        <w:rPr>
          <w:bCs/>
          <w:sz w:val="22"/>
          <w:szCs w:val="22"/>
        </w:rPr>
        <w:t xml:space="preserve">for </w:t>
      </w:r>
      <w:r w:rsidR="00584AD1">
        <w:rPr>
          <w:bCs/>
          <w:sz w:val="22"/>
          <w:szCs w:val="22"/>
        </w:rPr>
        <w:t xml:space="preserve">other obligations. </w:t>
      </w:r>
      <w:r w:rsidR="00A468E0">
        <w:rPr>
          <w:bCs/>
          <w:sz w:val="22"/>
          <w:szCs w:val="22"/>
        </w:rPr>
        <w:t xml:space="preserve">NAIC staff does not believe there are disclosures or information available to the regulators </w:t>
      </w:r>
      <w:r w:rsidR="00143FD4">
        <w:rPr>
          <w:bCs/>
          <w:sz w:val="22"/>
          <w:szCs w:val="22"/>
        </w:rPr>
        <w:t xml:space="preserve">to identify the extent </w:t>
      </w:r>
      <w:r w:rsidR="007F1B13">
        <w:rPr>
          <w:bCs/>
          <w:sz w:val="22"/>
          <w:szCs w:val="22"/>
        </w:rPr>
        <w:t>to</w:t>
      </w:r>
      <w:r w:rsidR="00A468E0">
        <w:rPr>
          <w:bCs/>
          <w:sz w:val="22"/>
          <w:szCs w:val="22"/>
        </w:rPr>
        <w:t xml:space="preserve"> which collateral received </w:t>
      </w:r>
      <w:r w:rsidR="007F1B13">
        <w:rPr>
          <w:bCs/>
          <w:sz w:val="22"/>
          <w:szCs w:val="22"/>
        </w:rPr>
        <w:t xml:space="preserve">in a repo transaction </w:t>
      </w:r>
      <w:r w:rsidR="00A468E0">
        <w:rPr>
          <w:bCs/>
          <w:sz w:val="22"/>
          <w:szCs w:val="22"/>
        </w:rPr>
        <w:t xml:space="preserve">is no longer retained by the reporting entity </w:t>
      </w:r>
      <w:r w:rsidR="0037520E">
        <w:rPr>
          <w:bCs/>
          <w:sz w:val="22"/>
          <w:szCs w:val="22"/>
        </w:rPr>
        <w:t>where the</w:t>
      </w:r>
      <w:r w:rsidR="0018733B">
        <w:rPr>
          <w:bCs/>
          <w:sz w:val="22"/>
          <w:szCs w:val="22"/>
        </w:rPr>
        <w:t xml:space="preserve"> return of the collateral to the counterparty will require use of other assets. </w:t>
      </w:r>
      <w:r w:rsidR="00B85775">
        <w:rPr>
          <w:bCs/>
          <w:sz w:val="22"/>
          <w:szCs w:val="22"/>
        </w:rPr>
        <w:t xml:space="preserve">(Industry identified that this is a dynamic for repo agreements only and not securities lending.) </w:t>
      </w:r>
    </w:p>
    <w:p w14:paraId="3696149E" w14:textId="77777777" w:rsidR="00A159A4" w:rsidRDefault="00A159A4" w:rsidP="00A159A4">
      <w:pPr>
        <w:pStyle w:val="ListParagraph"/>
        <w:rPr>
          <w:bCs/>
          <w:sz w:val="22"/>
          <w:szCs w:val="22"/>
        </w:rPr>
      </w:pPr>
    </w:p>
    <w:p w14:paraId="7C0067AB" w14:textId="4BF42B21" w:rsidR="00A159A4" w:rsidRDefault="00A602B7" w:rsidP="003C3ED4">
      <w:pPr>
        <w:pStyle w:val="BodyText2"/>
        <w:widowControl w:val="0"/>
        <w:numPr>
          <w:ilvl w:val="0"/>
          <w:numId w:val="26"/>
        </w:numPr>
        <w:jc w:val="both"/>
        <w:rPr>
          <w:bCs/>
          <w:sz w:val="22"/>
          <w:szCs w:val="22"/>
        </w:rPr>
      </w:pPr>
      <w:r w:rsidRPr="00CA269A">
        <w:rPr>
          <w:b/>
          <w:sz w:val="22"/>
          <w:szCs w:val="22"/>
        </w:rPr>
        <w:t>Review of the existing disclosures for both repurchase and securities lending transactions with a goal to simplify and consolidate to the extent possible.</w:t>
      </w:r>
      <w:r>
        <w:rPr>
          <w:bCs/>
          <w:sz w:val="22"/>
          <w:szCs w:val="22"/>
        </w:rPr>
        <w:t xml:space="preserve"> </w:t>
      </w:r>
      <w:r w:rsidR="00B108C4">
        <w:rPr>
          <w:bCs/>
          <w:sz w:val="22"/>
          <w:szCs w:val="22"/>
        </w:rPr>
        <w:t xml:space="preserve">NAIC staff supports </w:t>
      </w:r>
      <w:r w:rsidR="00C008AA">
        <w:rPr>
          <w:bCs/>
          <w:sz w:val="22"/>
          <w:szCs w:val="22"/>
        </w:rPr>
        <w:t>the use</w:t>
      </w:r>
      <w:r w:rsidR="00B108C4">
        <w:rPr>
          <w:bCs/>
          <w:sz w:val="22"/>
          <w:szCs w:val="22"/>
        </w:rPr>
        <w:t xml:space="preserve"> of Schedule DL </w:t>
      </w:r>
      <w:r w:rsidR="00C008AA">
        <w:rPr>
          <w:bCs/>
          <w:sz w:val="22"/>
          <w:szCs w:val="22"/>
        </w:rPr>
        <w:t>to detail</w:t>
      </w:r>
      <w:r w:rsidR="00B108C4">
        <w:rPr>
          <w:bCs/>
          <w:sz w:val="22"/>
          <w:szCs w:val="22"/>
        </w:rPr>
        <w:t xml:space="preserve"> all held collateral for both securities lending and repurchase transactions.</w:t>
      </w:r>
      <w:r w:rsidR="002A6FF0">
        <w:rPr>
          <w:bCs/>
          <w:sz w:val="22"/>
          <w:szCs w:val="22"/>
        </w:rPr>
        <w:t xml:space="preserve"> Although industry has not supported that position, the</w:t>
      </w:r>
      <w:r w:rsidR="00C008AA">
        <w:rPr>
          <w:bCs/>
          <w:sz w:val="22"/>
          <w:szCs w:val="22"/>
        </w:rPr>
        <w:t>ir</w:t>
      </w:r>
      <w:r w:rsidR="002A6FF0">
        <w:rPr>
          <w:bCs/>
          <w:sz w:val="22"/>
          <w:szCs w:val="22"/>
        </w:rPr>
        <w:t xml:space="preserve"> rationale </w:t>
      </w:r>
      <w:r w:rsidR="00C008AA">
        <w:rPr>
          <w:bCs/>
          <w:sz w:val="22"/>
          <w:szCs w:val="22"/>
        </w:rPr>
        <w:t>is because the</w:t>
      </w:r>
      <w:r w:rsidR="002A6FF0">
        <w:rPr>
          <w:bCs/>
          <w:sz w:val="22"/>
          <w:szCs w:val="22"/>
        </w:rPr>
        <w:t xml:space="preserve"> collateral received from repurchase transactions may not be retained or reinvested internally.</w:t>
      </w:r>
      <w:r w:rsidR="00990B3F">
        <w:rPr>
          <w:bCs/>
          <w:sz w:val="22"/>
          <w:szCs w:val="22"/>
        </w:rPr>
        <w:t xml:space="preserve"> Although this may be true, NAIC staff does not believe this hinders the use of </w:t>
      </w:r>
      <w:proofErr w:type="gramStart"/>
      <w:r w:rsidR="00990B3F">
        <w:rPr>
          <w:bCs/>
          <w:sz w:val="22"/>
          <w:szCs w:val="22"/>
        </w:rPr>
        <w:t>the schedule for the</w:t>
      </w:r>
      <w:proofErr w:type="gramEnd"/>
      <w:r w:rsidR="00990B3F">
        <w:rPr>
          <w:bCs/>
          <w:sz w:val="22"/>
          <w:szCs w:val="22"/>
        </w:rPr>
        <w:t xml:space="preserve"> collateral that is held (original or reinvested)</w:t>
      </w:r>
      <w:r w:rsidR="00CA269A">
        <w:rPr>
          <w:bCs/>
          <w:sz w:val="22"/>
          <w:szCs w:val="22"/>
        </w:rPr>
        <w:t xml:space="preserve"> with </w:t>
      </w:r>
      <w:r w:rsidR="00BB4961">
        <w:rPr>
          <w:bCs/>
          <w:sz w:val="22"/>
          <w:szCs w:val="22"/>
        </w:rPr>
        <w:t xml:space="preserve">additional </w:t>
      </w:r>
      <w:r w:rsidR="00CA269A">
        <w:rPr>
          <w:bCs/>
          <w:sz w:val="22"/>
          <w:szCs w:val="22"/>
        </w:rPr>
        <w:t xml:space="preserve">information on the repo collateral that has been used </w:t>
      </w:r>
      <w:r w:rsidR="0067066A">
        <w:rPr>
          <w:bCs/>
          <w:sz w:val="22"/>
          <w:szCs w:val="22"/>
        </w:rPr>
        <w:t xml:space="preserve">as working capital </w:t>
      </w:r>
      <w:r w:rsidR="00CA269A">
        <w:rPr>
          <w:bCs/>
          <w:sz w:val="22"/>
          <w:szCs w:val="22"/>
        </w:rPr>
        <w:t xml:space="preserve">and not retained by the reporting entity. </w:t>
      </w:r>
    </w:p>
    <w:p w14:paraId="362F0D72" w14:textId="77777777" w:rsidR="00056795" w:rsidRDefault="00056795" w:rsidP="00056795">
      <w:pPr>
        <w:pStyle w:val="ListParagraph"/>
        <w:rPr>
          <w:bCs/>
          <w:sz w:val="22"/>
          <w:szCs w:val="22"/>
        </w:rPr>
      </w:pPr>
    </w:p>
    <w:p w14:paraId="6C23D854" w14:textId="0E8B2769" w:rsidR="00056795" w:rsidRPr="007931DB" w:rsidRDefault="00056795" w:rsidP="003C3ED4">
      <w:pPr>
        <w:pStyle w:val="BodyText2"/>
        <w:widowControl w:val="0"/>
        <w:numPr>
          <w:ilvl w:val="0"/>
          <w:numId w:val="26"/>
        </w:numPr>
        <w:jc w:val="both"/>
        <w:rPr>
          <w:bCs/>
          <w:sz w:val="22"/>
          <w:szCs w:val="22"/>
        </w:rPr>
      </w:pPr>
      <w:r w:rsidRPr="003E5DD1">
        <w:rPr>
          <w:b/>
          <w:sz w:val="22"/>
          <w:szCs w:val="22"/>
        </w:rPr>
        <w:t xml:space="preserve">Review of the restricted asset coding </w:t>
      </w:r>
      <w:r w:rsidR="003E5DD1">
        <w:rPr>
          <w:b/>
          <w:sz w:val="22"/>
          <w:szCs w:val="22"/>
        </w:rPr>
        <w:t xml:space="preserve">for sec lending and repo transactions as well as a review </w:t>
      </w:r>
      <w:r w:rsidR="00647849">
        <w:rPr>
          <w:b/>
          <w:sz w:val="22"/>
          <w:szCs w:val="22"/>
        </w:rPr>
        <w:t>of the</w:t>
      </w:r>
      <w:r w:rsidR="00BD39E4">
        <w:rPr>
          <w:b/>
          <w:sz w:val="22"/>
          <w:szCs w:val="22"/>
        </w:rPr>
        <w:t xml:space="preserve"> </w:t>
      </w:r>
      <w:r w:rsidR="00E40702">
        <w:rPr>
          <w:b/>
          <w:sz w:val="22"/>
          <w:szCs w:val="22"/>
        </w:rPr>
        <w:t xml:space="preserve">current </w:t>
      </w:r>
      <w:r w:rsidRPr="003E5DD1">
        <w:rPr>
          <w:b/>
          <w:sz w:val="22"/>
          <w:szCs w:val="22"/>
        </w:rPr>
        <w:t xml:space="preserve">short-term admittance provisions for repurchase transactions. </w:t>
      </w:r>
      <w:r w:rsidR="008F5653">
        <w:rPr>
          <w:bCs/>
          <w:sz w:val="22"/>
          <w:szCs w:val="22"/>
        </w:rPr>
        <w:t xml:space="preserve">NAIC staff notes that the approach to </w:t>
      </w:r>
      <w:r w:rsidR="00BD39E4">
        <w:rPr>
          <w:bCs/>
          <w:sz w:val="22"/>
          <w:szCs w:val="22"/>
        </w:rPr>
        <w:t>report</w:t>
      </w:r>
      <w:r w:rsidR="008F5653">
        <w:rPr>
          <w:bCs/>
          <w:sz w:val="22"/>
          <w:szCs w:val="22"/>
        </w:rPr>
        <w:t xml:space="preserve"> restricted assets is not clear and likely inconsistently applied. Further, although discussed and reaffirmed in 2015, there have been recent questions on the requirement for rep</w:t>
      </w:r>
      <w:r w:rsidR="00D12113">
        <w:rPr>
          <w:bCs/>
          <w:sz w:val="22"/>
          <w:szCs w:val="22"/>
        </w:rPr>
        <w:t>o</w:t>
      </w:r>
      <w:r w:rsidR="008F5653">
        <w:rPr>
          <w:bCs/>
          <w:sz w:val="22"/>
          <w:szCs w:val="22"/>
        </w:rPr>
        <w:t xml:space="preserve"> agreements to be short-term</w:t>
      </w:r>
      <w:r w:rsidR="00F323DF">
        <w:rPr>
          <w:bCs/>
          <w:sz w:val="22"/>
          <w:szCs w:val="22"/>
        </w:rPr>
        <w:t xml:space="preserve"> for admittance under SAP. </w:t>
      </w:r>
      <w:r w:rsidR="00817ABD">
        <w:rPr>
          <w:bCs/>
          <w:sz w:val="22"/>
          <w:szCs w:val="22"/>
        </w:rPr>
        <w:t>In addition to question</w:t>
      </w:r>
      <w:r w:rsidR="00920AB5">
        <w:rPr>
          <w:bCs/>
          <w:sz w:val="22"/>
          <w:szCs w:val="22"/>
        </w:rPr>
        <w:t>s on</w:t>
      </w:r>
      <w:r w:rsidR="00817ABD">
        <w:rPr>
          <w:bCs/>
          <w:sz w:val="22"/>
          <w:szCs w:val="22"/>
        </w:rPr>
        <w:t xml:space="preserve"> whether there should be a short-term restriction, </w:t>
      </w:r>
      <w:r w:rsidR="00920AB5">
        <w:rPr>
          <w:bCs/>
          <w:sz w:val="22"/>
          <w:szCs w:val="22"/>
        </w:rPr>
        <w:t>inquiries have been received</w:t>
      </w:r>
      <w:r w:rsidR="00C0107D">
        <w:rPr>
          <w:bCs/>
          <w:sz w:val="22"/>
          <w:szCs w:val="22"/>
        </w:rPr>
        <w:t xml:space="preserve"> </w:t>
      </w:r>
      <w:r w:rsidR="00647849">
        <w:rPr>
          <w:bCs/>
          <w:sz w:val="22"/>
          <w:szCs w:val="22"/>
        </w:rPr>
        <w:t>about</w:t>
      </w:r>
      <w:r w:rsidR="00C0107D">
        <w:rPr>
          <w:bCs/>
          <w:sz w:val="22"/>
          <w:szCs w:val="22"/>
        </w:rPr>
        <w:t xml:space="preserve"> the mechanics of nonadmittance based o</w:t>
      </w:r>
      <w:r w:rsidR="00CF35CB">
        <w:rPr>
          <w:bCs/>
          <w:sz w:val="22"/>
          <w:szCs w:val="22"/>
        </w:rPr>
        <w:t>n which side of the transaction the insurers i</w:t>
      </w:r>
      <w:r w:rsidR="00647849">
        <w:rPr>
          <w:bCs/>
          <w:sz w:val="22"/>
          <w:szCs w:val="22"/>
        </w:rPr>
        <w:t>s</w:t>
      </w:r>
      <w:r w:rsidR="00CF35CB">
        <w:rPr>
          <w:bCs/>
          <w:sz w:val="22"/>
          <w:szCs w:val="22"/>
        </w:rPr>
        <w:t xml:space="preserve"> on (cash taker or cash provider)</w:t>
      </w:r>
      <w:r w:rsidR="00463C1E">
        <w:rPr>
          <w:bCs/>
          <w:sz w:val="22"/>
          <w:szCs w:val="22"/>
        </w:rPr>
        <w:t xml:space="preserve"> and what should be nonadmitted in the financial statements. </w:t>
      </w:r>
      <w:r w:rsidR="000835FE">
        <w:rPr>
          <w:bCs/>
          <w:sz w:val="22"/>
          <w:szCs w:val="22"/>
        </w:rPr>
        <w:t xml:space="preserve">NAIC staff believe it would be beneficial to review the entries for these transactions </w:t>
      </w:r>
      <w:r w:rsidR="00261188">
        <w:rPr>
          <w:bCs/>
          <w:sz w:val="22"/>
          <w:szCs w:val="22"/>
        </w:rPr>
        <w:t xml:space="preserve">to ensure a full understanding of the </w:t>
      </w:r>
      <w:r w:rsidR="00BC7384">
        <w:rPr>
          <w:bCs/>
          <w:sz w:val="22"/>
          <w:szCs w:val="22"/>
        </w:rPr>
        <w:t>impact of nonadmittance</w:t>
      </w:r>
      <w:r w:rsidR="00261188">
        <w:rPr>
          <w:bCs/>
          <w:sz w:val="22"/>
          <w:szCs w:val="22"/>
        </w:rPr>
        <w:t xml:space="preserve"> and to establish consistency with recognition. NAIC staff suggest</w:t>
      </w:r>
      <w:r w:rsidR="00B92D4C">
        <w:rPr>
          <w:bCs/>
          <w:sz w:val="22"/>
          <w:szCs w:val="22"/>
        </w:rPr>
        <w:t xml:space="preserve"> </w:t>
      </w:r>
      <w:r w:rsidR="00261188">
        <w:rPr>
          <w:bCs/>
          <w:sz w:val="22"/>
          <w:szCs w:val="22"/>
        </w:rPr>
        <w:t xml:space="preserve">that the discussion also consider whether </w:t>
      </w:r>
      <w:r w:rsidR="00B11AF0">
        <w:rPr>
          <w:bCs/>
          <w:sz w:val="22"/>
          <w:szCs w:val="22"/>
        </w:rPr>
        <w:t xml:space="preserve">an insurer </w:t>
      </w:r>
      <w:r w:rsidR="00261188">
        <w:rPr>
          <w:bCs/>
          <w:sz w:val="22"/>
          <w:szCs w:val="22"/>
        </w:rPr>
        <w:t>retain</w:t>
      </w:r>
      <w:r w:rsidR="00B11AF0">
        <w:rPr>
          <w:bCs/>
          <w:sz w:val="22"/>
          <w:szCs w:val="22"/>
        </w:rPr>
        <w:t xml:space="preserve">s </w:t>
      </w:r>
      <w:r w:rsidR="005439D2">
        <w:rPr>
          <w:bCs/>
          <w:sz w:val="22"/>
          <w:szCs w:val="22"/>
        </w:rPr>
        <w:t xml:space="preserve">repo </w:t>
      </w:r>
      <w:r w:rsidR="00261188">
        <w:rPr>
          <w:bCs/>
          <w:sz w:val="22"/>
          <w:szCs w:val="22"/>
        </w:rPr>
        <w:t xml:space="preserve">collateral </w:t>
      </w:r>
      <w:r w:rsidR="00B11AF0">
        <w:rPr>
          <w:bCs/>
          <w:sz w:val="22"/>
          <w:szCs w:val="22"/>
        </w:rPr>
        <w:t>(whether original or reinvested) or whether it is used for working capital</w:t>
      </w:r>
      <w:r w:rsidR="00876CB9">
        <w:rPr>
          <w:bCs/>
          <w:sz w:val="22"/>
          <w:szCs w:val="22"/>
        </w:rPr>
        <w:t>. For example, an insurer with a long-term repo agreement with retained collateral</w:t>
      </w:r>
      <w:r w:rsidR="004F3A4E">
        <w:rPr>
          <w:bCs/>
          <w:sz w:val="22"/>
          <w:szCs w:val="22"/>
        </w:rPr>
        <w:t xml:space="preserve"> may be considered differently by the regulators from a 5-year repo agreement where the insurer has used the </w:t>
      </w:r>
      <w:r w:rsidR="002A2B87">
        <w:rPr>
          <w:bCs/>
          <w:sz w:val="22"/>
          <w:szCs w:val="22"/>
        </w:rPr>
        <w:t>collateral received</w:t>
      </w:r>
      <w:r w:rsidR="004A0FBF">
        <w:rPr>
          <w:bCs/>
          <w:sz w:val="22"/>
          <w:szCs w:val="22"/>
        </w:rPr>
        <w:t xml:space="preserve"> and will rely on other assets to </w:t>
      </w:r>
      <w:r w:rsidR="007A49E3">
        <w:rPr>
          <w:bCs/>
          <w:sz w:val="22"/>
          <w:szCs w:val="22"/>
        </w:rPr>
        <w:t>settle</w:t>
      </w:r>
      <w:r w:rsidR="004A0FBF">
        <w:rPr>
          <w:bCs/>
          <w:sz w:val="22"/>
          <w:szCs w:val="22"/>
        </w:rPr>
        <w:t xml:space="preserve"> the transaction </w:t>
      </w:r>
      <w:r w:rsidR="007A49E3">
        <w:rPr>
          <w:bCs/>
          <w:sz w:val="22"/>
          <w:szCs w:val="22"/>
        </w:rPr>
        <w:t xml:space="preserve">in 5-years </w:t>
      </w:r>
      <w:r w:rsidR="00BC7384">
        <w:rPr>
          <w:bCs/>
          <w:sz w:val="22"/>
          <w:szCs w:val="22"/>
        </w:rPr>
        <w:t>to get a</w:t>
      </w:r>
      <w:r w:rsidR="007A49E3">
        <w:rPr>
          <w:bCs/>
          <w:sz w:val="22"/>
          <w:szCs w:val="22"/>
        </w:rPr>
        <w:t xml:space="preserve"> </w:t>
      </w:r>
      <w:r w:rsidR="00CC6971">
        <w:rPr>
          <w:bCs/>
          <w:sz w:val="22"/>
          <w:szCs w:val="22"/>
        </w:rPr>
        <w:t>return of their asset.</w:t>
      </w:r>
    </w:p>
    <w:p w14:paraId="2DAB5E51" w14:textId="77777777" w:rsidR="001771E5" w:rsidRPr="004577AE" w:rsidRDefault="001771E5" w:rsidP="00451AB9">
      <w:pPr>
        <w:pStyle w:val="BodyText2"/>
        <w:widowControl w:val="0"/>
        <w:jc w:val="both"/>
        <w:rPr>
          <w:b/>
          <w:sz w:val="22"/>
          <w:szCs w:val="22"/>
        </w:rPr>
      </w:pPr>
    </w:p>
    <w:p w14:paraId="088535A7" w14:textId="77777777" w:rsidR="00BC77E7" w:rsidRPr="004577AE" w:rsidRDefault="00BC77E7" w:rsidP="00BC77E7">
      <w:pPr>
        <w:pStyle w:val="BodyTextIndent"/>
        <w:ind w:left="0"/>
        <w:jc w:val="both"/>
        <w:rPr>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76731A" w:rsidRPr="004577AE" w14:paraId="32CA53FC"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4583515B" w14:textId="77777777" w:rsidR="0076731A" w:rsidRPr="004577AE" w:rsidRDefault="0076731A">
            <w:pPr>
              <w:widowControl w:val="0"/>
              <w:jc w:val="center"/>
              <w:rPr>
                <w:b/>
                <w:color w:val="FFFFFF"/>
                <w:sz w:val="22"/>
                <w:szCs w:val="22"/>
              </w:rPr>
            </w:pPr>
            <w:r w:rsidRPr="004577AE">
              <w:rPr>
                <w:b/>
                <w:color w:val="000000"/>
                <w:sz w:val="22"/>
                <w:szCs w:val="22"/>
              </w:rPr>
              <w:br w:type="page"/>
            </w:r>
          </w:p>
          <w:p w14:paraId="59D4DBF6" w14:textId="77777777" w:rsidR="0076731A" w:rsidRPr="004577AE" w:rsidRDefault="0076731A">
            <w:pPr>
              <w:widowControl w:val="0"/>
              <w:jc w:val="center"/>
              <w:rPr>
                <w:b/>
                <w:color w:val="FFFFFF"/>
                <w:sz w:val="22"/>
                <w:szCs w:val="22"/>
              </w:rPr>
            </w:pPr>
            <w:r w:rsidRPr="004577AE">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56074648" w14:textId="77777777" w:rsidR="0076731A" w:rsidRPr="004577AE" w:rsidRDefault="0076731A">
            <w:pPr>
              <w:widowControl w:val="0"/>
              <w:jc w:val="center"/>
              <w:rPr>
                <w:b/>
                <w:color w:val="FFFFFF"/>
                <w:sz w:val="22"/>
                <w:szCs w:val="22"/>
              </w:rPr>
            </w:pPr>
          </w:p>
          <w:p w14:paraId="702010CB" w14:textId="77777777" w:rsidR="0076731A" w:rsidRPr="004577AE" w:rsidRDefault="0076731A">
            <w:pPr>
              <w:widowControl w:val="0"/>
              <w:jc w:val="center"/>
              <w:rPr>
                <w:b/>
                <w:color w:val="FFFFFF"/>
                <w:sz w:val="22"/>
                <w:szCs w:val="22"/>
              </w:rPr>
            </w:pPr>
            <w:r w:rsidRPr="004577AE">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19313761" w14:textId="77777777" w:rsidR="0076731A" w:rsidRPr="004577AE" w:rsidRDefault="0076731A">
            <w:pPr>
              <w:widowControl w:val="0"/>
              <w:jc w:val="center"/>
              <w:rPr>
                <w:b/>
                <w:color w:val="FFFFFF"/>
                <w:sz w:val="22"/>
                <w:szCs w:val="22"/>
              </w:rPr>
            </w:pPr>
          </w:p>
          <w:p w14:paraId="102652FE" w14:textId="77777777" w:rsidR="0076731A" w:rsidRPr="004577AE" w:rsidRDefault="0076731A">
            <w:pPr>
              <w:widowControl w:val="0"/>
              <w:jc w:val="center"/>
              <w:rPr>
                <w:b/>
                <w:color w:val="FFFFFF"/>
                <w:sz w:val="22"/>
                <w:szCs w:val="22"/>
              </w:rPr>
            </w:pPr>
            <w:r w:rsidRPr="004577AE">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294A8A14" w14:textId="77777777" w:rsidR="0076731A" w:rsidRPr="004577AE" w:rsidRDefault="0076731A">
            <w:pPr>
              <w:widowControl w:val="0"/>
              <w:jc w:val="center"/>
              <w:rPr>
                <w:b/>
                <w:color w:val="FFFFFF"/>
                <w:sz w:val="22"/>
                <w:szCs w:val="22"/>
              </w:rPr>
            </w:pPr>
            <w:r w:rsidRPr="004577AE">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2B9FF6C3" w14:textId="77777777" w:rsidR="0076731A" w:rsidRPr="004577AE" w:rsidRDefault="0076731A">
            <w:pPr>
              <w:widowControl w:val="0"/>
              <w:jc w:val="center"/>
              <w:rPr>
                <w:b/>
                <w:color w:val="FFFFFF"/>
                <w:sz w:val="22"/>
                <w:szCs w:val="22"/>
              </w:rPr>
            </w:pPr>
            <w:r w:rsidRPr="004577AE">
              <w:rPr>
                <w:b/>
                <w:sz w:val="22"/>
                <w:szCs w:val="22"/>
              </w:rPr>
              <w:t>Comment Letter Page Number</w:t>
            </w:r>
          </w:p>
        </w:tc>
      </w:tr>
      <w:tr w:rsidR="004961B4" w:rsidRPr="004577AE" w14:paraId="65DD6821" w14:textId="77777777">
        <w:trPr>
          <w:trHeight w:val="800"/>
        </w:trPr>
        <w:tc>
          <w:tcPr>
            <w:tcW w:w="1615" w:type="dxa"/>
            <w:tcBorders>
              <w:top w:val="single" w:sz="4" w:space="0" w:color="FFFFFF"/>
            </w:tcBorders>
            <w:shd w:val="clear" w:color="auto" w:fill="F2F2F2"/>
            <w:vAlign w:val="center"/>
          </w:tcPr>
          <w:p w14:paraId="3D98A188" w14:textId="77777777" w:rsidR="004961B4" w:rsidRPr="00B6579C" w:rsidRDefault="004961B4" w:rsidP="004961B4">
            <w:pPr>
              <w:widowControl w:val="0"/>
              <w:jc w:val="center"/>
              <w:rPr>
                <w:b/>
                <w:sz w:val="22"/>
                <w:szCs w:val="22"/>
              </w:rPr>
            </w:pPr>
            <w:r>
              <w:rPr>
                <w:b/>
                <w:sz w:val="22"/>
                <w:szCs w:val="22"/>
              </w:rPr>
              <w:t>2024-15</w:t>
            </w:r>
          </w:p>
          <w:p w14:paraId="28710F5E" w14:textId="2379A178" w:rsidR="004961B4" w:rsidRPr="004577AE" w:rsidRDefault="004961B4" w:rsidP="004961B4">
            <w:pPr>
              <w:widowControl w:val="0"/>
              <w:jc w:val="center"/>
              <w:rPr>
                <w:b/>
                <w:sz w:val="22"/>
                <w:szCs w:val="22"/>
              </w:rPr>
            </w:pPr>
            <w:r w:rsidRPr="00B6579C">
              <w:rPr>
                <w:b/>
                <w:sz w:val="22"/>
                <w:szCs w:val="22"/>
              </w:rPr>
              <w:t>(Julie)</w:t>
            </w:r>
          </w:p>
        </w:tc>
        <w:tc>
          <w:tcPr>
            <w:tcW w:w="3198" w:type="dxa"/>
            <w:tcBorders>
              <w:top w:val="single" w:sz="4" w:space="0" w:color="FFFFFF"/>
            </w:tcBorders>
            <w:shd w:val="clear" w:color="auto" w:fill="F2F2F2"/>
            <w:vAlign w:val="center"/>
          </w:tcPr>
          <w:p w14:paraId="14676158" w14:textId="4BCFFA94" w:rsidR="004961B4" w:rsidRPr="004577AE" w:rsidRDefault="004961B4" w:rsidP="004961B4">
            <w:pPr>
              <w:pStyle w:val="Heading2"/>
              <w:rPr>
                <w:sz w:val="22"/>
                <w:szCs w:val="22"/>
              </w:rPr>
            </w:pPr>
            <w:r>
              <w:rPr>
                <w:sz w:val="22"/>
                <w:szCs w:val="22"/>
              </w:rPr>
              <w:t>ALM Derivatives</w:t>
            </w:r>
          </w:p>
        </w:tc>
        <w:tc>
          <w:tcPr>
            <w:tcW w:w="2112" w:type="dxa"/>
            <w:tcBorders>
              <w:top w:val="single" w:sz="4" w:space="0" w:color="FFFFFF"/>
            </w:tcBorders>
            <w:shd w:val="clear" w:color="auto" w:fill="F2F2F2"/>
            <w:vAlign w:val="center"/>
          </w:tcPr>
          <w:p w14:paraId="5D0E186D" w14:textId="3709B593" w:rsidR="004961B4" w:rsidRPr="004577AE" w:rsidRDefault="00663151" w:rsidP="004961B4">
            <w:pPr>
              <w:widowControl w:val="0"/>
              <w:jc w:val="center"/>
              <w:rPr>
                <w:b/>
                <w:sz w:val="22"/>
                <w:szCs w:val="22"/>
              </w:rPr>
            </w:pPr>
            <w:r>
              <w:rPr>
                <w:b/>
                <w:sz w:val="22"/>
                <w:szCs w:val="22"/>
              </w:rPr>
              <w:t>1</w:t>
            </w:r>
            <w:r w:rsidR="00AA6658">
              <w:rPr>
                <w:b/>
                <w:sz w:val="22"/>
                <w:szCs w:val="22"/>
              </w:rPr>
              <w:t>2</w:t>
            </w:r>
            <w:r w:rsidR="004961B4">
              <w:rPr>
                <w:b/>
                <w:sz w:val="22"/>
                <w:szCs w:val="22"/>
              </w:rPr>
              <w:t xml:space="preserve"> – Agenda Item</w:t>
            </w:r>
          </w:p>
        </w:tc>
        <w:tc>
          <w:tcPr>
            <w:tcW w:w="1710" w:type="dxa"/>
            <w:tcBorders>
              <w:top w:val="single" w:sz="4" w:space="0" w:color="FFFFFF"/>
            </w:tcBorders>
            <w:shd w:val="clear" w:color="auto" w:fill="F2F2F2"/>
            <w:vAlign w:val="center"/>
          </w:tcPr>
          <w:p w14:paraId="00CBF4EE" w14:textId="4C800771" w:rsidR="004961B4" w:rsidRPr="004577AE" w:rsidRDefault="004961B4" w:rsidP="004961B4">
            <w:pPr>
              <w:widowControl w:val="0"/>
              <w:jc w:val="center"/>
              <w:rPr>
                <w:b/>
                <w:sz w:val="22"/>
                <w:szCs w:val="22"/>
              </w:rPr>
            </w:pPr>
            <w:r w:rsidRPr="0033328F">
              <w:rPr>
                <w:b/>
                <w:sz w:val="22"/>
                <w:szCs w:val="22"/>
              </w:rPr>
              <w:t>Comments Received</w:t>
            </w:r>
          </w:p>
        </w:tc>
        <w:tc>
          <w:tcPr>
            <w:tcW w:w="1440" w:type="dxa"/>
            <w:tcBorders>
              <w:top w:val="single" w:sz="4" w:space="0" w:color="FFFFFF"/>
            </w:tcBorders>
            <w:shd w:val="clear" w:color="auto" w:fill="F2F2F2"/>
            <w:vAlign w:val="center"/>
          </w:tcPr>
          <w:p w14:paraId="31C0AD8D" w14:textId="77777777" w:rsidR="004961B4" w:rsidRDefault="000D0596" w:rsidP="004961B4">
            <w:pPr>
              <w:widowControl w:val="0"/>
              <w:jc w:val="center"/>
              <w:rPr>
                <w:b/>
                <w:sz w:val="22"/>
                <w:szCs w:val="22"/>
              </w:rPr>
            </w:pPr>
            <w:r>
              <w:rPr>
                <w:b/>
                <w:sz w:val="22"/>
                <w:szCs w:val="22"/>
              </w:rPr>
              <w:t>ACLI</w:t>
            </w:r>
            <w:r w:rsidR="004961B4" w:rsidRPr="00CA6DDD">
              <w:rPr>
                <w:b/>
                <w:sz w:val="22"/>
                <w:szCs w:val="22"/>
              </w:rPr>
              <w:t xml:space="preserve"> </w:t>
            </w:r>
            <w:r w:rsidR="004961B4" w:rsidRPr="008044AF">
              <w:rPr>
                <w:b/>
                <w:sz w:val="22"/>
                <w:szCs w:val="22"/>
              </w:rPr>
              <w:t>–</w:t>
            </w:r>
            <w:r w:rsidR="004961B4">
              <w:rPr>
                <w:b/>
                <w:sz w:val="22"/>
                <w:szCs w:val="22"/>
              </w:rPr>
              <w:t xml:space="preserve"> </w:t>
            </w:r>
            <w:r>
              <w:rPr>
                <w:b/>
                <w:sz w:val="22"/>
                <w:szCs w:val="22"/>
              </w:rPr>
              <w:t>2</w:t>
            </w:r>
          </w:p>
          <w:p w14:paraId="2B7FEE15" w14:textId="33E55DC6" w:rsidR="00D62B5A" w:rsidRPr="004577AE" w:rsidRDefault="00D62B5A" w:rsidP="004961B4">
            <w:pPr>
              <w:widowControl w:val="0"/>
              <w:jc w:val="center"/>
              <w:rPr>
                <w:b/>
                <w:sz w:val="22"/>
                <w:szCs w:val="22"/>
              </w:rPr>
            </w:pPr>
            <w:r>
              <w:rPr>
                <w:b/>
                <w:sz w:val="22"/>
                <w:szCs w:val="22"/>
              </w:rPr>
              <w:t>(Attachment 14)</w:t>
            </w:r>
          </w:p>
        </w:tc>
      </w:tr>
    </w:tbl>
    <w:p w14:paraId="79F0B0C9" w14:textId="77777777" w:rsidR="0076731A" w:rsidRPr="004577AE" w:rsidRDefault="0076731A" w:rsidP="0076731A">
      <w:pPr>
        <w:rPr>
          <w:sz w:val="22"/>
          <w:szCs w:val="22"/>
          <w:lang w:eastAsia="zh-CN"/>
        </w:rPr>
      </w:pPr>
    </w:p>
    <w:p w14:paraId="21BAFBAB" w14:textId="77777777" w:rsidR="0076731A" w:rsidRPr="004577AE" w:rsidRDefault="0076731A" w:rsidP="0076731A">
      <w:pPr>
        <w:pStyle w:val="BodyTextIndent"/>
        <w:ind w:left="0" w:firstLine="0"/>
        <w:jc w:val="both"/>
        <w:rPr>
          <w:i/>
          <w:sz w:val="22"/>
          <w:szCs w:val="22"/>
          <w:u w:val="single"/>
        </w:rPr>
      </w:pPr>
      <w:r w:rsidRPr="004577AE">
        <w:rPr>
          <w:i/>
          <w:sz w:val="22"/>
          <w:szCs w:val="22"/>
          <w:u w:val="single"/>
        </w:rPr>
        <w:t>Summary:</w:t>
      </w:r>
    </w:p>
    <w:p w14:paraId="5CA5852D" w14:textId="5AC86B8F" w:rsidR="00E17D68" w:rsidRDefault="00E17D68" w:rsidP="00E17D68">
      <w:pPr>
        <w:jc w:val="both"/>
        <w:rPr>
          <w:sz w:val="22"/>
          <w:szCs w:val="22"/>
        </w:rPr>
      </w:pPr>
      <w:r>
        <w:rPr>
          <w:sz w:val="22"/>
          <w:szCs w:val="22"/>
        </w:rPr>
        <w:t xml:space="preserve">On December 17, 2024, </w:t>
      </w:r>
      <w:r w:rsidRPr="00780EC4">
        <w:rPr>
          <w:sz w:val="22"/>
          <w:szCs w:val="22"/>
        </w:rPr>
        <w:t xml:space="preserve">the Working Group </w:t>
      </w:r>
      <w:r>
        <w:rPr>
          <w:sz w:val="22"/>
          <w:szCs w:val="22"/>
        </w:rPr>
        <w:t xml:space="preserve">received comments </w:t>
      </w:r>
      <w:r w:rsidR="003A27AD">
        <w:rPr>
          <w:sz w:val="22"/>
          <w:szCs w:val="22"/>
        </w:rPr>
        <w:t>from the August 2024 exposure</w:t>
      </w:r>
      <w:r>
        <w:rPr>
          <w:sz w:val="22"/>
          <w:szCs w:val="22"/>
        </w:rPr>
        <w:t xml:space="preserve">. Due to the extent of comments, and the complexity of the topic, the Working Group deferred directing staff </w:t>
      </w:r>
      <w:r w:rsidR="00671BDF">
        <w:rPr>
          <w:sz w:val="22"/>
          <w:szCs w:val="22"/>
        </w:rPr>
        <w:t xml:space="preserve">to move forward with the development of new guidance </w:t>
      </w:r>
      <w:r w:rsidR="002813B6">
        <w:rPr>
          <w:sz w:val="22"/>
          <w:szCs w:val="22"/>
        </w:rPr>
        <w:t>for the deferral of realized gains/losses generated from non-accounting effective hedges.</w:t>
      </w:r>
      <w:r>
        <w:rPr>
          <w:sz w:val="22"/>
          <w:szCs w:val="22"/>
        </w:rPr>
        <w:t xml:space="preserve"> </w:t>
      </w:r>
      <w:r w:rsidR="002813B6">
        <w:rPr>
          <w:sz w:val="22"/>
          <w:szCs w:val="22"/>
        </w:rPr>
        <w:t xml:space="preserve">It was noted that this discussion would likely resume </w:t>
      </w:r>
      <w:r>
        <w:rPr>
          <w:sz w:val="22"/>
          <w:szCs w:val="22"/>
        </w:rPr>
        <w:t xml:space="preserve">at the Spring National Meeting, along with a review of the data reported for IMR derivatives as that information will be data-captured for the year-end 2024 financial statements. This item was not formally re-exposed. </w:t>
      </w:r>
    </w:p>
    <w:p w14:paraId="6DD724A7" w14:textId="77777777" w:rsidR="003A27AD" w:rsidRDefault="003A27AD" w:rsidP="00E17D68">
      <w:pPr>
        <w:jc w:val="both"/>
        <w:rPr>
          <w:sz w:val="22"/>
          <w:szCs w:val="22"/>
        </w:rPr>
      </w:pPr>
    </w:p>
    <w:p w14:paraId="42896A93" w14:textId="1EF487FA" w:rsidR="003A27AD" w:rsidRDefault="003A27AD" w:rsidP="00E17D68">
      <w:pPr>
        <w:jc w:val="both"/>
        <w:rPr>
          <w:i/>
          <w:iCs/>
          <w:sz w:val="22"/>
          <w:szCs w:val="22"/>
        </w:rPr>
      </w:pPr>
      <w:r w:rsidRPr="00923442">
        <w:rPr>
          <w:i/>
          <w:iCs/>
          <w:sz w:val="22"/>
          <w:szCs w:val="22"/>
        </w:rPr>
        <w:t xml:space="preserve">The information presented </w:t>
      </w:r>
      <w:r w:rsidR="00923442">
        <w:rPr>
          <w:i/>
          <w:iCs/>
          <w:sz w:val="22"/>
          <w:szCs w:val="22"/>
        </w:rPr>
        <w:t>for</w:t>
      </w:r>
      <w:r w:rsidRPr="00923442">
        <w:rPr>
          <w:i/>
          <w:iCs/>
          <w:sz w:val="22"/>
          <w:szCs w:val="22"/>
        </w:rPr>
        <w:t xml:space="preserve"> the December 17</w:t>
      </w:r>
      <w:r w:rsidR="00923442">
        <w:rPr>
          <w:i/>
          <w:iCs/>
          <w:sz w:val="22"/>
          <w:szCs w:val="22"/>
        </w:rPr>
        <w:t xml:space="preserve"> discussion</w:t>
      </w:r>
      <w:r w:rsidR="00923442" w:rsidRPr="00923442">
        <w:rPr>
          <w:i/>
          <w:iCs/>
          <w:sz w:val="22"/>
          <w:szCs w:val="22"/>
        </w:rPr>
        <w:t xml:space="preserve"> has been duplicated within </w:t>
      </w:r>
      <w:r w:rsidR="00923442" w:rsidRPr="00751503">
        <w:rPr>
          <w:i/>
          <w:iCs/>
          <w:sz w:val="22"/>
          <w:szCs w:val="22"/>
        </w:rPr>
        <w:t>this agenda</w:t>
      </w:r>
      <w:r w:rsidR="00F62E58" w:rsidRPr="00751503">
        <w:rPr>
          <w:i/>
          <w:iCs/>
          <w:sz w:val="22"/>
          <w:szCs w:val="22"/>
        </w:rPr>
        <w:t xml:space="preserve"> along with </w:t>
      </w:r>
      <w:r w:rsidR="00642C54" w:rsidRPr="00751503">
        <w:rPr>
          <w:i/>
          <w:iCs/>
          <w:sz w:val="22"/>
          <w:szCs w:val="22"/>
        </w:rPr>
        <w:t>initial</w:t>
      </w:r>
      <w:r w:rsidR="00F62E58" w:rsidRPr="00751503">
        <w:rPr>
          <w:i/>
          <w:iCs/>
          <w:sz w:val="22"/>
          <w:szCs w:val="22"/>
        </w:rPr>
        <w:t xml:space="preserve"> data resul</w:t>
      </w:r>
      <w:r w:rsidR="00C05404" w:rsidRPr="00751503">
        <w:rPr>
          <w:i/>
          <w:iCs/>
          <w:sz w:val="22"/>
          <w:szCs w:val="22"/>
        </w:rPr>
        <w:t xml:space="preserve">ts for derivatives captured in IMR as of </w:t>
      </w:r>
      <w:r w:rsidR="00530C77" w:rsidRPr="00751503">
        <w:rPr>
          <w:i/>
          <w:iCs/>
          <w:sz w:val="22"/>
          <w:szCs w:val="22"/>
        </w:rPr>
        <w:t>year-end</w:t>
      </w:r>
      <w:r w:rsidR="00C05404" w:rsidRPr="00751503">
        <w:rPr>
          <w:i/>
          <w:iCs/>
          <w:sz w:val="22"/>
          <w:szCs w:val="22"/>
        </w:rPr>
        <w:t xml:space="preserve"> 2024. Note: Only a small number of companies are </w:t>
      </w:r>
      <w:r w:rsidR="00530C77" w:rsidRPr="00751503">
        <w:rPr>
          <w:i/>
          <w:iCs/>
          <w:sz w:val="22"/>
          <w:szCs w:val="22"/>
        </w:rPr>
        <w:t>reporting a net negative IMR that includes derivative realized losses</w:t>
      </w:r>
      <w:r w:rsidR="00C05404" w:rsidRPr="00751503">
        <w:rPr>
          <w:i/>
          <w:iCs/>
          <w:sz w:val="22"/>
          <w:szCs w:val="22"/>
        </w:rPr>
        <w:t>. This is because</w:t>
      </w:r>
      <w:r w:rsidR="00C05404">
        <w:rPr>
          <w:i/>
          <w:iCs/>
          <w:sz w:val="22"/>
          <w:szCs w:val="22"/>
        </w:rPr>
        <w:t xml:space="preserve"> only companies that had a </w:t>
      </w:r>
      <w:r w:rsidR="00530C77">
        <w:rPr>
          <w:i/>
          <w:iCs/>
          <w:sz w:val="22"/>
          <w:szCs w:val="22"/>
        </w:rPr>
        <w:t xml:space="preserve">historical practice of deferring derivative gains in IMR are permitted </w:t>
      </w:r>
      <w:r w:rsidR="00902674">
        <w:rPr>
          <w:i/>
          <w:iCs/>
          <w:sz w:val="22"/>
          <w:szCs w:val="22"/>
        </w:rPr>
        <w:t xml:space="preserve">under INT 23-01 </w:t>
      </w:r>
      <w:r w:rsidR="00530C77">
        <w:rPr>
          <w:i/>
          <w:iCs/>
          <w:sz w:val="22"/>
          <w:szCs w:val="22"/>
        </w:rPr>
        <w:t xml:space="preserve">to defer derivative losses and include those losses in an admitted net negative IMR balance. </w:t>
      </w:r>
      <w:r w:rsidR="00902674">
        <w:rPr>
          <w:i/>
          <w:iCs/>
          <w:sz w:val="22"/>
          <w:szCs w:val="22"/>
        </w:rPr>
        <w:t xml:space="preserve">NAIC staff has heard that more companies want the ability to defer derivative </w:t>
      </w:r>
      <w:r w:rsidR="00241BCD">
        <w:rPr>
          <w:i/>
          <w:iCs/>
          <w:sz w:val="22"/>
          <w:szCs w:val="22"/>
        </w:rPr>
        <w:t xml:space="preserve">losses, and admit those as assets, therefore the number of companies and impact of the derivative </w:t>
      </w:r>
      <w:r w:rsidR="00433B14">
        <w:rPr>
          <w:i/>
          <w:iCs/>
          <w:sz w:val="22"/>
          <w:szCs w:val="22"/>
        </w:rPr>
        <w:t xml:space="preserve">realized </w:t>
      </w:r>
      <w:r w:rsidR="00241BCD">
        <w:rPr>
          <w:i/>
          <w:iCs/>
          <w:sz w:val="22"/>
          <w:szCs w:val="22"/>
        </w:rPr>
        <w:t>losses is expected to increase</w:t>
      </w:r>
      <w:r w:rsidR="00BE7434">
        <w:rPr>
          <w:i/>
          <w:iCs/>
          <w:sz w:val="22"/>
          <w:szCs w:val="22"/>
        </w:rPr>
        <w:t xml:space="preserve"> from what is shown as of year-end 2024. </w:t>
      </w:r>
    </w:p>
    <w:p w14:paraId="147F400D" w14:textId="77777777" w:rsidR="00AB6F0E" w:rsidRDefault="00AB6F0E" w:rsidP="00E17D68">
      <w:pPr>
        <w:jc w:val="both"/>
        <w:rPr>
          <w:i/>
          <w:iCs/>
          <w:sz w:val="22"/>
          <w:szCs w:val="22"/>
        </w:rPr>
      </w:pPr>
    </w:p>
    <w:p w14:paraId="3F3FD82C" w14:textId="77777777" w:rsidR="004A151F" w:rsidRDefault="004A151F">
      <w:pPr>
        <w:rPr>
          <w:b/>
          <w:bCs/>
          <w:sz w:val="22"/>
          <w:szCs w:val="22"/>
          <w:u w:val="single"/>
        </w:rPr>
      </w:pPr>
      <w:r>
        <w:rPr>
          <w:b/>
          <w:bCs/>
          <w:sz w:val="22"/>
          <w:szCs w:val="22"/>
          <w:u w:val="single"/>
        </w:rPr>
        <w:br w:type="page"/>
      </w:r>
    </w:p>
    <w:p w14:paraId="65BB49A1" w14:textId="016FF613" w:rsidR="00AB6F0E" w:rsidRPr="003A33DA" w:rsidRDefault="00AB6F0E" w:rsidP="00E17D68">
      <w:pPr>
        <w:jc w:val="both"/>
        <w:rPr>
          <w:b/>
          <w:bCs/>
          <w:sz w:val="22"/>
          <w:szCs w:val="22"/>
          <w:u w:val="single"/>
        </w:rPr>
      </w:pPr>
      <w:r w:rsidRPr="003A33DA">
        <w:rPr>
          <w:b/>
          <w:bCs/>
          <w:sz w:val="22"/>
          <w:szCs w:val="22"/>
          <w:u w:val="single"/>
        </w:rPr>
        <w:t>Key 2024 F/S Data – IMR Derivatives</w:t>
      </w:r>
      <w:r w:rsidR="00F10F26">
        <w:rPr>
          <w:b/>
          <w:bCs/>
          <w:sz w:val="22"/>
          <w:szCs w:val="22"/>
          <w:u w:val="single"/>
        </w:rPr>
        <w:t xml:space="preserve"> – General Account</w:t>
      </w:r>
      <w:r w:rsidRPr="003A33DA">
        <w:rPr>
          <w:b/>
          <w:bCs/>
          <w:sz w:val="22"/>
          <w:szCs w:val="22"/>
          <w:u w:val="single"/>
        </w:rPr>
        <w:t xml:space="preserve">: </w:t>
      </w:r>
    </w:p>
    <w:p w14:paraId="396027A2" w14:textId="77777777" w:rsidR="00F14FF7" w:rsidRDefault="00F14FF7" w:rsidP="00E17D68">
      <w:pPr>
        <w:jc w:val="both"/>
        <w:rPr>
          <w:i/>
          <w:iCs/>
          <w:sz w:val="22"/>
          <w:szCs w:val="22"/>
        </w:rPr>
      </w:pPr>
    </w:p>
    <w:p w14:paraId="18B9C480" w14:textId="131E42AC" w:rsidR="00F14FF7" w:rsidRPr="003C34DE" w:rsidRDefault="00F14FF7" w:rsidP="00496CB9">
      <w:pPr>
        <w:pStyle w:val="ListParagraph"/>
        <w:numPr>
          <w:ilvl w:val="0"/>
          <w:numId w:val="46"/>
        </w:numPr>
        <w:ind w:left="360"/>
        <w:jc w:val="both"/>
        <w:rPr>
          <w:i/>
          <w:iCs/>
          <w:sz w:val="22"/>
          <w:szCs w:val="22"/>
        </w:rPr>
      </w:pPr>
      <w:r>
        <w:rPr>
          <w:sz w:val="22"/>
          <w:szCs w:val="22"/>
        </w:rPr>
        <w:t>2</w:t>
      </w:r>
      <w:r w:rsidR="00994CEC">
        <w:rPr>
          <w:sz w:val="22"/>
          <w:szCs w:val="22"/>
        </w:rPr>
        <w:t>6</w:t>
      </w:r>
      <w:r>
        <w:rPr>
          <w:sz w:val="22"/>
          <w:szCs w:val="22"/>
        </w:rPr>
        <w:t xml:space="preserve"> Companies </w:t>
      </w:r>
      <w:r w:rsidR="00085287">
        <w:rPr>
          <w:sz w:val="22"/>
          <w:szCs w:val="22"/>
        </w:rPr>
        <w:t xml:space="preserve">have </w:t>
      </w:r>
      <w:r w:rsidR="00591841">
        <w:rPr>
          <w:sz w:val="22"/>
          <w:szCs w:val="22"/>
        </w:rPr>
        <w:t xml:space="preserve">Unamortized </w:t>
      </w:r>
      <w:r w:rsidR="000B138C">
        <w:rPr>
          <w:sz w:val="22"/>
          <w:szCs w:val="22"/>
        </w:rPr>
        <w:t xml:space="preserve">Derivative Gains and Losses </w:t>
      </w:r>
      <w:r w:rsidR="00000BCC">
        <w:rPr>
          <w:sz w:val="22"/>
          <w:szCs w:val="22"/>
        </w:rPr>
        <w:t xml:space="preserve">Remaining </w:t>
      </w:r>
      <w:r w:rsidR="000310BC">
        <w:rPr>
          <w:sz w:val="22"/>
          <w:szCs w:val="22"/>
        </w:rPr>
        <w:t xml:space="preserve">in </w:t>
      </w:r>
      <w:r w:rsidR="001C15F3">
        <w:rPr>
          <w:sz w:val="22"/>
          <w:szCs w:val="22"/>
        </w:rPr>
        <w:t xml:space="preserve">the General Account </w:t>
      </w:r>
      <w:r w:rsidR="000310BC">
        <w:rPr>
          <w:sz w:val="22"/>
          <w:szCs w:val="22"/>
        </w:rPr>
        <w:t xml:space="preserve">IMR: </w:t>
      </w:r>
    </w:p>
    <w:p w14:paraId="34BF7122" w14:textId="5CAFBE7B" w:rsidR="003C34DE" w:rsidRPr="00CA7AE7" w:rsidRDefault="00CA7AE7" w:rsidP="00496CB9">
      <w:pPr>
        <w:pStyle w:val="ListParagraph"/>
        <w:numPr>
          <w:ilvl w:val="1"/>
          <w:numId w:val="46"/>
        </w:numPr>
        <w:ind w:left="1080"/>
        <w:jc w:val="both"/>
        <w:rPr>
          <w:i/>
          <w:iCs/>
          <w:sz w:val="22"/>
          <w:szCs w:val="22"/>
        </w:rPr>
      </w:pPr>
      <w:r>
        <w:rPr>
          <w:sz w:val="22"/>
          <w:szCs w:val="22"/>
        </w:rPr>
        <w:t xml:space="preserve">Total </w:t>
      </w:r>
      <w:r w:rsidR="00000BCC">
        <w:rPr>
          <w:sz w:val="22"/>
          <w:szCs w:val="22"/>
        </w:rPr>
        <w:t xml:space="preserve">Remaining </w:t>
      </w:r>
      <w:r>
        <w:rPr>
          <w:sz w:val="22"/>
          <w:szCs w:val="22"/>
        </w:rPr>
        <w:t>Gains: $</w:t>
      </w:r>
      <w:r w:rsidR="003265C8">
        <w:rPr>
          <w:sz w:val="22"/>
          <w:szCs w:val="22"/>
        </w:rPr>
        <w:t>10,263,</w:t>
      </w:r>
      <w:r w:rsidR="008C542E">
        <w:rPr>
          <w:sz w:val="22"/>
          <w:szCs w:val="22"/>
        </w:rPr>
        <w:t>498,906</w:t>
      </w:r>
    </w:p>
    <w:p w14:paraId="09F39788" w14:textId="36C37A03" w:rsidR="00CA7AE7" w:rsidRPr="004962DB" w:rsidRDefault="00CA7AE7" w:rsidP="00496CB9">
      <w:pPr>
        <w:pStyle w:val="ListParagraph"/>
        <w:numPr>
          <w:ilvl w:val="1"/>
          <w:numId w:val="46"/>
        </w:numPr>
        <w:ind w:left="1080"/>
        <w:jc w:val="both"/>
        <w:rPr>
          <w:i/>
          <w:iCs/>
          <w:sz w:val="22"/>
          <w:szCs w:val="22"/>
        </w:rPr>
      </w:pPr>
      <w:r>
        <w:rPr>
          <w:sz w:val="22"/>
          <w:szCs w:val="22"/>
        </w:rPr>
        <w:t xml:space="preserve">Total </w:t>
      </w:r>
      <w:r w:rsidR="00000BCC">
        <w:rPr>
          <w:sz w:val="22"/>
          <w:szCs w:val="22"/>
        </w:rPr>
        <w:t xml:space="preserve">Remaining </w:t>
      </w:r>
      <w:r>
        <w:rPr>
          <w:sz w:val="22"/>
          <w:szCs w:val="22"/>
        </w:rPr>
        <w:t>Losses: $</w:t>
      </w:r>
      <w:r w:rsidR="008F5B17">
        <w:rPr>
          <w:sz w:val="22"/>
          <w:szCs w:val="22"/>
        </w:rPr>
        <w:t>15,225,131,590</w:t>
      </w:r>
      <w:r w:rsidR="003332EF">
        <w:rPr>
          <w:sz w:val="22"/>
          <w:szCs w:val="22"/>
        </w:rPr>
        <w:t>*</w:t>
      </w:r>
      <w:r w:rsidR="002F3455">
        <w:rPr>
          <w:sz w:val="22"/>
          <w:szCs w:val="22"/>
        </w:rPr>
        <w:t xml:space="preserve"> </w:t>
      </w:r>
    </w:p>
    <w:p w14:paraId="31661634" w14:textId="77777777" w:rsidR="004962DB" w:rsidRDefault="004962DB" w:rsidP="00496CB9">
      <w:pPr>
        <w:pStyle w:val="ListParagraph"/>
        <w:ind w:left="360"/>
        <w:jc w:val="both"/>
        <w:rPr>
          <w:sz w:val="22"/>
          <w:szCs w:val="22"/>
        </w:rPr>
      </w:pPr>
    </w:p>
    <w:p w14:paraId="33C24B0D" w14:textId="3BBB3B62" w:rsidR="004962DB" w:rsidRPr="00496CB9" w:rsidRDefault="004962DB" w:rsidP="00C42017">
      <w:pPr>
        <w:pStyle w:val="ListParagraph"/>
        <w:ind w:left="0"/>
        <w:jc w:val="both"/>
        <w:rPr>
          <w:b/>
          <w:bCs/>
          <w:sz w:val="22"/>
          <w:szCs w:val="22"/>
        </w:rPr>
      </w:pPr>
      <w:r w:rsidRPr="00496CB9">
        <w:rPr>
          <w:b/>
          <w:bCs/>
          <w:sz w:val="22"/>
          <w:szCs w:val="22"/>
        </w:rPr>
        <w:t xml:space="preserve">From this detail, there is net </w:t>
      </w:r>
      <w:r w:rsidR="009D1B8B" w:rsidRPr="00496CB9">
        <w:rPr>
          <w:b/>
          <w:bCs/>
          <w:sz w:val="22"/>
          <w:szCs w:val="22"/>
        </w:rPr>
        <w:t>$4,</w:t>
      </w:r>
      <w:r w:rsidR="00D0657A">
        <w:rPr>
          <w:b/>
          <w:bCs/>
          <w:sz w:val="22"/>
          <w:szCs w:val="22"/>
        </w:rPr>
        <w:t>961,632,684</w:t>
      </w:r>
      <w:r w:rsidR="009D1B8B" w:rsidRPr="00496CB9">
        <w:rPr>
          <w:b/>
          <w:bCs/>
          <w:sz w:val="22"/>
          <w:szCs w:val="22"/>
        </w:rPr>
        <w:t xml:space="preserve"> of </w:t>
      </w:r>
      <w:r w:rsidR="009416A1">
        <w:rPr>
          <w:b/>
          <w:bCs/>
          <w:sz w:val="22"/>
          <w:szCs w:val="22"/>
        </w:rPr>
        <w:t xml:space="preserve">non-accounting effective </w:t>
      </w:r>
      <w:r w:rsidR="009D1B8B" w:rsidRPr="00496CB9">
        <w:rPr>
          <w:b/>
          <w:bCs/>
          <w:sz w:val="22"/>
          <w:szCs w:val="22"/>
        </w:rPr>
        <w:t xml:space="preserve">derivative </w:t>
      </w:r>
      <w:r w:rsidR="009D1B8B" w:rsidRPr="00496CB9">
        <w:rPr>
          <w:b/>
          <w:bCs/>
          <w:sz w:val="22"/>
          <w:szCs w:val="22"/>
          <w:u w:val="single"/>
        </w:rPr>
        <w:t>losses</w:t>
      </w:r>
      <w:r w:rsidR="009D1B8B" w:rsidRPr="00496CB9">
        <w:rPr>
          <w:b/>
          <w:bCs/>
          <w:sz w:val="22"/>
          <w:szCs w:val="22"/>
        </w:rPr>
        <w:t xml:space="preserve"> in the IMR</w:t>
      </w:r>
      <w:r w:rsidR="009D1B8B">
        <w:rPr>
          <w:sz w:val="22"/>
          <w:szCs w:val="22"/>
        </w:rPr>
        <w:t xml:space="preserve"> </w:t>
      </w:r>
      <w:r w:rsidR="004F70A3" w:rsidRPr="004F70A3">
        <w:rPr>
          <w:b/>
          <w:bCs/>
          <w:sz w:val="22"/>
          <w:szCs w:val="22"/>
        </w:rPr>
        <w:t>reserve</w:t>
      </w:r>
      <w:r w:rsidR="009D1B8B" w:rsidRPr="004F70A3">
        <w:rPr>
          <w:b/>
          <w:bCs/>
          <w:sz w:val="22"/>
          <w:szCs w:val="22"/>
        </w:rPr>
        <w:t>.</w:t>
      </w:r>
      <w:r w:rsidR="009D1B8B">
        <w:rPr>
          <w:sz w:val="22"/>
          <w:szCs w:val="22"/>
        </w:rPr>
        <w:t xml:space="preserve"> </w:t>
      </w:r>
      <w:r w:rsidR="00D31AEF" w:rsidRPr="00496CB9">
        <w:rPr>
          <w:b/>
          <w:bCs/>
          <w:sz w:val="22"/>
          <w:szCs w:val="22"/>
        </w:rPr>
        <w:t>With a total net negative</w:t>
      </w:r>
      <w:r w:rsidR="00496CB9">
        <w:rPr>
          <w:b/>
          <w:bCs/>
          <w:sz w:val="22"/>
          <w:szCs w:val="22"/>
        </w:rPr>
        <w:t xml:space="preserve"> </w:t>
      </w:r>
      <w:r w:rsidR="00CC1F69">
        <w:rPr>
          <w:b/>
          <w:bCs/>
          <w:sz w:val="22"/>
          <w:szCs w:val="22"/>
        </w:rPr>
        <w:t xml:space="preserve">general account </w:t>
      </w:r>
      <w:r w:rsidR="00496CB9">
        <w:rPr>
          <w:b/>
          <w:bCs/>
          <w:sz w:val="22"/>
          <w:szCs w:val="22"/>
        </w:rPr>
        <w:t xml:space="preserve">IMR </w:t>
      </w:r>
      <w:r w:rsidR="00D31AEF" w:rsidRPr="00496CB9">
        <w:rPr>
          <w:b/>
          <w:bCs/>
          <w:sz w:val="22"/>
          <w:szCs w:val="22"/>
        </w:rPr>
        <w:t>balance across all reporting entities of $14,079,297,653</w:t>
      </w:r>
      <w:r w:rsidR="00160E73" w:rsidRPr="00496CB9">
        <w:rPr>
          <w:b/>
          <w:bCs/>
          <w:sz w:val="22"/>
          <w:szCs w:val="22"/>
        </w:rPr>
        <w:t xml:space="preserve">, </w:t>
      </w:r>
      <w:r w:rsidR="0054073C" w:rsidRPr="00496CB9">
        <w:rPr>
          <w:b/>
          <w:bCs/>
          <w:sz w:val="22"/>
          <w:szCs w:val="22"/>
        </w:rPr>
        <w:t xml:space="preserve">the net </w:t>
      </w:r>
      <w:r w:rsidR="00496CB9">
        <w:rPr>
          <w:b/>
          <w:bCs/>
          <w:sz w:val="22"/>
          <w:szCs w:val="22"/>
        </w:rPr>
        <w:t>unamortized derivative</w:t>
      </w:r>
      <w:r w:rsidR="0054073C" w:rsidRPr="00496CB9">
        <w:rPr>
          <w:b/>
          <w:bCs/>
          <w:sz w:val="22"/>
          <w:szCs w:val="22"/>
        </w:rPr>
        <w:t xml:space="preserve"> losses make up </w:t>
      </w:r>
      <w:r w:rsidR="00716DD0" w:rsidRPr="00716DD0">
        <w:rPr>
          <w:b/>
          <w:bCs/>
          <w:sz w:val="22"/>
          <w:szCs w:val="22"/>
          <w:u w:val="single"/>
        </w:rPr>
        <w:t>35</w:t>
      </w:r>
      <w:r w:rsidR="00496CB9" w:rsidRPr="00716DD0">
        <w:rPr>
          <w:b/>
          <w:bCs/>
          <w:sz w:val="22"/>
          <w:szCs w:val="22"/>
          <w:u w:val="single"/>
        </w:rPr>
        <w:t>%</w:t>
      </w:r>
      <w:r w:rsidR="00496CB9" w:rsidRPr="00496CB9">
        <w:rPr>
          <w:b/>
          <w:bCs/>
          <w:sz w:val="22"/>
          <w:szCs w:val="22"/>
        </w:rPr>
        <w:t xml:space="preserve"> of the entire net negative IMR balance. </w:t>
      </w:r>
    </w:p>
    <w:p w14:paraId="52C7EF44" w14:textId="77777777" w:rsidR="00994CEC" w:rsidRDefault="00994CEC" w:rsidP="00496CB9">
      <w:pPr>
        <w:pStyle w:val="ListParagraph"/>
        <w:ind w:left="360"/>
        <w:jc w:val="both"/>
        <w:rPr>
          <w:sz w:val="22"/>
          <w:szCs w:val="22"/>
        </w:rPr>
      </w:pPr>
    </w:p>
    <w:p w14:paraId="5D115D03" w14:textId="3616422A" w:rsidR="00994CEC" w:rsidRDefault="00994CEC" w:rsidP="00C42017">
      <w:pPr>
        <w:pStyle w:val="ListParagraph"/>
        <w:ind w:left="0"/>
        <w:jc w:val="both"/>
        <w:rPr>
          <w:sz w:val="22"/>
          <w:szCs w:val="22"/>
        </w:rPr>
      </w:pPr>
      <w:r>
        <w:rPr>
          <w:sz w:val="22"/>
          <w:szCs w:val="22"/>
        </w:rPr>
        <w:t>Of the</w:t>
      </w:r>
      <w:r w:rsidR="00D5556E">
        <w:rPr>
          <w:sz w:val="22"/>
          <w:szCs w:val="22"/>
        </w:rPr>
        <w:t xml:space="preserve"> 26</w:t>
      </w:r>
      <w:r>
        <w:rPr>
          <w:sz w:val="22"/>
          <w:szCs w:val="22"/>
        </w:rPr>
        <w:t xml:space="preserve"> companies</w:t>
      </w:r>
      <w:r w:rsidR="00C42017">
        <w:rPr>
          <w:sz w:val="22"/>
          <w:szCs w:val="22"/>
        </w:rPr>
        <w:t xml:space="preserve"> with </w:t>
      </w:r>
      <w:r w:rsidR="00C42017" w:rsidRPr="00C42017">
        <w:rPr>
          <w:sz w:val="22"/>
          <w:szCs w:val="22"/>
        </w:rPr>
        <w:t xml:space="preserve">unamortized </w:t>
      </w:r>
      <w:r w:rsidR="001C15F3">
        <w:rPr>
          <w:sz w:val="22"/>
          <w:szCs w:val="22"/>
        </w:rPr>
        <w:t xml:space="preserve">general account </w:t>
      </w:r>
      <w:r w:rsidR="00C42017" w:rsidRPr="00C42017">
        <w:rPr>
          <w:sz w:val="22"/>
          <w:szCs w:val="22"/>
        </w:rPr>
        <w:t>derivative gains and losses</w:t>
      </w:r>
      <w:r>
        <w:rPr>
          <w:sz w:val="22"/>
          <w:szCs w:val="22"/>
        </w:rPr>
        <w:t xml:space="preserve">, 1 company reported </w:t>
      </w:r>
      <w:r w:rsidR="00D5556E">
        <w:rPr>
          <w:sz w:val="22"/>
          <w:szCs w:val="22"/>
        </w:rPr>
        <w:t xml:space="preserve">remaining </w:t>
      </w:r>
      <w:r w:rsidR="0062619A">
        <w:rPr>
          <w:sz w:val="22"/>
          <w:szCs w:val="22"/>
        </w:rPr>
        <w:t xml:space="preserve">gains </w:t>
      </w:r>
      <w:r w:rsidR="00AF607E">
        <w:rPr>
          <w:sz w:val="22"/>
          <w:szCs w:val="22"/>
        </w:rPr>
        <w:t xml:space="preserve">without any </w:t>
      </w:r>
      <w:r w:rsidR="00FA49AB">
        <w:rPr>
          <w:sz w:val="22"/>
          <w:szCs w:val="22"/>
        </w:rPr>
        <w:t xml:space="preserve">remaining </w:t>
      </w:r>
      <w:r w:rsidR="00AF607E">
        <w:rPr>
          <w:sz w:val="22"/>
          <w:szCs w:val="22"/>
        </w:rPr>
        <w:t xml:space="preserve">losses, and </w:t>
      </w:r>
      <w:r w:rsidR="00A31214">
        <w:rPr>
          <w:sz w:val="22"/>
          <w:szCs w:val="22"/>
        </w:rPr>
        <w:t xml:space="preserve">5 companies reported </w:t>
      </w:r>
      <w:r w:rsidR="00D14317">
        <w:rPr>
          <w:sz w:val="22"/>
          <w:szCs w:val="22"/>
        </w:rPr>
        <w:t xml:space="preserve">losses without any remaining gains. </w:t>
      </w:r>
      <w:r w:rsidR="00FA49AB">
        <w:rPr>
          <w:sz w:val="22"/>
          <w:szCs w:val="22"/>
        </w:rPr>
        <w:t>The other companies reported both unamortized losses and gains.</w:t>
      </w:r>
    </w:p>
    <w:p w14:paraId="7157B251" w14:textId="77777777" w:rsidR="00330F24" w:rsidRDefault="00330F24" w:rsidP="00C42017">
      <w:pPr>
        <w:pStyle w:val="ListParagraph"/>
        <w:ind w:left="0"/>
        <w:jc w:val="both"/>
        <w:rPr>
          <w:sz w:val="22"/>
          <w:szCs w:val="22"/>
        </w:rPr>
      </w:pPr>
    </w:p>
    <w:p w14:paraId="35BB196F" w14:textId="2ADDB5C7" w:rsidR="00330F24" w:rsidRDefault="00330F24" w:rsidP="00C42017">
      <w:pPr>
        <w:pStyle w:val="ListParagraph"/>
        <w:ind w:left="0"/>
        <w:jc w:val="both"/>
        <w:rPr>
          <w:sz w:val="22"/>
          <w:szCs w:val="22"/>
        </w:rPr>
      </w:pPr>
      <w:r>
        <w:rPr>
          <w:sz w:val="22"/>
          <w:szCs w:val="22"/>
        </w:rPr>
        <w:t xml:space="preserve">NAIC staff noted that for </w:t>
      </w:r>
      <w:r w:rsidR="00194DCD">
        <w:rPr>
          <w:sz w:val="22"/>
          <w:szCs w:val="22"/>
        </w:rPr>
        <w:t xml:space="preserve">8 companies, the </w:t>
      </w:r>
      <w:r w:rsidR="00316EC0">
        <w:rPr>
          <w:sz w:val="22"/>
          <w:szCs w:val="22"/>
        </w:rPr>
        <w:t xml:space="preserve">net </w:t>
      </w:r>
      <w:r w:rsidR="00194DCD">
        <w:rPr>
          <w:sz w:val="22"/>
          <w:szCs w:val="22"/>
        </w:rPr>
        <w:t>derivative loss</w:t>
      </w:r>
      <w:r w:rsidR="00316EC0">
        <w:rPr>
          <w:sz w:val="22"/>
          <w:szCs w:val="22"/>
        </w:rPr>
        <w:t xml:space="preserve"> balance </w:t>
      </w:r>
      <w:r w:rsidR="00194DCD">
        <w:rPr>
          <w:sz w:val="22"/>
          <w:szCs w:val="22"/>
        </w:rPr>
        <w:t xml:space="preserve">made up </w:t>
      </w:r>
      <w:r w:rsidR="000237B4">
        <w:rPr>
          <w:sz w:val="22"/>
          <w:szCs w:val="22"/>
        </w:rPr>
        <w:t xml:space="preserve">over 70% </w:t>
      </w:r>
      <w:r w:rsidR="00A952E8">
        <w:rPr>
          <w:sz w:val="22"/>
          <w:szCs w:val="22"/>
        </w:rPr>
        <w:t>of</w:t>
      </w:r>
      <w:r w:rsidR="00194DCD">
        <w:rPr>
          <w:sz w:val="22"/>
          <w:szCs w:val="22"/>
        </w:rPr>
        <w:t xml:space="preserve"> their entire net negative IMR</w:t>
      </w:r>
      <w:r w:rsidR="000237B4">
        <w:rPr>
          <w:sz w:val="22"/>
          <w:szCs w:val="22"/>
        </w:rPr>
        <w:t>, including</w:t>
      </w:r>
      <w:r w:rsidR="00194DCD">
        <w:rPr>
          <w:sz w:val="22"/>
          <w:szCs w:val="22"/>
        </w:rPr>
        <w:t xml:space="preserve"> 4 companies with over 100%</w:t>
      </w:r>
      <w:r w:rsidR="000237B4">
        <w:rPr>
          <w:sz w:val="22"/>
          <w:szCs w:val="22"/>
        </w:rPr>
        <w:t>.</w:t>
      </w:r>
    </w:p>
    <w:p w14:paraId="14F27DFF" w14:textId="77777777" w:rsidR="00E53B2D" w:rsidRDefault="00E53B2D" w:rsidP="00E53B2D">
      <w:pPr>
        <w:jc w:val="both"/>
        <w:rPr>
          <w:i/>
          <w:iCs/>
          <w:sz w:val="22"/>
          <w:szCs w:val="22"/>
        </w:rPr>
      </w:pPr>
    </w:p>
    <w:p w14:paraId="1CC5357F" w14:textId="1E1085D6" w:rsidR="00513266" w:rsidRDefault="00E53B2D" w:rsidP="00E53B2D">
      <w:pPr>
        <w:jc w:val="both"/>
        <w:rPr>
          <w:sz w:val="22"/>
          <w:szCs w:val="22"/>
        </w:rPr>
      </w:pPr>
      <w:r w:rsidRPr="009D4DE2">
        <w:rPr>
          <w:sz w:val="22"/>
          <w:szCs w:val="22"/>
        </w:rPr>
        <w:t xml:space="preserve">The full reconciliation of non-accounting effective derivative gains and losses in </w:t>
      </w:r>
      <w:r w:rsidR="00601A4C">
        <w:rPr>
          <w:sz w:val="22"/>
          <w:szCs w:val="22"/>
        </w:rPr>
        <w:t xml:space="preserve">the GA </w:t>
      </w:r>
      <w:r w:rsidRPr="009D4DE2">
        <w:rPr>
          <w:sz w:val="22"/>
          <w:szCs w:val="22"/>
        </w:rPr>
        <w:t xml:space="preserve">IMR is as follows: </w:t>
      </w:r>
    </w:p>
    <w:p w14:paraId="3D06879B" w14:textId="77777777" w:rsidR="00E21633" w:rsidRDefault="00E21633" w:rsidP="00E53B2D">
      <w:pPr>
        <w:jc w:val="both"/>
        <w:rPr>
          <w:i/>
          <w:iCs/>
          <w:sz w:val="22"/>
          <w:szCs w:val="22"/>
        </w:rPr>
      </w:pPr>
    </w:p>
    <w:tbl>
      <w:tblPr>
        <w:tblStyle w:val="TableGrid"/>
        <w:tblW w:w="0" w:type="auto"/>
        <w:tblInd w:w="607" w:type="dxa"/>
        <w:tblLook w:val="04A0" w:firstRow="1" w:lastRow="0" w:firstColumn="1" w:lastColumn="0" w:noHBand="0" w:noVBand="1"/>
      </w:tblPr>
      <w:tblGrid>
        <w:gridCol w:w="2517"/>
        <w:gridCol w:w="2517"/>
        <w:gridCol w:w="2518"/>
      </w:tblGrid>
      <w:tr w:rsidR="00716DD0" w14:paraId="31287EBD" w14:textId="77777777" w:rsidTr="00716DD0">
        <w:tc>
          <w:tcPr>
            <w:tcW w:w="2517" w:type="dxa"/>
          </w:tcPr>
          <w:p w14:paraId="58548753" w14:textId="77777777" w:rsidR="00716DD0" w:rsidRPr="00D214DF" w:rsidRDefault="00716DD0" w:rsidP="00E53B2D">
            <w:pPr>
              <w:jc w:val="both"/>
              <w:rPr>
                <w:sz w:val="22"/>
                <w:szCs w:val="22"/>
              </w:rPr>
            </w:pPr>
          </w:p>
        </w:tc>
        <w:tc>
          <w:tcPr>
            <w:tcW w:w="2517" w:type="dxa"/>
          </w:tcPr>
          <w:p w14:paraId="3DD86494" w14:textId="692FEDBB" w:rsidR="00716DD0" w:rsidRPr="00D214DF" w:rsidRDefault="00716DD0" w:rsidP="00601A4C">
            <w:pPr>
              <w:jc w:val="center"/>
              <w:rPr>
                <w:sz w:val="22"/>
                <w:szCs w:val="22"/>
              </w:rPr>
            </w:pPr>
            <w:r w:rsidRPr="00D214DF">
              <w:rPr>
                <w:sz w:val="22"/>
                <w:szCs w:val="22"/>
              </w:rPr>
              <w:t>Derivative Gains</w:t>
            </w:r>
          </w:p>
        </w:tc>
        <w:tc>
          <w:tcPr>
            <w:tcW w:w="2518" w:type="dxa"/>
          </w:tcPr>
          <w:p w14:paraId="31974B0C" w14:textId="1FB95B0E" w:rsidR="00716DD0" w:rsidRPr="00D214DF" w:rsidRDefault="00716DD0" w:rsidP="00601A4C">
            <w:pPr>
              <w:jc w:val="center"/>
              <w:rPr>
                <w:sz w:val="22"/>
                <w:szCs w:val="22"/>
              </w:rPr>
            </w:pPr>
            <w:r w:rsidRPr="00D214DF">
              <w:rPr>
                <w:sz w:val="22"/>
                <w:szCs w:val="22"/>
              </w:rPr>
              <w:t>Derivative Losses</w:t>
            </w:r>
          </w:p>
        </w:tc>
      </w:tr>
      <w:tr w:rsidR="00716DD0" w14:paraId="512411E5" w14:textId="77777777" w:rsidTr="00716DD0">
        <w:tc>
          <w:tcPr>
            <w:tcW w:w="2517" w:type="dxa"/>
          </w:tcPr>
          <w:p w14:paraId="7992E0D0" w14:textId="6A620D9E" w:rsidR="00716DD0" w:rsidRPr="00D214DF" w:rsidRDefault="00716DD0" w:rsidP="00E53B2D">
            <w:pPr>
              <w:jc w:val="both"/>
              <w:rPr>
                <w:sz w:val="22"/>
                <w:szCs w:val="22"/>
              </w:rPr>
            </w:pPr>
            <w:r w:rsidRPr="00D214DF">
              <w:rPr>
                <w:sz w:val="22"/>
                <w:szCs w:val="22"/>
              </w:rPr>
              <w:t>Beginning Balance</w:t>
            </w:r>
          </w:p>
        </w:tc>
        <w:tc>
          <w:tcPr>
            <w:tcW w:w="2517" w:type="dxa"/>
          </w:tcPr>
          <w:p w14:paraId="12C788B2" w14:textId="17FF6F96" w:rsidR="00716DD0" w:rsidRPr="00D214DF" w:rsidRDefault="00716DD0" w:rsidP="00A25FA7">
            <w:pPr>
              <w:jc w:val="center"/>
              <w:rPr>
                <w:sz w:val="22"/>
                <w:szCs w:val="22"/>
              </w:rPr>
            </w:pPr>
            <w:r>
              <w:rPr>
                <w:sz w:val="22"/>
                <w:szCs w:val="22"/>
              </w:rPr>
              <w:t>10,016,926,590</w:t>
            </w:r>
          </w:p>
        </w:tc>
        <w:tc>
          <w:tcPr>
            <w:tcW w:w="2518" w:type="dxa"/>
          </w:tcPr>
          <w:p w14:paraId="0BD3D555" w14:textId="6B77EE54" w:rsidR="00716DD0" w:rsidRPr="00D214DF" w:rsidRDefault="00716DD0" w:rsidP="00A25FA7">
            <w:pPr>
              <w:jc w:val="center"/>
              <w:rPr>
                <w:sz w:val="22"/>
                <w:szCs w:val="22"/>
              </w:rPr>
            </w:pPr>
            <w:r>
              <w:rPr>
                <w:sz w:val="22"/>
                <w:szCs w:val="22"/>
              </w:rPr>
              <w:t>(13,870,860,354)</w:t>
            </w:r>
          </w:p>
        </w:tc>
      </w:tr>
      <w:tr w:rsidR="00716DD0" w14:paraId="0C2017B9" w14:textId="77777777" w:rsidTr="00716DD0">
        <w:tc>
          <w:tcPr>
            <w:tcW w:w="2517" w:type="dxa"/>
          </w:tcPr>
          <w:p w14:paraId="6FCF67FD" w14:textId="6DA55CDF" w:rsidR="00716DD0" w:rsidRPr="00D214DF" w:rsidRDefault="00716DD0" w:rsidP="00E53B2D">
            <w:pPr>
              <w:jc w:val="both"/>
              <w:rPr>
                <w:sz w:val="22"/>
                <w:szCs w:val="22"/>
              </w:rPr>
            </w:pPr>
            <w:r w:rsidRPr="00D214DF">
              <w:rPr>
                <w:sz w:val="22"/>
                <w:szCs w:val="22"/>
              </w:rPr>
              <w:t>Added in Current Year</w:t>
            </w:r>
          </w:p>
        </w:tc>
        <w:tc>
          <w:tcPr>
            <w:tcW w:w="2517" w:type="dxa"/>
          </w:tcPr>
          <w:p w14:paraId="02D54109" w14:textId="7802AA56" w:rsidR="00716DD0" w:rsidRPr="00D214DF" w:rsidRDefault="00716DD0" w:rsidP="00A25FA7">
            <w:pPr>
              <w:jc w:val="center"/>
              <w:rPr>
                <w:sz w:val="22"/>
                <w:szCs w:val="22"/>
              </w:rPr>
            </w:pPr>
            <w:r>
              <w:rPr>
                <w:sz w:val="22"/>
                <w:szCs w:val="22"/>
              </w:rPr>
              <w:t>788,339,533</w:t>
            </w:r>
          </w:p>
        </w:tc>
        <w:tc>
          <w:tcPr>
            <w:tcW w:w="2518" w:type="dxa"/>
          </w:tcPr>
          <w:p w14:paraId="4A2CADF1" w14:textId="310A5CFA" w:rsidR="00716DD0" w:rsidRPr="00D214DF" w:rsidRDefault="00716DD0" w:rsidP="00A25FA7">
            <w:pPr>
              <w:jc w:val="center"/>
              <w:rPr>
                <w:sz w:val="22"/>
                <w:szCs w:val="22"/>
              </w:rPr>
            </w:pPr>
            <w:r>
              <w:rPr>
                <w:sz w:val="22"/>
                <w:szCs w:val="22"/>
              </w:rPr>
              <w:t>(1,969,919,705)</w:t>
            </w:r>
          </w:p>
        </w:tc>
      </w:tr>
      <w:tr w:rsidR="00716DD0" w14:paraId="6C8C1B0B" w14:textId="77777777" w:rsidTr="00716DD0">
        <w:tc>
          <w:tcPr>
            <w:tcW w:w="2517" w:type="dxa"/>
          </w:tcPr>
          <w:p w14:paraId="463AC7FC" w14:textId="3EFA561D" w:rsidR="00716DD0" w:rsidRPr="00D214DF" w:rsidRDefault="00716DD0" w:rsidP="00E53B2D">
            <w:pPr>
              <w:jc w:val="both"/>
              <w:rPr>
                <w:sz w:val="22"/>
                <w:szCs w:val="22"/>
              </w:rPr>
            </w:pPr>
            <w:r w:rsidRPr="00D214DF">
              <w:rPr>
                <w:sz w:val="22"/>
                <w:szCs w:val="22"/>
              </w:rPr>
              <w:t xml:space="preserve">Amortized </w:t>
            </w:r>
            <w:r>
              <w:rPr>
                <w:sz w:val="22"/>
                <w:szCs w:val="22"/>
              </w:rPr>
              <w:t>Current Year</w:t>
            </w:r>
          </w:p>
        </w:tc>
        <w:tc>
          <w:tcPr>
            <w:tcW w:w="2517" w:type="dxa"/>
          </w:tcPr>
          <w:p w14:paraId="5816D5BA" w14:textId="1651B861" w:rsidR="00716DD0" w:rsidRPr="00D214DF" w:rsidRDefault="00716DD0" w:rsidP="001F22EB">
            <w:pPr>
              <w:jc w:val="center"/>
              <w:rPr>
                <w:sz w:val="22"/>
                <w:szCs w:val="22"/>
              </w:rPr>
            </w:pPr>
            <w:r>
              <w:rPr>
                <w:sz w:val="22"/>
                <w:szCs w:val="22"/>
              </w:rPr>
              <w:t>(541,767,217)</w:t>
            </w:r>
          </w:p>
        </w:tc>
        <w:tc>
          <w:tcPr>
            <w:tcW w:w="2518" w:type="dxa"/>
          </w:tcPr>
          <w:p w14:paraId="7F122FD6" w14:textId="74CDEB36" w:rsidR="00716DD0" w:rsidRPr="00D214DF" w:rsidRDefault="00716DD0" w:rsidP="001F22EB">
            <w:pPr>
              <w:jc w:val="center"/>
              <w:rPr>
                <w:sz w:val="22"/>
                <w:szCs w:val="22"/>
              </w:rPr>
            </w:pPr>
            <w:r>
              <w:rPr>
                <w:sz w:val="22"/>
                <w:szCs w:val="22"/>
              </w:rPr>
              <w:t>614,870,143</w:t>
            </w:r>
          </w:p>
        </w:tc>
      </w:tr>
      <w:tr w:rsidR="00716DD0" w14:paraId="47831699" w14:textId="77777777" w:rsidTr="00716DD0">
        <w:tc>
          <w:tcPr>
            <w:tcW w:w="2517" w:type="dxa"/>
          </w:tcPr>
          <w:p w14:paraId="55F661B7" w14:textId="46E8A5FA" w:rsidR="00716DD0" w:rsidRPr="00D214DF" w:rsidRDefault="00716DD0" w:rsidP="00E53B2D">
            <w:pPr>
              <w:jc w:val="both"/>
              <w:rPr>
                <w:sz w:val="22"/>
                <w:szCs w:val="22"/>
              </w:rPr>
            </w:pPr>
            <w:r w:rsidRPr="00D214DF">
              <w:rPr>
                <w:sz w:val="22"/>
                <w:szCs w:val="22"/>
              </w:rPr>
              <w:t>Remaining in IMR</w:t>
            </w:r>
          </w:p>
        </w:tc>
        <w:tc>
          <w:tcPr>
            <w:tcW w:w="2517" w:type="dxa"/>
          </w:tcPr>
          <w:p w14:paraId="680F98E6" w14:textId="0214A9FB" w:rsidR="00716DD0" w:rsidRPr="00D214DF" w:rsidRDefault="00716DD0" w:rsidP="00A17482">
            <w:pPr>
              <w:jc w:val="center"/>
              <w:rPr>
                <w:sz w:val="22"/>
                <w:szCs w:val="22"/>
              </w:rPr>
            </w:pPr>
            <w:r>
              <w:rPr>
                <w:sz w:val="22"/>
                <w:szCs w:val="22"/>
              </w:rPr>
              <w:t>10,263,498,906</w:t>
            </w:r>
          </w:p>
        </w:tc>
        <w:tc>
          <w:tcPr>
            <w:tcW w:w="2518" w:type="dxa"/>
          </w:tcPr>
          <w:p w14:paraId="39698D37" w14:textId="3F6C7B8A" w:rsidR="00716DD0" w:rsidRPr="00D214DF" w:rsidRDefault="00716DD0" w:rsidP="00A17482">
            <w:pPr>
              <w:jc w:val="center"/>
              <w:rPr>
                <w:sz w:val="22"/>
                <w:szCs w:val="22"/>
              </w:rPr>
            </w:pPr>
            <w:r>
              <w:rPr>
                <w:sz w:val="22"/>
                <w:szCs w:val="22"/>
              </w:rPr>
              <w:t>(15,225,909,916)</w:t>
            </w:r>
            <w:r w:rsidR="003332EF">
              <w:rPr>
                <w:sz w:val="22"/>
                <w:szCs w:val="22"/>
              </w:rPr>
              <w:t>*</w:t>
            </w:r>
          </w:p>
        </w:tc>
      </w:tr>
    </w:tbl>
    <w:p w14:paraId="64F0D7E1" w14:textId="77777777" w:rsidR="00513266" w:rsidRDefault="00513266" w:rsidP="00E53B2D">
      <w:pPr>
        <w:jc w:val="both"/>
        <w:rPr>
          <w:i/>
          <w:iCs/>
          <w:sz w:val="22"/>
          <w:szCs w:val="22"/>
        </w:rPr>
      </w:pPr>
    </w:p>
    <w:p w14:paraId="5DBAEEB0" w14:textId="042CA2C1" w:rsidR="00513266" w:rsidRPr="00E53B2D" w:rsidRDefault="003332EF" w:rsidP="00E53B2D">
      <w:pPr>
        <w:jc w:val="both"/>
        <w:rPr>
          <w:i/>
          <w:iCs/>
          <w:sz w:val="22"/>
          <w:szCs w:val="22"/>
        </w:rPr>
      </w:pPr>
      <w:r>
        <w:rPr>
          <w:i/>
          <w:iCs/>
          <w:sz w:val="22"/>
          <w:szCs w:val="22"/>
        </w:rPr>
        <w:t>*</w:t>
      </w:r>
      <w:r w:rsidR="00965F14">
        <w:rPr>
          <w:i/>
          <w:iCs/>
          <w:sz w:val="22"/>
          <w:szCs w:val="22"/>
        </w:rPr>
        <w:t xml:space="preserve">NAIC staff </w:t>
      </w:r>
      <w:r w:rsidR="00416B5A">
        <w:rPr>
          <w:i/>
          <w:iCs/>
          <w:sz w:val="22"/>
          <w:szCs w:val="22"/>
        </w:rPr>
        <w:t xml:space="preserve">knows that the total for derivative losses in the reconciliation does not agree to the total reported losses. This </w:t>
      </w:r>
      <w:r w:rsidR="00C642D6">
        <w:rPr>
          <w:i/>
          <w:iCs/>
          <w:sz w:val="22"/>
          <w:szCs w:val="22"/>
        </w:rPr>
        <w:t xml:space="preserve">is because </w:t>
      </w:r>
      <w:r w:rsidR="00EA5312">
        <w:rPr>
          <w:i/>
          <w:iCs/>
          <w:sz w:val="22"/>
          <w:szCs w:val="22"/>
        </w:rPr>
        <w:t xml:space="preserve">one </w:t>
      </w:r>
      <w:r w:rsidR="00374A32">
        <w:rPr>
          <w:i/>
          <w:iCs/>
          <w:sz w:val="22"/>
          <w:szCs w:val="22"/>
        </w:rPr>
        <w:t xml:space="preserve">company </w:t>
      </w:r>
      <w:r w:rsidR="00EA5312">
        <w:rPr>
          <w:i/>
          <w:iCs/>
          <w:sz w:val="22"/>
          <w:szCs w:val="22"/>
        </w:rPr>
        <w:t>did not properly compute the total.</w:t>
      </w:r>
      <w:r w:rsidR="00933D9B">
        <w:rPr>
          <w:i/>
          <w:iCs/>
          <w:sz w:val="22"/>
          <w:szCs w:val="22"/>
        </w:rPr>
        <w:t xml:space="preserve"> </w:t>
      </w:r>
      <w:r w:rsidR="00374A32">
        <w:rPr>
          <w:i/>
          <w:iCs/>
          <w:sz w:val="22"/>
          <w:szCs w:val="22"/>
        </w:rPr>
        <w:t xml:space="preserve">That company’s reported total is in the initial total, and NAIC staff adjusted the reconciliation so it would properly </w:t>
      </w:r>
      <w:r w:rsidR="00CB2550">
        <w:rPr>
          <w:i/>
          <w:iCs/>
          <w:sz w:val="22"/>
          <w:szCs w:val="22"/>
        </w:rPr>
        <w:t>sum</w:t>
      </w:r>
      <w:r w:rsidR="00374A32">
        <w:rPr>
          <w:i/>
          <w:iCs/>
          <w:sz w:val="22"/>
          <w:szCs w:val="22"/>
        </w:rPr>
        <w:t xml:space="preserve">. </w:t>
      </w:r>
      <w:r w:rsidR="002C2209">
        <w:rPr>
          <w:i/>
          <w:iCs/>
          <w:sz w:val="22"/>
          <w:szCs w:val="22"/>
        </w:rPr>
        <w:t xml:space="preserve">Also, companies reported a </w:t>
      </w:r>
      <w:proofErr w:type="gramStart"/>
      <w:r w:rsidR="002C2209">
        <w:rPr>
          <w:i/>
          <w:iCs/>
          <w:sz w:val="22"/>
          <w:szCs w:val="22"/>
        </w:rPr>
        <w:t>mix</w:t>
      </w:r>
      <w:proofErr w:type="gramEnd"/>
      <w:r w:rsidR="002C2209">
        <w:rPr>
          <w:i/>
          <w:iCs/>
          <w:sz w:val="22"/>
          <w:szCs w:val="22"/>
        </w:rPr>
        <w:t xml:space="preserve"> of positive/negative numbers that were adjusted to make sure the summation was consistent across all companies. </w:t>
      </w:r>
    </w:p>
    <w:p w14:paraId="260C23E0" w14:textId="77777777" w:rsidR="00B843A6" w:rsidRDefault="00B843A6" w:rsidP="007628FF">
      <w:pPr>
        <w:jc w:val="both"/>
        <w:rPr>
          <w:sz w:val="22"/>
          <w:szCs w:val="22"/>
        </w:rPr>
      </w:pPr>
    </w:p>
    <w:p w14:paraId="0E5FA8F4" w14:textId="77777777" w:rsidR="00B843A6" w:rsidRDefault="00B843A6" w:rsidP="00B843A6">
      <w:pPr>
        <w:jc w:val="both"/>
        <w:rPr>
          <w:sz w:val="22"/>
          <w:szCs w:val="22"/>
        </w:rPr>
      </w:pPr>
      <w:r>
        <w:rPr>
          <w:sz w:val="22"/>
          <w:szCs w:val="22"/>
        </w:rPr>
        <w:t xml:space="preserve">On August 13, 2024, </w:t>
      </w:r>
      <w:r w:rsidRPr="00780EC4">
        <w:rPr>
          <w:sz w:val="22"/>
          <w:szCs w:val="22"/>
        </w:rPr>
        <w:t xml:space="preserve">the Working Group </w:t>
      </w:r>
      <w:r>
        <w:rPr>
          <w:sz w:val="22"/>
          <w:szCs w:val="22"/>
        </w:rPr>
        <w:t xml:space="preserve">moved this item to the active listing, classified as a new SAP concept, and exposed this agenda item with a request for feedback on the items noted within the agenda item, which included an overall inquiry on the development of new guidance for the deferral of realized gains/losses for non-accounting effective hedges captured in </w:t>
      </w:r>
      <w:r w:rsidRPr="0022137C">
        <w:rPr>
          <w:i/>
          <w:iCs/>
          <w:sz w:val="22"/>
          <w:szCs w:val="22"/>
        </w:rPr>
        <w:t>SSAP No. 86—Derivatives</w:t>
      </w:r>
      <w:r>
        <w:rPr>
          <w:sz w:val="22"/>
          <w:szCs w:val="22"/>
        </w:rPr>
        <w:t xml:space="preserve">.  Discussion items captured in the agenda item included the following: </w:t>
      </w:r>
    </w:p>
    <w:p w14:paraId="06E14D78" w14:textId="77777777" w:rsidR="00B843A6" w:rsidRDefault="00B843A6" w:rsidP="00B843A6">
      <w:pPr>
        <w:jc w:val="both"/>
        <w:rPr>
          <w:sz w:val="22"/>
          <w:szCs w:val="22"/>
        </w:rPr>
      </w:pPr>
    </w:p>
    <w:p w14:paraId="0C65AA3F" w14:textId="77777777" w:rsidR="00B843A6" w:rsidRPr="0022137C" w:rsidRDefault="00B843A6" w:rsidP="003C3ED4">
      <w:pPr>
        <w:pStyle w:val="BodyText2"/>
        <w:numPr>
          <w:ilvl w:val="0"/>
          <w:numId w:val="37"/>
        </w:numPr>
        <w:jc w:val="both"/>
        <w:rPr>
          <w:sz w:val="22"/>
          <w:szCs w:val="22"/>
        </w:rPr>
      </w:pPr>
      <w:r w:rsidRPr="0022137C">
        <w:rPr>
          <w:sz w:val="22"/>
          <w:szCs w:val="22"/>
        </w:rPr>
        <w:t xml:space="preserve">Do Working Group members support the development of statutory accounting guidance that would defer derivative gains/losses for structures that hedge interest rate risk with amortization over time into income? (These derivative programs would not qualify as accounting effective under SSAP No. 86 and are not captured within the specific variable annuity guarantee guidance in SSAP No. 108.) </w:t>
      </w:r>
    </w:p>
    <w:p w14:paraId="3340E876" w14:textId="77777777" w:rsidR="00B843A6" w:rsidRPr="0022137C" w:rsidRDefault="00B843A6" w:rsidP="00B843A6">
      <w:pPr>
        <w:pStyle w:val="BodyText2"/>
        <w:ind w:left="720"/>
        <w:rPr>
          <w:sz w:val="22"/>
          <w:szCs w:val="22"/>
        </w:rPr>
      </w:pPr>
    </w:p>
    <w:p w14:paraId="5C22CBD6" w14:textId="77777777" w:rsidR="00B843A6" w:rsidRPr="0022137C" w:rsidRDefault="00B843A6" w:rsidP="003C3ED4">
      <w:pPr>
        <w:pStyle w:val="BodyText2"/>
        <w:numPr>
          <w:ilvl w:val="0"/>
          <w:numId w:val="37"/>
        </w:numPr>
        <w:jc w:val="both"/>
        <w:rPr>
          <w:sz w:val="22"/>
          <w:szCs w:val="22"/>
        </w:rPr>
      </w:pPr>
      <w:r w:rsidRPr="0022137C">
        <w:rPr>
          <w:sz w:val="22"/>
          <w:szCs w:val="22"/>
        </w:rPr>
        <w:t xml:space="preserve">If further development / consideration of guidance is supported, the following items are noted for discussion:  </w:t>
      </w:r>
    </w:p>
    <w:p w14:paraId="3DF2A9D5" w14:textId="77777777" w:rsidR="00B843A6" w:rsidRPr="0022137C" w:rsidRDefault="00B843A6" w:rsidP="00B843A6">
      <w:pPr>
        <w:pStyle w:val="ListParagraph"/>
        <w:rPr>
          <w:sz w:val="22"/>
          <w:szCs w:val="22"/>
        </w:rPr>
      </w:pPr>
    </w:p>
    <w:p w14:paraId="216A2919" w14:textId="77777777" w:rsidR="00B843A6" w:rsidRPr="0022137C" w:rsidRDefault="00B843A6" w:rsidP="003C3ED4">
      <w:pPr>
        <w:pStyle w:val="BodyText2"/>
        <w:numPr>
          <w:ilvl w:val="1"/>
          <w:numId w:val="37"/>
        </w:numPr>
        <w:jc w:val="both"/>
        <w:rPr>
          <w:sz w:val="22"/>
          <w:szCs w:val="22"/>
        </w:rPr>
      </w:pPr>
      <w:r w:rsidRPr="0022137C">
        <w:rPr>
          <w:sz w:val="22"/>
          <w:szCs w:val="22"/>
        </w:rPr>
        <w:t xml:space="preserve">Determination of effectiveness that permits the derivative program to qualify for the special accounting treatment. </w:t>
      </w:r>
    </w:p>
    <w:p w14:paraId="00B759F6" w14:textId="77777777" w:rsidR="00B843A6" w:rsidRPr="0022137C" w:rsidRDefault="00B843A6" w:rsidP="00B843A6">
      <w:pPr>
        <w:pStyle w:val="BodyText2"/>
        <w:ind w:left="1440"/>
        <w:rPr>
          <w:sz w:val="22"/>
          <w:szCs w:val="22"/>
        </w:rPr>
      </w:pPr>
    </w:p>
    <w:p w14:paraId="1502D67C" w14:textId="77777777" w:rsidR="00B843A6" w:rsidRPr="0022137C" w:rsidRDefault="00B843A6" w:rsidP="003C3ED4">
      <w:pPr>
        <w:pStyle w:val="BodyText2"/>
        <w:numPr>
          <w:ilvl w:val="1"/>
          <w:numId w:val="37"/>
        </w:numPr>
        <w:jc w:val="both"/>
        <w:rPr>
          <w:sz w:val="22"/>
          <w:szCs w:val="22"/>
        </w:rPr>
      </w:pPr>
      <w:r w:rsidRPr="0022137C">
        <w:rPr>
          <w:sz w:val="22"/>
          <w:szCs w:val="22"/>
        </w:rPr>
        <w:t>Discussion of whether net deferred losses (reported as assets) would be admissible, and if so, any admittance limitations.</w:t>
      </w:r>
    </w:p>
    <w:p w14:paraId="28EB1BA8" w14:textId="77777777" w:rsidR="00B843A6" w:rsidRPr="0022137C" w:rsidRDefault="00B843A6" w:rsidP="00B843A6">
      <w:pPr>
        <w:pStyle w:val="ListParagraph"/>
        <w:rPr>
          <w:sz w:val="22"/>
          <w:szCs w:val="22"/>
        </w:rPr>
      </w:pPr>
    </w:p>
    <w:p w14:paraId="5E90BB62" w14:textId="77777777" w:rsidR="00B843A6" w:rsidRPr="0022137C" w:rsidRDefault="00B843A6" w:rsidP="003C3ED4">
      <w:pPr>
        <w:pStyle w:val="BodyText2"/>
        <w:numPr>
          <w:ilvl w:val="1"/>
          <w:numId w:val="37"/>
        </w:numPr>
        <w:jc w:val="both"/>
        <w:rPr>
          <w:sz w:val="22"/>
          <w:szCs w:val="22"/>
        </w:rPr>
      </w:pPr>
      <w:r w:rsidRPr="0022137C">
        <w:rPr>
          <w:sz w:val="22"/>
          <w:szCs w:val="22"/>
        </w:rPr>
        <w:t xml:space="preserve">Macro-limits on admittable net deferred losses (reported as assets) and other “soft” assets. (For example, capturing IMR and </w:t>
      </w:r>
      <w:proofErr w:type="gramStart"/>
      <w:r w:rsidRPr="0022137C">
        <w:rPr>
          <w:sz w:val="22"/>
          <w:szCs w:val="22"/>
        </w:rPr>
        <w:t>derivative</w:t>
      </w:r>
      <w:proofErr w:type="gramEnd"/>
      <w:r w:rsidRPr="0022137C">
        <w:rPr>
          <w:sz w:val="22"/>
          <w:szCs w:val="22"/>
        </w:rPr>
        <w:t xml:space="preserve"> deferred net losses, and then perhaps considering other soft assets, such as DTAs, EDP equipment and software, goodwill, etc.)  </w:t>
      </w:r>
    </w:p>
    <w:p w14:paraId="71717B66" w14:textId="77777777" w:rsidR="00B843A6" w:rsidRPr="0022137C" w:rsidRDefault="00B843A6" w:rsidP="00B843A6">
      <w:pPr>
        <w:pStyle w:val="BodyText2"/>
        <w:ind w:left="1440"/>
        <w:rPr>
          <w:sz w:val="22"/>
          <w:szCs w:val="22"/>
        </w:rPr>
      </w:pPr>
    </w:p>
    <w:p w14:paraId="2997E3A7" w14:textId="77777777" w:rsidR="00B843A6" w:rsidRPr="0022137C" w:rsidRDefault="00B843A6" w:rsidP="003C3ED4">
      <w:pPr>
        <w:pStyle w:val="BodyText2"/>
        <w:numPr>
          <w:ilvl w:val="1"/>
          <w:numId w:val="37"/>
        </w:numPr>
        <w:jc w:val="both"/>
        <w:rPr>
          <w:sz w:val="22"/>
          <w:szCs w:val="22"/>
        </w:rPr>
      </w:pPr>
      <w:r w:rsidRPr="0022137C">
        <w:rPr>
          <w:sz w:val="22"/>
          <w:szCs w:val="22"/>
        </w:rPr>
        <w:t xml:space="preserve">Timeframes over which deferred items are amortized into income. </w:t>
      </w:r>
    </w:p>
    <w:p w14:paraId="43055137" w14:textId="77777777" w:rsidR="00B843A6" w:rsidRPr="0022137C" w:rsidRDefault="00B843A6" w:rsidP="00B843A6">
      <w:pPr>
        <w:pStyle w:val="ListParagraph"/>
        <w:rPr>
          <w:sz w:val="22"/>
          <w:szCs w:val="22"/>
        </w:rPr>
      </w:pPr>
    </w:p>
    <w:p w14:paraId="3E0972C3" w14:textId="77777777" w:rsidR="00B843A6" w:rsidRPr="0022137C" w:rsidRDefault="00B843A6" w:rsidP="003C3ED4">
      <w:pPr>
        <w:pStyle w:val="BodyText2"/>
        <w:numPr>
          <w:ilvl w:val="1"/>
          <w:numId w:val="37"/>
        </w:numPr>
        <w:jc w:val="both"/>
        <w:rPr>
          <w:sz w:val="22"/>
          <w:szCs w:val="22"/>
        </w:rPr>
      </w:pPr>
      <w:r w:rsidRPr="0022137C">
        <w:rPr>
          <w:sz w:val="22"/>
          <w:szCs w:val="22"/>
        </w:rPr>
        <w:t xml:space="preserve">Extent of application across the industry. (NAIC staff notes that SSAP No. 108 is only applied by 9 entities, and from a review of the derivative disclosures for INT 23-01, only 14 entities captured derivative gains/losses in the IMR balance.) </w:t>
      </w:r>
    </w:p>
    <w:p w14:paraId="6199B5C3" w14:textId="77777777" w:rsidR="004A151F" w:rsidRDefault="004A151F" w:rsidP="004A151F">
      <w:pPr>
        <w:pStyle w:val="ListParagraph"/>
        <w:rPr>
          <w:sz w:val="22"/>
          <w:szCs w:val="22"/>
        </w:rPr>
      </w:pPr>
    </w:p>
    <w:p w14:paraId="74C1301B" w14:textId="0D3B5E12" w:rsidR="00B843A6" w:rsidRDefault="00B843A6" w:rsidP="00B843A6">
      <w:pPr>
        <w:pStyle w:val="paragraph"/>
        <w:keepNext/>
        <w:spacing w:before="0" w:beforeAutospacing="0" w:after="0" w:afterAutospacing="0"/>
        <w:jc w:val="both"/>
        <w:textAlignment w:val="baseline"/>
        <w:rPr>
          <w:bCs/>
          <w:i/>
          <w:sz w:val="22"/>
          <w:szCs w:val="22"/>
          <w:u w:val="single"/>
        </w:rPr>
      </w:pPr>
      <w:bookmarkStart w:id="81" w:name="_Hlk179457645"/>
      <w:r>
        <w:rPr>
          <w:bCs/>
          <w:i/>
          <w:sz w:val="22"/>
          <w:szCs w:val="22"/>
          <w:u w:val="single"/>
        </w:rPr>
        <w:t>ACLI</w:t>
      </w:r>
      <w:r w:rsidRPr="00D76AAA">
        <w:rPr>
          <w:bCs/>
          <w:i/>
          <w:sz w:val="22"/>
          <w:szCs w:val="22"/>
          <w:u w:val="single"/>
        </w:rPr>
        <w:t xml:space="preserve"> Comments:</w:t>
      </w:r>
    </w:p>
    <w:p w14:paraId="325F62D6" w14:textId="77777777" w:rsidR="00B843A6" w:rsidRPr="00B77F53" w:rsidRDefault="00B843A6" w:rsidP="00B843A6">
      <w:pPr>
        <w:jc w:val="both"/>
        <w:rPr>
          <w:sz w:val="22"/>
          <w:szCs w:val="22"/>
        </w:rPr>
      </w:pPr>
      <w:r w:rsidRPr="00B77F53">
        <w:rPr>
          <w:sz w:val="22"/>
          <w:szCs w:val="22"/>
        </w:rPr>
        <w:t xml:space="preserve">We support the development of new statutory accounting guidance for interest-rate hedging derivatives that do not qualify for hedge accounting under </w:t>
      </w:r>
      <w:r w:rsidRPr="001E3197">
        <w:rPr>
          <w:i/>
          <w:sz w:val="22"/>
          <w:szCs w:val="22"/>
        </w:rPr>
        <w:t>SSAP No. 86—Derivatives,</w:t>
      </w:r>
      <w:r w:rsidRPr="00B77F53">
        <w:rPr>
          <w:sz w:val="22"/>
          <w:szCs w:val="22"/>
        </w:rPr>
        <w:t xml:space="preserve"> but that are used for asset-liability management (ALM), also referred to as “ALM Hedges”. ACLI is very appreciative of the on-going dialogue with SAPWG and the IMR Ad Hoc Working Group and stands ready to continue working with the NAIC on this initiative.</w:t>
      </w:r>
    </w:p>
    <w:p w14:paraId="105F7C4B" w14:textId="77777777" w:rsidR="00B843A6" w:rsidRPr="00B77F53" w:rsidRDefault="00B843A6" w:rsidP="00B843A6">
      <w:pPr>
        <w:jc w:val="both"/>
        <w:rPr>
          <w:sz w:val="22"/>
          <w:szCs w:val="22"/>
        </w:rPr>
      </w:pPr>
    </w:p>
    <w:p w14:paraId="3A3006D6" w14:textId="77777777" w:rsidR="00B843A6" w:rsidRDefault="00B843A6" w:rsidP="00B843A6">
      <w:pPr>
        <w:jc w:val="both"/>
        <w:rPr>
          <w:sz w:val="22"/>
          <w:szCs w:val="22"/>
        </w:rPr>
      </w:pPr>
      <w:r w:rsidRPr="00B77F53">
        <w:rPr>
          <w:sz w:val="22"/>
          <w:szCs w:val="22"/>
        </w:rPr>
        <w:t xml:space="preserve">Companies manage ALM programs to mitigate reinvestment, guarantee, and disintermediation risks, and to manage asset portfolios within limited ranges around a liability target duration. The new statutory accounting guidance is intended for derivative transactions that alter the interest rate characteristics of assets/liabilities under these types of risk mitigation programs. More specifically, “macro-hedging” ALM programs hedge risks that are often off-balance sheet risks given the “amortized cost” nature of statutory accounting, and therefore hedge accounting frameworks do not address this type of hedging construct. As discussed in our white paper “Derivatives and Hedging with Life Insurance” (included as Appendix I), this is because the duration and convexity of assets and liabilities may differ. When interest rates change, asset and liability durations may change by different amounts, making it nearly impossible to maintain the tight effectiveness </w:t>
      </w:r>
      <w:proofErr w:type="gramStart"/>
      <w:r w:rsidRPr="00B77F53">
        <w:rPr>
          <w:sz w:val="22"/>
          <w:szCs w:val="22"/>
        </w:rPr>
        <w:t>assessment</w:t>
      </w:r>
      <w:proofErr w:type="gramEnd"/>
      <w:r w:rsidRPr="00B77F53">
        <w:rPr>
          <w:sz w:val="22"/>
          <w:szCs w:val="22"/>
        </w:rPr>
        <w:t xml:space="preserve"> corridor requirements as the measurement criteria do not include metrics commonly used in these programs (e.g., duration). As a result, economically effective “macro-hedges” are generally considered hedges and carried at fair value, which misstates insurer solvency by causing surplus volatility or worse, can disincentivize prudent risk management. As further discussed in Appendix I, there is a critical need for developing appropriate accounting guidance.</w:t>
      </w:r>
    </w:p>
    <w:p w14:paraId="5F83256B" w14:textId="77777777" w:rsidR="00B843A6" w:rsidRDefault="00B843A6" w:rsidP="00B843A6">
      <w:pPr>
        <w:jc w:val="both"/>
        <w:rPr>
          <w:sz w:val="22"/>
          <w:szCs w:val="22"/>
        </w:rPr>
      </w:pPr>
    </w:p>
    <w:p w14:paraId="453F665E" w14:textId="77777777" w:rsidR="00B843A6" w:rsidRPr="00B77F53" w:rsidRDefault="00B843A6" w:rsidP="00B843A6">
      <w:pPr>
        <w:jc w:val="both"/>
        <w:rPr>
          <w:sz w:val="22"/>
          <w:szCs w:val="22"/>
        </w:rPr>
      </w:pPr>
      <w:r w:rsidRPr="00B77F53">
        <w:rPr>
          <w:sz w:val="22"/>
          <w:szCs w:val="22"/>
        </w:rPr>
        <w:t>Within the exposure, NAIC staff has identified several items for further discussion:</w:t>
      </w:r>
    </w:p>
    <w:p w14:paraId="2C46FE97" w14:textId="77777777" w:rsidR="00B843A6" w:rsidRPr="00B77F53" w:rsidRDefault="00B843A6" w:rsidP="00B843A6">
      <w:pPr>
        <w:jc w:val="both"/>
        <w:rPr>
          <w:sz w:val="22"/>
          <w:szCs w:val="22"/>
        </w:rPr>
      </w:pPr>
    </w:p>
    <w:p w14:paraId="3AA1A38C" w14:textId="77777777" w:rsidR="00B843A6" w:rsidRPr="00B77F53" w:rsidRDefault="00B843A6" w:rsidP="00B843A6">
      <w:pPr>
        <w:jc w:val="both"/>
        <w:rPr>
          <w:sz w:val="22"/>
          <w:szCs w:val="22"/>
        </w:rPr>
      </w:pPr>
      <w:r w:rsidRPr="00B77F53">
        <w:rPr>
          <w:sz w:val="22"/>
          <w:szCs w:val="22"/>
        </w:rPr>
        <w:t xml:space="preserve">2) If further development / consideration of guidance is supported, the following items are noted for discussion:   </w:t>
      </w:r>
    </w:p>
    <w:p w14:paraId="660C10A4" w14:textId="77777777" w:rsidR="00B843A6" w:rsidRPr="00B77F53" w:rsidRDefault="00B843A6" w:rsidP="003C3ED4">
      <w:pPr>
        <w:pStyle w:val="ListParagraph"/>
        <w:numPr>
          <w:ilvl w:val="0"/>
          <w:numId w:val="41"/>
        </w:numPr>
        <w:spacing w:line="280" w:lineRule="exact"/>
        <w:jc w:val="both"/>
        <w:rPr>
          <w:sz w:val="22"/>
          <w:szCs w:val="22"/>
        </w:rPr>
      </w:pPr>
      <w:r w:rsidRPr="00B77F53">
        <w:rPr>
          <w:sz w:val="22"/>
          <w:szCs w:val="22"/>
        </w:rPr>
        <w:t xml:space="preserve">Determination of effectiveness that permits the derivative program to qualify for the special accounting treatment. </w:t>
      </w:r>
    </w:p>
    <w:p w14:paraId="77E75B29" w14:textId="77777777" w:rsidR="00B843A6" w:rsidRPr="00B77F53" w:rsidRDefault="00B843A6" w:rsidP="003C3ED4">
      <w:pPr>
        <w:pStyle w:val="ListParagraph"/>
        <w:numPr>
          <w:ilvl w:val="0"/>
          <w:numId w:val="41"/>
        </w:numPr>
        <w:spacing w:line="280" w:lineRule="exact"/>
        <w:jc w:val="both"/>
        <w:rPr>
          <w:sz w:val="22"/>
          <w:szCs w:val="22"/>
        </w:rPr>
      </w:pPr>
      <w:r w:rsidRPr="00B77F53">
        <w:rPr>
          <w:sz w:val="22"/>
          <w:szCs w:val="22"/>
        </w:rPr>
        <w:t xml:space="preserve">Discussion of whether net deferred losses (reported as assets) would be admissible, and if so, any admittance limitations. </w:t>
      </w:r>
    </w:p>
    <w:p w14:paraId="01A13034" w14:textId="77777777" w:rsidR="00B843A6" w:rsidRPr="00B77F53" w:rsidRDefault="00B843A6" w:rsidP="003C3ED4">
      <w:pPr>
        <w:pStyle w:val="ListParagraph"/>
        <w:numPr>
          <w:ilvl w:val="0"/>
          <w:numId w:val="41"/>
        </w:numPr>
        <w:spacing w:line="280" w:lineRule="exact"/>
        <w:jc w:val="both"/>
        <w:rPr>
          <w:sz w:val="22"/>
          <w:szCs w:val="22"/>
        </w:rPr>
      </w:pPr>
      <w:r w:rsidRPr="00B77F53">
        <w:rPr>
          <w:sz w:val="22"/>
          <w:szCs w:val="22"/>
        </w:rPr>
        <w:t xml:space="preserve">Macro-limits on admittable net deferred losses (reported as assets) and other “soft” assets. (For example, capturing IMR and </w:t>
      </w:r>
      <w:proofErr w:type="gramStart"/>
      <w:r w:rsidRPr="00B77F53">
        <w:rPr>
          <w:sz w:val="22"/>
          <w:szCs w:val="22"/>
        </w:rPr>
        <w:t>derivative</w:t>
      </w:r>
      <w:proofErr w:type="gramEnd"/>
      <w:r w:rsidRPr="00B77F53">
        <w:rPr>
          <w:sz w:val="22"/>
          <w:szCs w:val="22"/>
        </w:rPr>
        <w:t xml:space="preserve"> deferred net losses, and then perhaps considering other soft assets, such as DTAs, EDP equipment and software, goodwill, etc.)   </w:t>
      </w:r>
    </w:p>
    <w:p w14:paraId="1FC2FB8E" w14:textId="77777777" w:rsidR="00B843A6" w:rsidRPr="00B77F53" w:rsidRDefault="00B843A6" w:rsidP="003C3ED4">
      <w:pPr>
        <w:pStyle w:val="ListParagraph"/>
        <w:numPr>
          <w:ilvl w:val="0"/>
          <w:numId w:val="41"/>
        </w:numPr>
        <w:spacing w:line="280" w:lineRule="exact"/>
        <w:jc w:val="both"/>
        <w:rPr>
          <w:sz w:val="22"/>
          <w:szCs w:val="22"/>
        </w:rPr>
      </w:pPr>
      <w:r w:rsidRPr="00B77F53">
        <w:rPr>
          <w:sz w:val="22"/>
          <w:szCs w:val="22"/>
        </w:rPr>
        <w:t xml:space="preserve">Timeframes over which deferred items are amortized into income.  </w:t>
      </w:r>
    </w:p>
    <w:p w14:paraId="16394710" w14:textId="77777777" w:rsidR="00B843A6" w:rsidRPr="00B77F53" w:rsidRDefault="00B843A6" w:rsidP="003C3ED4">
      <w:pPr>
        <w:pStyle w:val="ListParagraph"/>
        <w:numPr>
          <w:ilvl w:val="0"/>
          <w:numId w:val="41"/>
        </w:numPr>
        <w:spacing w:line="280" w:lineRule="exact"/>
        <w:jc w:val="both"/>
        <w:rPr>
          <w:sz w:val="22"/>
          <w:szCs w:val="22"/>
        </w:rPr>
      </w:pPr>
      <w:r w:rsidRPr="00B77F53">
        <w:rPr>
          <w:sz w:val="22"/>
          <w:szCs w:val="22"/>
        </w:rPr>
        <w:t>Extent of application across the industry. (NAIC staff notes that SSAP No. 108 is only applied by 9 entities, and from a review of the derivative disclosures for INT 23-01, only 14 entities captured derivative gains/losses in the IMR balance.)</w:t>
      </w:r>
    </w:p>
    <w:p w14:paraId="2E67F2F0" w14:textId="77777777" w:rsidR="00B843A6" w:rsidRPr="00B77F53" w:rsidRDefault="00B843A6" w:rsidP="00B843A6">
      <w:pPr>
        <w:jc w:val="both"/>
        <w:rPr>
          <w:sz w:val="22"/>
          <w:szCs w:val="22"/>
        </w:rPr>
      </w:pPr>
    </w:p>
    <w:p w14:paraId="64DFB345" w14:textId="77777777" w:rsidR="00B843A6" w:rsidRPr="00B77F53" w:rsidRDefault="00B843A6" w:rsidP="00B843A6">
      <w:pPr>
        <w:jc w:val="both"/>
        <w:rPr>
          <w:sz w:val="22"/>
          <w:szCs w:val="22"/>
        </w:rPr>
      </w:pPr>
      <w:r w:rsidRPr="00B77F53">
        <w:rPr>
          <w:sz w:val="22"/>
          <w:szCs w:val="22"/>
        </w:rPr>
        <w:t>The ACLI previously provided a detailed presentation entitled “ACLI Derivative IMR Solution Proposal” (“ACLI Solution,” included as Appendix II) to the IMR Ad Hoc Working Group. Discussions of the ACLI solution at the NAIC Ad Hoc IMR WG were the impetus for this exposure. The solution addresses many of the exposure’s components and ACLI would appreciate the opportunity to present to the full SAPWG membership and any additional interested regulators.</w:t>
      </w:r>
    </w:p>
    <w:p w14:paraId="74ED4A99" w14:textId="77777777" w:rsidR="00B843A6" w:rsidRPr="00B77F53" w:rsidRDefault="00B843A6" w:rsidP="00B843A6">
      <w:pPr>
        <w:jc w:val="both"/>
        <w:rPr>
          <w:sz w:val="22"/>
          <w:szCs w:val="22"/>
        </w:rPr>
      </w:pPr>
    </w:p>
    <w:p w14:paraId="4E53C0B9" w14:textId="77777777" w:rsidR="00B843A6" w:rsidRPr="00B77F53" w:rsidRDefault="00B843A6" w:rsidP="00B843A6">
      <w:pPr>
        <w:jc w:val="both"/>
        <w:rPr>
          <w:sz w:val="22"/>
          <w:szCs w:val="22"/>
        </w:rPr>
      </w:pPr>
      <w:r w:rsidRPr="00B77F53">
        <w:rPr>
          <w:sz w:val="22"/>
          <w:szCs w:val="22"/>
        </w:rPr>
        <w:t>Additionally, the ACLI would like to provide specific comments regarding the admittance limitations identified in discussion points 2b and 2c. Although one of the methods within the ACLI Solution includes accounting which does not utilize the IMR, discussion of accounting treatment revisions for ALM Hedging arose within the context of derivatives and IMR. Therefore, our comments start with the “Definition of IMR” developed by the IMR Ad Hoc Working Group:</w:t>
      </w:r>
    </w:p>
    <w:p w14:paraId="7E155DD5" w14:textId="77777777" w:rsidR="00B843A6" w:rsidRDefault="00B843A6" w:rsidP="00B843A6">
      <w:pPr>
        <w:jc w:val="both"/>
        <w:rPr>
          <w:sz w:val="22"/>
          <w:szCs w:val="22"/>
        </w:rPr>
      </w:pPr>
    </w:p>
    <w:p w14:paraId="14BDB269" w14:textId="3F479F00" w:rsidR="00B843A6" w:rsidRPr="00B77F53" w:rsidRDefault="00B843A6" w:rsidP="00B843A6">
      <w:pPr>
        <w:ind w:left="288"/>
        <w:jc w:val="both"/>
        <w:rPr>
          <w:sz w:val="22"/>
          <w:szCs w:val="22"/>
        </w:rPr>
      </w:pPr>
      <w:r w:rsidRPr="00AB1DF1">
        <w:rPr>
          <w:sz w:val="22"/>
          <w:szCs w:val="22"/>
          <w:highlight w:val="lightGray"/>
        </w:rPr>
        <w:t>NAIC Staff Note: Although discussed at the ad hoc</w:t>
      </w:r>
      <w:r>
        <w:rPr>
          <w:sz w:val="22"/>
          <w:szCs w:val="22"/>
          <w:highlight w:val="lightGray"/>
        </w:rPr>
        <w:t xml:space="preserve"> group</w:t>
      </w:r>
      <w:r w:rsidRPr="00AB1DF1">
        <w:rPr>
          <w:sz w:val="22"/>
          <w:szCs w:val="22"/>
          <w:highlight w:val="lightGray"/>
        </w:rPr>
        <w:t xml:space="preserve">, the following definition has not been exposed or adopted by the </w:t>
      </w:r>
      <w:r w:rsidRPr="00651149">
        <w:rPr>
          <w:sz w:val="22"/>
          <w:szCs w:val="22"/>
          <w:highlight w:val="lightGray"/>
        </w:rPr>
        <w:t>SAPWG</w:t>
      </w:r>
      <w:r w:rsidR="0074246B" w:rsidRPr="00BC567D">
        <w:rPr>
          <w:sz w:val="22"/>
          <w:szCs w:val="22"/>
          <w:highlight w:val="lightGray"/>
        </w:rPr>
        <w:t xml:space="preserve"> Discussion of the IMR definition is captured in agenda item </w:t>
      </w:r>
      <w:r w:rsidR="00BC567D" w:rsidRPr="00BC567D">
        <w:rPr>
          <w:sz w:val="22"/>
          <w:szCs w:val="22"/>
          <w:highlight w:val="lightGray"/>
        </w:rPr>
        <w:t>Ref #2025-03.</w:t>
      </w:r>
      <w:r w:rsidR="00BC567D">
        <w:rPr>
          <w:sz w:val="22"/>
          <w:szCs w:val="22"/>
        </w:rPr>
        <w:t xml:space="preserve"> </w:t>
      </w:r>
    </w:p>
    <w:p w14:paraId="4C722DB3" w14:textId="77777777" w:rsidR="00B843A6" w:rsidRPr="00B77F53" w:rsidRDefault="00B843A6" w:rsidP="00B843A6">
      <w:pPr>
        <w:jc w:val="both"/>
        <w:rPr>
          <w:sz w:val="22"/>
          <w:szCs w:val="22"/>
        </w:rPr>
      </w:pPr>
      <w:r w:rsidRPr="00B77F53">
        <w:rPr>
          <w:sz w:val="22"/>
          <w:szCs w:val="22"/>
        </w:rPr>
        <w:t xml:space="preserve"> </w:t>
      </w:r>
    </w:p>
    <w:p w14:paraId="535017C6" w14:textId="77777777" w:rsidR="00B843A6" w:rsidRPr="006F7817" w:rsidRDefault="00B843A6" w:rsidP="00B843A6">
      <w:pPr>
        <w:ind w:left="288"/>
        <w:jc w:val="both"/>
        <w:rPr>
          <w:i/>
          <w:iCs/>
          <w:sz w:val="22"/>
          <w:szCs w:val="22"/>
        </w:rPr>
      </w:pPr>
      <w:r w:rsidRPr="006F7817">
        <w:rPr>
          <w:i/>
          <w:iCs/>
          <w:sz w:val="22"/>
          <w:szCs w:val="22"/>
        </w:rPr>
        <w:t xml:space="preserve">IMR is a valuation adjustment to maintain consistency between insurance liabilities (the assumptions for which are often unchanged from origin) and the assets needed to support them (where the assumptions can essentially be revisited any time there are fixed income realizations).  </w:t>
      </w:r>
    </w:p>
    <w:p w14:paraId="42ACE869" w14:textId="77777777" w:rsidR="00B843A6" w:rsidRPr="006F7817" w:rsidRDefault="00B843A6" w:rsidP="00B843A6">
      <w:pPr>
        <w:ind w:left="288"/>
        <w:jc w:val="both"/>
        <w:rPr>
          <w:i/>
          <w:iCs/>
          <w:sz w:val="22"/>
          <w:szCs w:val="22"/>
        </w:rPr>
      </w:pPr>
    </w:p>
    <w:p w14:paraId="7E5CEA0B" w14:textId="77777777" w:rsidR="00B843A6" w:rsidRPr="006F7817" w:rsidRDefault="00B843A6" w:rsidP="00B843A6">
      <w:pPr>
        <w:ind w:left="288"/>
        <w:jc w:val="both"/>
        <w:rPr>
          <w:i/>
          <w:iCs/>
          <w:sz w:val="22"/>
          <w:szCs w:val="22"/>
        </w:rPr>
      </w:pPr>
      <w:r w:rsidRPr="006F7817">
        <w:rPr>
          <w:i/>
          <w:iCs/>
          <w:sz w:val="22"/>
          <w:szCs w:val="22"/>
        </w:rPr>
        <w:t xml:space="preserve">IMR defers and amortizes the recognition of non-economic gains or losses where investment activity, whether through fixed income investment sales or fixed income derivative hedging transactions, essentially unlock unrealized gains/losses for either assets or liabilities.  IMR is not intended to defer economic gains and losses related to asset sales compelled by liquidity pressures that fund significant cash outflows (e.g., such as excess withdrawals and collateral calls). </w:t>
      </w:r>
    </w:p>
    <w:p w14:paraId="4D8BA966" w14:textId="77777777" w:rsidR="00B843A6" w:rsidRPr="006F7817" w:rsidRDefault="00B843A6" w:rsidP="00B843A6">
      <w:pPr>
        <w:ind w:left="288"/>
        <w:jc w:val="both"/>
        <w:rPr>
          <w:i/>
          <w:iCs/>
          <w:sz w:val="22"/>
          <w:szCs w:val="22"/>
        </w:rPr>
      </w:pPr>
    </w:p>
    <w:p w14:paraId="01EE7C36" w14:textId="77777777" w:rsidR="00B843A6" w:rsidRPr="006F7817" w:rsidRDefault="00B843A6" w:rsidP="00B843A6">
      <w:pPr>
        <w:ind w:left="288"/>
        <w:jc w:val="both"/>
        <w:rPr>
          <w:i/>
          <w:iCs/>
          <w:sz w:val="22"/>
          <w:szCs w:val="22"/>
        </w:rPr>
      </w:pPr>
      <w:r w:rsidRPr="006F7817">
        <w:rPr>
          <w:i/>
          <w:iCs/>
          <w:sz w:val="22"/>
          <w:szCs w:val="22"/>
        </w:rPr>
        <w:t>Specifically, the IMR valuation adjustment more appropriately reflects the impact to statutory surplus from fluctuations in interest rates and therefore provides a more accurate representation of solvency under the NAIC’s statutory framework which often includes amortized cost valuation of fixed income investments and liability valuations with fixed assumptions in accordance with the Accounting Practices and Procedures and Valuation Manual.</w:t>
      </w:r>
    </w:p>
    <w:p w14:paraId="351FC20A" w14:textId="77777777" w:rsidR="00B843A6" w:rsidRPr="009502AB" w:rsidRDefault="00B843A6" w:rsidP="00B843A6"/>
    <w:p w14:paraId="1E63C9BC" w14:textId="77777777" w:rsidR="00B843A6" w:rsidRPr="006F7817" w:rsidRDefault="00B843A6" w:rsidP="00B843A6">
      <w:pPr>
        <w:jc w:val="both"/>
        <w:rPr>
          <w:sz w:val="22"/>
          <w:szCs w:val="22"/>
        </w:rPr>
      </w:pPr>
      <w:r w:rsidRPr="006F7817">
        <w:rPr>
          <w:sz w:val="22"/>
          <w:szCs w:val="22"/>
        </w:rPr>
        <w:t>This definition is part of a broader document (see attached Appendix III) that provides foundational principles for the NAIC’s statutory accounting framework.</w:t>
      </w:r>
    </w:p>
    <w:p w14:paraId="753F0271" w14:textId="77777777" w:rsidR="00B843A6" w:rsidRPr="006F7817" w:rsidRDefault="00B843A6" w:rsidP="00B843A6">
      <w:pPr>
        <w:jc w:val="both"/>
        <w:rPr>
          <w:sz w:val="22"/>
          <w:szCs w:val="22"/>
        </w:rPr>
      </w:pPr>
    </w:p>
    <w:p w14:paraId="0D4D9E64" w14:textId="77777777" w:rsidR="00B843A6" w:rsidRPr="006F7817" w:rsidRDefault="00B843A6" w:rsidP="00B843A6">
      <w:pPr>
        <w:jc w:val="both"/>
        <w:rPr>
          <w:sz w:val="22"/>
          <w:szCs w:val="22"/>
        </w:rPr>
      </w:pPr>
      <w:r w:rsidRPr="006F7817">
        <w:rPr>
          <w:sz w:val="22"/>
          <w:szCs w:val="22"/>
        </w:rPr>
        <w:t xml:space="preserve">As the document and definition of IMR states: fixed income investment assumptions can be more easily revised, that is “unlocked,” when the investments are sold/purchased. Statutory reserve liability assumptions typically are not revised. Therefore, to avoid situations in which transitory interest rate related realized gains/losses caused inaccurate solvency reflections (which could disguise an insurer’s true ability to pay claims), the IMR valuation adjustment was developed. Appendix III provides detailed examples in which this could occur. The IMR also remains a vital element of the statutory accounting framework and was incorporated </w:t>
      </w:r>
      <w:proofErr w:type="gramStart"/>
      <w:r w:rsidRPr="006F7817">
        <w:rPr>
          <w:sz w:val="22"/>
          <w:szCs w:val="22"/>
        </w:rPr>
        <w:t>in</w:t>
      </w:r>
      <w:proofErr w:type="gramEnd"/>
      <w:r w:rsidRPr="006F7817">
        <w:rPr>
          <w:sz w:val="22"/>
          <w:szCs w:val="22"/>
        </w:rPr>
        <w:t xml:space="preserve"> the methodology within other evolutions such as Principle-Based Reserving (PBR) and Asset Adequacy Testing (AAT).</w:t>
      </w:r>
    </w:p>
    <w:p w14:paraId="75C2272F" w14:textId="77777777" w:rsidR="00B843A6" w:rsidRPr="006F7817" w:rsidRDefault="00B843A6" w:rsidP="00B843A6">
      <w:pPr>
        <w:jc w:val="both"/>
        <w:rPr>
          <w:sz w:val="22"/>
          <w:szCs w:val="22"/>
        </w:rPr>
      </w:pPr>
    </w:p>
    <w:p w14:paraId="34663381" w14:textId="77777777" w:rsidR="00B843A6" w:rsidRPr="006F7817" w:rsidRDefault="00B843A6" w:rsidP="00B843A6">
      <w:pPr>
        <w:jc w:val="both"/>
        <w:rPr>
          <w:sz w:val="22"/>
          <w:szCs w:val="22"/>
        </w:rPr>
      </w:pPr>
      <w:r w:rsidRPr="006F7817">
        <w:rPr>
          <w:sz w:val="22"/>
          <w:szCs w:val="22"/>
        </w:rPr>
        <w:t>The IMR is not an intangible asset, it is a valuation adjustment to reflect the company’s true solvency position under statutory accounting. Therefore, equating negative IMR to an asset (tangible or intangible) with claims paying ability, is not logical or appropriate. Following this, imposing any limit on admittance would misconstrue an insurer’s true solvency and would equate to a limit on unrealized losses on fixed income instruments more broadly, such as bonds where the unrealized losses are embedded within their amortized cost valuation; contrary to the purpose of the IMR and consistent valuation of assets and liabilities.</w:t>
      </w:r>
    </w:p>
    <w:p w14:paraId="4FD2B866" w14:textId="77777777" w:rsidR="00B843A6" w:rsidRPr="006F7817" w:rsidRDefault="00B843A6" w:rsidP="00B843A6">
      <w:pPr>
        <w:jc w:val="both"/>
        <w:rPr>
          <w:sz w:val="22"/>
          <w:szCs w:val="22"/>
        </w:rPr>
      </w:pPr>
    </w:p>
    <w:p w14:paraId="61F90768" w14:textId="77777777" w:rsidR="00B843A6" w:rsidRPr="006F7817" w:rsidRDefault="00B843A6" w:rsidP="00B843A6">
      <w:pPr>
        <w:jc w:val="both"/>
        <w:rPr>
          <w:sz w:val="22"/>
          <w:szCs w:val="22"/>
        </w:rPr>
      </w:pPr>
      <w:r w:rsidRPr="006F7817">
        <w:rPr>
          <w:sz w:val="22"/>
          <w:szCs w:val="22"/>
        </w:rPr>
        <w:t xml:space="preserve">ACLI understands regulators may wish to separate ALM derivatives from IMR (both for recording unrealized during their lives and for recording any applicable realized gains/losses). However, ACLI emphasizes, </w:t>
      </w:r>
      <w:proofErr w:type="gramStart"/>
      <w:r w:rsidRPr="006F7817">
        <w:rPr>
          <w:sz w:val="22"/>
          <w:szCs w:val="22"/>
        </w:rPr>
        <w:t>in light of</w:t>
      </w:r>
      <w:proofErr w:type="gramEnd"/>
      <w:r w:rsidRPr="006F7817">
        <w:rPr>
          <w:sz w:val="22"/>
          <w:szCs w:val="22"/>
        </w:rPr>
        <w:t xml:space="preserve"> the previous, that:</w:t>
      </w:r>
    </w:p>
    <w:p w14:paraId="299DFF44" w14:textId="77777777" w:rsidR="00B843A6" w:rsidRPr="006F7817" w:rsidRDefault="00B843A6" w:rsidP="00B843A6">
      <w:pPr>
        <w:jc w:val="both"/>
        <w:rPr>
          <w:sz w:val="22"/>
          <w:szCs w:val="22"/>
        </w:rPr>
      </w:pPr>
    </w:p>
    <w:p w14:paraId="2D56AF6B" w14:textId="77777777" w:rsidR="00B843A6" w:rsidRDefault="00B843A6" w:rsidP="003C3ED4">
      <w:pPr>
        <w:pStyle w:val="ListParagraph"/>
        <w:numPr>
          <w:ilvl w:val="0"/>
          <w:numId w:val="38"/>
        </w:numPr>
        <w:spacing w:line="280" w:lineRule="exact"/>
        <w:jc w:val="both"/>
        <w:rPr>
          <w:sz w:val="22"/>
          <w:szCs w:val="22"/>
        </w:rPr>
      </w:pPr>
      <w:r w:rsidRPr="006F7817">
        <w:rPr>
          <w:sz w:val="22"/>
          <w:szCs w:val="22"/>
        </w:rPr>
        <w:t>Fixed income ALM hedges can be used to alter the interest rate characteristics of assets and/or liabilities, and therefore are another method of “unlocking” the fixed assumptions. Whether ALM hedge realized gains/losses are included in the IMR or a separate valuation adjustment, they will be theoretically aligned and maintain the intent of the IMR (see the definition of IMR discussed above); and</w:t>
      </w:r>
    </w:p>
    <w:p w14:paraId="71945BEF" w14:textId="77777777" w:rsidR="00B843A6" w:rsidRPr="006F7817" w:rsidRDefault="00B843A6" w:rsidP="00B843A6">
      <w:pPr>
        <w:pStyle w:val="ListParagraph"/>
        <w:spacing w:line="280" w:lineRule="exact"/>
        <w:jc w:val="both"/>
        <w:rPr>
          <w:sz w:val="22"/>
          <w:szCs w:val="22"/>
        </w:rPr>
      </w:pPr>
    </w:p>
    <w:p w14:paraId="6397C546" w14:textId="77777777" w:rsidR="00B843A6" w:rsidRPr="006F7817" w:rsidRDefault="00B843A6" w:rsidP="003C3ED4">
      <w:pPr>
        <w:pStyle w:val="ListParagraph"/>
        <w:numPr>
          <w:ilvl w:val="0"/>
          <w:numId w:val="38"/>
        </w:numPr>
        <w:spacing w:line="280" w:lineRule="exact"/>
        <w:jc w:val="both"/>
        <w:rPr>
          <w:sz w:val="22"/>
          <w:szCs w:val="22"/>
        </w:rPr>
      </w:pPr>
      <w:r w:rsidRPr="006F7817">
        <w:rPr>
          <w:sz w:val="22"/>
          <w:szCs w:val="22"/>
        </w:rPr>
        <w:t>Any fixed income hedge unrealized gains/losses are not intangible assets. They represent the offset to the valuation of the derivative itself (the contract asset/liability) and equate to the value needed to close (settle) the derivative contract with the counterparty.</w:t>
      </w:r>
    </w:p>
    <w:p w14:paraId="50780C89" w14:textId="77777777" w:rsidR="00B843A6" w:rsidRPr="006F7817" w:rsidRDefault="00B843A6" w:rsidP="00B843A6">
      <w:pPr>
        <w:jc w:val="both"/>
        <w:rPr>
          <w:sz w:val="22"/>
          <w:szCs w:val="22"/>
        </w:rPr>
      </w:pPr>
    </w:p>
    <w:p w14:paraId="2885B225" w14:textId="77777777" w:rsidR="00B843A6" w:rsidRPr="006F7817" w:rsidRDefault="00B843A6" w:rsidP="00B843A6">
      <w:pPr>
        <w:jc w:val="both"/>
        <w:rPr>
          <w:sz w:val="22"/>
          <w:szCs w:val="22"/>
        </w:rPr>
      </w:pPr>
      <w:r w:rsidRPr="006F7817">
        <w:rPr>
          <w:sz w:val="22"/>
          <w:szCs w:val="22"/>
        </w:rPr>
        <w:t xml:space="preserve">Any limits (or potential subsequent non-admittance) on these components would in fact equate to a limit on ALM hedging programs themselves, disincentivizing insurers from engaging in vital, prudent, fixed income hedging strategies. As discussed in Appendix I and II, ALM hedges are used to mitigate reinvestment, guarantee, and disintermediation risks, as well as managing asset portfolios within limited ranges around a liability target duration, all of which are shared goals between regulators and insurers. </w:t>
      </w:r>
    </w:p>
    <w:p w14:paraId="2C100F22" w14:textId="77777777" w:rsidR="00B843A6" w:rsidRPr="006F7817" w:rsidRDefault="00B843A6" w:rsidP="00B843A6">
      <w:pPr>
        <w:jc w:val="both"/>
        <w:rPr>
          <w:sz w:val="22"/>
          <w:szCs w:val="22"/>
        </w:rPr>
      </w:pPr>
    </w:p>
    <w:p w14:paraId="7F214F15" w14:textId="77777777" w:rsidR="00B843A6" w:rsidRPr="006F7817" w:rsidRDefault="00B843A6" w:rsidP="00B843A6">
      <w:pPr>
        <w:jc w:val="both"/>
        <w:rPr>
          <w:sz w:val="22"/>
          <w:szCs w:val="22"/>
        </w:rPr>
      </w:pPr>
      <w:r w:rsidRPr="006F7817">
        <w:rPr>
          <w:sz w:val="22"/>
          <w:szCs w:val="22"/>
        </w:rPr>
        <w:t>Further limiting hedging programs through statutory accounting guidance creates significant regulatory redundancies given other existing, effective regulatory protections:</w:t>
      </w:r>
    </w:p>
    <w:p w14:paraId="3BE3E0A0" w14:textId="77777777" w:rsidR="00B843A6" w:rsidRPr="006F7817" w:rsidRDefault="00B843A6" w:rsidP="00B843A6">
      <w:pPr>
        <w:jc w:val="both"/>
        <w:rPr>
          <w:sz w:val="22"/>
          <w:szCs w:val="22"/>
        </w:rPr>
      </w:pPr>
    </w:p>
    <w:p w14:paraId="302D27AD" w14:textId="77777777" w:rsidR="00B843A6" w:rsidRDefault="00B843A6" w:rsidP="003C3ED4">
      <w:pPr>
        <w:pStyle w:val="ListParagraph"/>
        <w:numPr>
          <w:ilvl w:val="0"/>
          <w:numId w:val="39"/>
        </w:numPr>
        <w:spacing w:line="280" w:lineRule="exact"/>
        <w:jc w:val="both"/>
        <w:rPr>
          <w:sz w:val="22"/>
          <w:szCs w:val="22"/>
        </w:rPr>
      </w:pPr>
      <w:r w:rsidRPr="006F7817">
        <w:rPr>
          <w:sz w:val="22"/>
          <w:szCs w:val="22"/>
        </w:rPr>
        <w:t>From a state perspective, insurer hedging programs are limited under individual state laws and insurer DUPs, such as the type(s) of derivative programs and/or derivative contract(s). Insurers are also prohibited from speculative derivatives.</w:t>
      </w:r>
    </w:p>
    <w:p w14:paraId="4F57F19C" w14:textId="77777777" w:rsidR="00B843A6" w:rsidRPr="006F7817" w:rsidRDefault="00B843A6" w:rsidP="00B843A6">
      <w:pPr>
        <w:pStyle w:val="ListParagraph"/>
        <w:spacing w:line="280" w:lineRule="exact"/>
        <w:jc w:val="both"/>
        <w:rPr>
          <w:sz w:val="22"/>
          <w:szCs w:val="22"/>
        </w:rPr>
      </w:pPr>
    </w:p>
    <w:p w14:paraId="7BDCDEBC" w14:textId="77777777" w:rsidR="00B843A6" w:rsidRPr="006F7817" w:rsidRDefault="00B843A6" w:rsidP="003C3ED4">
      <w:pPr>
        <w:pStyle w:val="ListParagraph"/>
        <w:numPr>
          <w:ilvl w:val="0"/>
          <w:numId w:val="39"/>
        </w:numPr>
        <w:spacing w:line="280" w:lineRule="exact"/>
        <w:jc w:val="both"/>
        <w:rPr>
          <w:sz w:val="22"/>
          <w:szCs w:val="22"/>
        </w:rPr>
      </w:pPr>
      <w:r w:rsidRPr="006F7817">
        <w:rPr>
          <w:sz w:val="22"/>
          <w:szCs w:val="22"/>
        </w:rPr>
        <w:t>From a federal perspective, most standard US agreements with derivative counterparties also require derivative trades to be collateralized through margin requirements.</w:t>
      </w:r>
      <w:r w:rsidRPr="006F7817">
        <w:rPr>
          <w:rStyle w:val="FootnoteReference"/>
          <w:sz w:val="22"/>
          <w:szCs w:val="22"/>
        </w:rPr>
        <w:footnoteReference w:id="6"/>
      </w:r>
      <w:r w:rsidRPr="006F7817">
        <w:rPr>
          <w:sz w:val="22"/>
          <w:szCs w:val="22"/>
        </w:rPr>
        <w:t xml:space="preserve"> Collateral agreements ensure each counterparty (both the insurer and the institution on the other side of the derivative) are able to financially fulfill the derivative contract (</w:t>
      </w:r>
      <w:proofErr w:type="spellStart"/>
      <w:r w:rsidRPr="006F7817">
        <w:rPr>
          <w:sz w:val="22"/>
          <w:szCs w:val="22"/>
        </w:rPr>
        <w:t>ie</w:t>
      </w:r>
      <w:proofErr w:type="spellEnd"/>
      <w:r w:rsidRPr="006F7817">
        <w:rPr>
          <w:sz w:val="22"/>
          <w:szCs w:val="22"/>
        </w:rPr>
        <w:t>., pay the amount owed for the derivative’s fair value) and/or reduce default risks incorporated in the contract for either party. In this case, any limit on the “valuation offset” is overly punitive when the insurer is legally required to post collateral to the counterparty.</w:t>
      </w:r>
    </w:p>
    <w:p w14:paraId="6359D62B" w14:textId="77777777" w:rsidR="00B843A6" w:rsidRPr="006F7817" w:rsidRDefault="00B843A6" w:rsidP="00B843A6">
      <w:pPr>
        <w:jc w:val="both"/>
        <w:rPr>
          <w:sz w:val="22"/>
          <w:szCs w:val="22"/>
        </w:rPr>
      </w:pPr>
    </w:p>
    <w:p w14:paraId="087A23D7" w14:textId="77777777" w:rsidR="00B843A6" w:rsidRPr="006F7817" w:rsidRDefault="00B843A6" w:rsidP="00B843A6">
      <w:pPr>
        <w:jc w:val="both"/>
        <w:rPr>
          <w:sz w:val="22"/>
          <w:szCs w:val="22"/>
        </w:rPr>
      </w:pPr>
      <w:r w:rsidRPr="006F7817">
        <w:rPr>
          <w:sz w:val="22"/>
          <w:szCs w:val="22"/>
        </w:rPr>
        <w:t xml:space="preserve">Therefore, an aggregate cap for IMR and/or ALM derivatives is not appropriate, and it is not logical to call them intangible assets that cannot be used to pay claims. Rather, “negative” or “asset” valuation adjustments are simply explicitly shown on the balance sheet, whereas other unrealized losses are embedded in their amortized cost carrying values (i.e., bonds), both of which are required for consistent valuation of assets and liabilities so surplus properly reflects an insurers claims paying ability.  </w:t>
      </w:r>
    </w:p>
    <w:p w14:paraId="50BD9804" w14:textId="77777777" w:rsidR="00B843A6" w:rsidRPr="006F7817" w:rsidRDefault="00B843A6" w:rsidP="00B843A6">
      <w:pPr>
        <w:jc w:val="both"/>
        <w:rPr>
          <w:sz w:val="22"/>
          <w:szCs w:val="22"/>
        </w:rPr>
      </w:pPr>
    </w:p>
    <w:p w14:paraId="147DB20A" w14:textId="77777777" w:rsidR="00B843A6" w:rsidRPr="006F7817" w:rsidRDefault="00B843A6" w:rsidP="00B843A6">
      <w:pPr>
        <w:jc w:val="both"/>
        <w:rPr>
          <w:sz w:val="22"/>
          <w:szCs w:val="22"/>
        </w:rPr>
      </w:pPr>
      <w:r w:rsidRPr="006F7817">
        <w:rPr>
          <w:sz w:val="22"/>
          <w:szCs w:val="22"/>
        </w:rPr>
        <w:t xml:space="preserve">Turning to the macro cap on “soft assets,” it is difficult to group these items as one category given their unique characteristics and purpose within the statutory accounting framework. Prudent business and risk decisions should not be disincentivized by the presence of completely unrelated economically viable assets or valuation adjustments on a company’s balance sheet. To view these “soft assets” or intangibles in isolation from their broader purpose is also not appropriate. The NAIC’s framework is an “amortized cost framework” with appropriate embedded conservatism, not a liquidation basis of accounting, for both assets and liabilities. </w:t>
      </w:r>
    </w:p>
    <w:p w14:paraId="3523E248" w14:textId="77777777" w:rsidR="00B843A6" w:rsidRPr="006F7817" w:rsidRDefault="00B843A6" w:rsidP="00B843A6">
      <w:pPr>
        <w:jc w:val="both"/>
        <w:rPr>
          <w:sz w:val="22"/>
          <w:szCs w:val="22"/>
        </w:rPr>
      </w:pPr>
    </w:p>
    <w:p w14:paraId="3CACA3EC" w14:textId="77777777" w:rsidR="00B843A6" w:rsidRPr="006F7817" w:rsidRDefault="00B843A6" w:rsidP="00B843A6">
      <w:pPr>
        <w:jc w:val="both"/>
        <w:rPr>
          <w:sz w:val="22"/>
          <w:szCs w:val="22"/>
        </w:rPr>
      </w:pPr>
      <w:r w:rsidRPr="006F7817">
        <w:rPr>
          <w:sz w:val="22"/>
          <w:szCs w:val="22"/>
        </w:rPr>
        <w:t>Deferred Tax Assets (DTAs) have appropriate conservatism by limiting reversals to 3-years as well as limiting carryback and carryforward potential. Further, DTAs represent real economic value to an insurer, and in fact does help pay claims by way of realizing tax benefits (i.e., reduction in tax payments).</w:t>
      </w:r>
    </w:p>
    <w:p w14:paraId="46195E50" w14:textId="77777777" w:rsidR="00B843A6" w:rsidRPr="006F7817" w:rsidRDefault="00B843A6" w:rsidP="00B843A6">
      <w:pPr>
        <w:jc w:val="both"/>
        <w:rPr>
          <w:sz w:val="22"/>
          <w:szCs w:val="22"/>
        </w:rPr>
      </w:pPr>
    </w:p>
    <w:p w14:paraId="56440B23" w14:textId="77777777" w:rsidR="00B843A6" w:rsidRPr="006F7817" w:rsidRDefault="00B843A6" w:rsidP="00B843A6">
      <w:pPr>
        <w:jc w:val="both"/>
        <w:rPr>
          <w:sz w:val="22"/>
          <w:szCs w:val="22"/>
        </w:rPr>
      </w:pPr>
      <w:r w:rsidRPr="006F7817">
        <w:rPr>
          <w:sz w:val="22"/>
          <w:szCs w:val="22"/>
        </w:rPr>
        <w:t xml:space="preserve">Goodwill generally represents the difference between the cost of acquiring an entity and the reporting entity’s share of the book value of the acquired entity. Within the acquisition, components of Goodwill could represent things of value such as costs acquiring a fully amortized building or an asset manager. Asset managers generally have limited balance sheet assets where </w:t>
      </w:r>
      <w:proofErr w:type="gramStart"/>
      <w:r w:rsidRPr="006F7817">
        <w:rPr>
          <w:sz w:val="22"/>
          <w:szCs w:val="22"/>
        </w:rPr>
        <w:t>its</w:t>
      </w:r>
      <w:proofErr w:type="gramEnd"/>
      <w:r w:rsidRPr="006F7817">
        <w:rPr>
          <w:sz w:val="22"/>
          <w:szCs w:val="22"/>
        </w:rPr>
        <w:t xml:space="preserve"> value is attributable to asset manager fees and directly proportional to assets under management (i.e., a not balance sheet metric). </w:t>
      </w:r>
    </w:p>
    <w:p w14:paraId="0B6C2305" w14:textId="77777777" w:rsidR="00B843A6" w:rsidRPr="006F7817" w:rsidRDefault="00B843A6" w:rsidP="00B843A6">
      <w:pPr>
        <w:jc w:val="both"/>
        <w:rPr>
          <w:sz w:val="22"/>
          <w:szCs w:val="22"/>
        </w:rPr>
      </w:pPr>
    </w:p>
    <w:p w14:paraId="4E884078" w14:textId="77777777" w:rsidR="00B843A6" w:rsidRPr="006F7817" w:rsidRDefault="00B843A6" w:rsidP="00B843A6">
      <w:pPr>
        <w:jc w:val="both"/>
        <w:rPr>
          <w:sz w:val="22"/>
          <w:szCs w:val="22"/>
        </w:rPr>
      </w:pPr>
      <w:r w:rsidRPr="006F7817">
        <w:rPr>
          <w:sz w:val="22"/>
          <w:szCs w:val="22"/>
        </w:rPr>
        <w:t xml:space="preserve">Unlike US GAAP or IFRS, where Goodwill is not amortized because it is considered to have an indefinite useful life, until it is determined to be impaired, under statutory accounting Goodwill is conservatively amortized over a period not to exceed 10-years, as well as being subject to impairment testing. </w:t>
      </w:r>
    </w:p>
    <w:p w14:paraId="5C1E2AA3" w14:textId="77777777" w:rsidR="00B843A6" w:rsidRPr="006F7817" w:rsidRDefault="00B843A6" w:rsidP="00B843A6">
      <w:pPr>
        <w:jc w:val="both"/>
        <w:rPr>
          <w:sz w:val="22"/>
          <w:szCs w:val="22"/>
        </w:rPr>
      </w:pPr>
    </w:p>
    <w:p w14:paraId="0C569066" w14:textId="77777777" w:rsidR="00B843A6" w:rsidRPr="006F7817" w:rsidRDefault="00B843A6" w:rsidP="00B843A6">
      <w:pPr>
        <w:jc w:val="both"/>
        <w:rPr>
          <w:sz w:val="22"/>
          <w:szCs w:val="22"/>
        </w:rPr>
      </w:pPr>
      <w:r w:rsidRPr="006F7817">
        <w:rPr>
          <w:sz w:val="22"/>
          <w:szCs w:val="22"/>
        </w:rPr>
        <w:t xml:space="preserve">DTAs and Goodwill also have percentage of surplus limitations, which serves as another layer of conservativism. </w:t>
      </w:r>
    </w:p>
    <w:p w14:paraId="6FEE6315" w14:textId="77777777" w:rsidR="00B843A6" w:rsidRPr="006F7817" w:rsidRDefault="00B843A6" w:rsidP="00B843A6">
      <w:pPr>
        <w:jc w:val="both"/>
        <w:rPr>
          <w:sz w:val="22"/>
          <w:szCs w:val="22"/>
        </w:rPr>
      </w:pPr>
    </w:p>
    <w:p w14:paraId="275C0827" w14:textId="77777777" w:rsidR="00B843A6" w:rsidRPr="006F7817" w:rsidRDefault="00B843A6" w:rsidP="00B843A6">
      <w:pPr>
        <w:jc w:val="both"/>
        <w:rPr>
          <w:sz w:val="22"/>
          <w:szCs w:val="22"/>
        </w:rPr>
      </w:pPr>
      <w:r w:rsidRPr="006F7817">
        <w:rPr>
          <w:sz w:val="22"/>
          <w:szCs w:val="22"/>
        </w:rPr>
        <w:t xml:space="preserve">The common theme among </w:t>
      </w:r>
      <w:proofErr w:type="gramStart"/>
      <w:r w:rsidRPr="006F7817">
        <w:rPr>
          <w:sz w:val="22"/>
          <w:szCs w:val="22"/>
        </w:rPr>
        <w:t>all of</w:t>
      </w:r>
      <w:proofErr w:type="gramEnd"/>
      <w:r w:rsidRPr="006F7817">
        <w:rPr>
          <w:sz w:val="22"/>
          <w:szCs w:val="22"/>
        </w:rPr>
        <w:t xml:space="preserve"> these valuation adjustments and/or assets is that they either adjust values for consistent valuation of assets and liabilities to provide an accurate picture of claims paying ability or represent real economic value that help insurers pay claims. They are also all unique, with distinct purpose in the statutory accounting framework, so an aggregate limiting cap across other completely unrelated economically viable assets or valuation adjustments on a company’s balance sheet is inappropriate.</w:t>
      </w:r>
    </w:p>
    <w:p w14:paraId="10B18CD3" w14:textId="77777777" w:rsidR="00B843A6" w:rsidRPr="006F7817" w:rsidRDefault="00B843A6" w:rsidP="00B843A6">
      <w:pPr>
        <w:jc w:val="both"/>
        <w:rPr>
          <w:sz w:val="22"/>
          <w:szCs w:val="22"/>
        </w:rPr>
      </w:pPr>
    </w:p>
    <w:p w14:paraId="0674272A" w14:textId="77777777" w:rsidR="00B843A6" w:rsidRDefault="00B843A6" w:rsidP="00B843A6">
      <w:pPr>
        <w:jc w:val="both"/>
        <w:rPr>
          <w:sz w:val="22"/>
          <w:szCs w:val="22"/>
        </w:rPr>
      </w:pPr>
      <w:r w:rsidRPr="006F7817">
        <w:rPr>
          <w:sz w:val="22"/>
          <w:szCs w:val="22"/>
        </w:rPr>
        <w:t xml:space="preserve">Lastly, ACLI proposes a few brief comments on exposure item </w:t>
      </w:r>
      <w:proofErr w:type="gramStart"/>
      <w:r w:rsidRPr="006F7817">
        <w:rPr>
          <w:sz w:val="22"/>
          <w:szCs w:val="22"/>
        </w:rPr>
        <w:t>2e</w:t>
      </w:r>
      <w:proofErr w:type="gramEnd"/>
      <w:r w:rsidRPr="006F7817">
        <w:rPr>
          <w:sz w:val="22"/>
          <w:szCs w:val="22"/>
        </w:rPr>
        <w:t xml:space="preserve"> regarding the extent of application in industry. From conversations with our members, use of SSAP </w:t>
      </w:r>
      <w:r>
        <w:rPr>
          <w:sz w:val="22"/>
          <w:szCs w:val="22"/>
        </w:rPr>
        <w:t xml:space="preserve">No. </w:t>
      </w:r>
      <w:r w:rsidRPr="006F7817">
        <w:rPr>
          <w:sz w:val="22"/>
          <w:szCs w:val="22"/>
        </w:rPr>
        <w:t>108 is limited due to its narrow scope (variable annuity guarantees only) and the relative rigor of guardrails that must be satisfied to implement (resource intensive, so the benefit must be substantial to justify the effort). However, we understand that the population of insurers who engage in macro-hedging programs is significantly larger and using the Negative IMR disclosures to gauge the population is not truly representative for several reasons, such as:</w:t>
      </w:r>
    </w:p>
    <w:p w14:paraId="310F25B0" w14:textId="77777777" w:rsidR="00B843A6" w:rsidRPr="006F7817" w:rsidRDefault="00B843A6" w:rsidP="00B843A6">
      <w:pPr>
        <w:jc w:val="both"/>
        <w:rPr>
          <w:sz w:val="22"/>
          <w:szCs w:val="22"/>
        </w:rPr>
      </w:pPr>
    </w:p>
    <w:p w14:paraId="2D25A9F4" w14:textId="77777777" w:rsidR="00B843A6" w:rsidRDefault="00B843A6" w:rsidP="003C3ED4">
      <w:pPr>
        <w:pStyle w:val="ListParagraph"/>
        <w:numPr>
          <w:ilvl w:val="0"/>
          <w:numId w:val="40"/>
        </w:numPr>
        <w:spacing w:line="280" w:lineRule="exact"/>
        <w:jc w:val="both"/>
        <w:rPr>
          <w:sz w:val="22"/>
          <w:szCs w:val="22"/>
        </w:rPr>
      </w:pPr>
      <w:r w:rsidRPr="006F7817">
        <w:rPr>
          <w:sz w:val="22"/>
          <w:szCs w:val="22"/>
        </w:rPr>
        <w:t>The interim solution did not allow insurers to engage in new hedging programs or to include any hedging programs that did not previously include realized gains within the IMR. There could be insurers who have had to adjust or start programs as the interest rate environment evolved, which may have disqualified them from using this guidance and therefore including their programs in the disclosure.</w:t>
      </w:r>
    </w:p>
    <w:p w14:paraId="18F5C764" w14:textId="77777777" w:rsidR="00B843A6" w:rsidRPr="006F7817" w:rsidRDefault="00B843A6" w:rsidP="00B843A6">
      <w:pPr>
        <w:pStyle w:val="ListParagraph"/>
        <w:spacing w:line="280" w:lineRule="exact"/>
        <w:jc w:val="both"/>
        <w:rPr>
          <w:sz w:val="22"/>
          <w:szCs w:val="22"/>
        </w:rPr>
      </w:pPr>
    </w:p>
    <w:p w14:paraId="27EF0153" w14:textId="77777777" w:rsidR="00B843A6" w:rsidRPr="006F7817" w:rsidRDefault="00B843A6" w:rsidP="003C3ED4">
      <w:pPr>
        <w:pStyle w:val="ListParagraph"/>
        <w:numPr>
          <w:ilvl w:val="0"/>
          <w:numId w:val="40"/>
        </w:numPr>
        <w:spacing w:line="280" w:lineRule="exact"/>
        <w:jc w:val="both"/>
        <w:rPr>
          <w:sz w:val="22"/>
          <w:szCs w:val="22"/>
        </w:rPr>
      </w:pPr>
      <w:r w:rsidRPr="006F7817">
        <w:rPr>
          <w:sz w:val="22"/>
          <w:szCs w:val="22"/>
        </w:rPr>
        <w:t xml:space="preserve">There is diversity in practice in insurer’s interpretation of SSAP </w:t>
      </w:r>
      <w:r>
        <w:rPr>
          <w:sz w:val="22"/>
          <w:szCs w:val="22"/>
        </w:rPr>
        <w:t xml:space="preserve">No. </w:t>
      </w:r>
      <w:r w:rsidRPr="006F7817">
        <w:rPr>
          <w:sz w:val="22"/>
          <w:szCs w:val="22"/>
        </w:rPr>
        <w:t xml:space="preserve">86; not all insurers included gains/losses from interest rate related macro-hedging programs in the IMR, which also would have precluded them from using the interim guidance and included balances in the disclosure. Ensuring clear ALM hedging guidance would reduce diversity in practice and would likely lead to more insurers clearly identifying these programs in any future required disclosures. </w:t>
      </w:r>
    </w:p>
    <w:p w14:paraId="17129742" w14:textId="77777777" w:rsidR="00B843A6" w:rsidRPr="006F7817" w:rsidRDefault="00B843A6" w:rsidP="00B843A6">
      <w:pPr>
        <w:jc w:val="both"/>
        <w:rPr>
          <w:sz w:val="22"/>
          <w:szCs w:val="22"/>
        </w:rPr>
      </w:pPr>
    </w:p>
    <w:bookmarkEnd w:id="81"/>
    <w:p w14:paraId="3F418B1B" w14:textId="77777777" w:rsidR="00B843A6" w:rsidRPr="005D3F78" w:rsidRDefault="00B843A6" w:rsidP="00B843A6">
      <w:pPr>
        <w:pStyle w:val="ListContinue"/>
        <w:keepNext/>
        <w:keepLines/>
        <w:numPr>
          <w:ilvl w:val="0"/>
          <w:numId w:val="0"/>
        </w:numPr>
        <w:spacing w:after="0"/>
        <w:jc w:val="both"/>
        <w:rPr>
          <w:i/>
          <w:kern w:val="32"/>
          <w:sz w:val="22"/>
          <w:szCs w:val="22"/>
          <w:u w:val="single"/>
        </w:rPr>
      </w:pPr>
      <w:r w:rsidRPr="005D3F78">
        <w:rPr>
          <w:i/>
          <w:kern w:val="32"/>
          <w:sz w:val="22"/>
          <w:szCs w:val="22"/>
          <w:u w:val="single"/>
        </w:rPr>
        <w:t>Recommendation:</w:t>
      </w:r>
    </w:p>
    <w:p w14:paraId="50825343" w14:textId="157BB228" w:rsidR="00B843A6" w:rsidRPr="003039C0" w:rsidRDefault="00B843A6" w:rsidP="00B843A6">
      <w:pPr>
        <w:jc w:val="both"/>
        <w:rPr>
          <w:b/>
          <w:bCs/>
          <w:sz w:val="22"/>
          <w:szCs w:val="22"/>
        </w:rPr>
      </w:pPr>
      <w:r w:rsidRPr="003039C0">
        <w:rPr>
          <w:b/>
          <w:bCs/>
          <w:sz w:val="22"/>
          <w:szCs w:val="22"/>
        </w:rPr>
        <w:t xml:space="preserve">NAIC </w:t>
      </w:r>
      <w:r w:rsidR="003039C0">
        <w:rPr>
          <w:b/>
          <w:bCs/>
          <w:sz w:val="22"/>
          <w:szCs w:val="22"/>
        </w:rPr>
        <w:t>s</w:t>
      </w:r>
      <w:r w:rsidRPr="003039C0">
        <w:rPr>
          <w:b/>
          <w:bCs/>
          <w:sz w:val="22"/>
          <w:szCs w:val="22"/>
        </w:rPr>
        <w:t xml:space="preserve">taff highlights that this exposure was focused on soliciting information from regulators on whether new statutory accounting guidance should be established that would allow the deferral of gains/losses for derivative transactions that do not qualify as accounting-effective hedges under </w:t>
      </w:r>
      <w:r w:rsidRPr="003039C0">
        <w:rPr>
          <w:b/>
          <w:bCs/>
          <w:i/>
          <w:iCs/>
          <w:sz w:val="22"/>
          <w:szCs w:val="22"/>
        </w:rPr>
        <w:t>SSAP No. 86—Derivatives.</w:t>
      </w:r>
      <w:r w:rsidRPr="003039C0">
        <w:rPr>
          <w:b/>
          <w:bCs/>
          <w:sz w:val="22"/>
          <w:szCs w:val="22"/>
        </w:rPr>
        <w:t xml:space="preserve"> The ACLI has indicated support for </w:t>
      </w:r>
      <w:r w:rsidR="00D3199B">
        <w:rPr>
          <w:b/>
          <w:bCs/>
          <w:sz w:val="22"/>
          <w:szCs w:val="22"/>
        </w:rPr>
        <w:t>the development of this guidance</w:t>
      </w:r>
      <w:r w:rsidRPr="003039C0">
        <w:rPr>
          <w:b/>
          <w:bCs/>
          <w:sz w:val="22"/>
          <w:szCs w:val="22"/>
        </w:rPr>
        <w:t xml:space="preserve">. </w:t>
      </w:r>
    </w:p>
    <w:p w14:paraId="32C123FB" w14:textId="77777777" w:rsidR="00B843A6" w:rsidRPr="00E82942" w:rsidRDefault="00B843A6" w:rsidP="00B843A6">
      <w:pPr>
        <w:jc w:val="both"/>
        <w:rPr>
          <w:sz w:val="22"/>
          <w:szCs w:val="22"/>
        </w:rPr>
      </w:pPr>
    </w:p>
    <w:p w14:paraId="368E2A94" w14:textId="05932DAF" w:rsidR="00B843A6" w:rsidRDefault="00B843A6" w:rsidP="00B843A6">
      <w:pPr>
        <w:jc w:val="both"/>
        <w:rPr>
          <w:sz w:val="22"/>
          <w:szCs w:val="22"/>
        </w:rPr>
      </w:pPr>
      <w:r w:rsidRPr="005E5C38">
        <w:rPr>
          <w:b/>
          <w:bCs/>
          <w:sz w:val="22"/>
          <w:szCs w:val="22"/>
        </w:rPr>
        <w:t xml:space="preserve">If the Working Group supports proceeding with this approach, NAIC staff </w:t>
      </w:r>
      <w:r>
        <w:rPr>
          <w:b/>
          <w:bCs/>
          <w:sz w:val="22"/>
          <w:szCs w:val="22"/>
        </w:rPr>
        <w:t xml:space="preserve">recommend </w:t>
      </w:r>
      <w:r w:rsidRPr="005E5C38">
        <w:rPr>
          <w:b/>
          <w:bCs/>
          <w:sz w:val="22"/>
          <w:szCs w:val="22"/>
        </w:rPr>
        <w:t xml:space="preserve">directions to proceed with developing statutory accounting guidance, working closely with </w:t>
      </w:r>
      <w:r>
        <w:rPr>
          <w:b/>
          <w:bCs/>
          <w:sz w:val="22"/>
          <w:szCs w:val="22"/>
        </w:rPr>
        <w:t xml:space="preserve">Working Group members and </w:t>
      </w:r>
      <w:r w:rsidRPr="005E5C38">
        <w:rPr>
          <w:b/>
          <w:bCs/>
          <w:sz w:val="22"/>
          <w:szCs w:val="22"/>
        </w:rPr>
        <w:t xml:space="preserve">ACLI representatives </w:t>
      </w:r>
      <w:r>
        <w:rPr>
          <w:b/>
          <w:bCs/>
          <w:sz w:val="22"/>
          <w:szCs w:val="22"/>
        </w:rPr>
        <w:t>with development</w:t>
      </w:r>
      <w:r w:rsidRPr="005E5C38">
        <w:rPr>
          <w:b/>
          <w:bCs/>
          <w:sz w:val="22"/>
          <w:szCs w:val="22"/>
        </w:rPr>
        <w:t xml:space="preserve">. NAIC staff anticipates that the </w:t>
      </w:r>
      <w:r>
        <w:rPr>
          <w:b/>
          <w:bCs/>
          <w:sz w:val="22"/>
          <w:szCs w:val="22"/>
        </w:rPr>
        <w:t xml:space="preserve">guidance </w:t>
      </w:r>
      <w:r w:rsidRPr="005E5C38">
        <w:rPr>
          <w:b/>
          <w:bCs/>
          <w:sz w:val="22"/>
          <w:szCs w:val="22"/>
        </w:rPr>
        <w:t>may be complex but will work to present updates and drafts to the Working Group for consideration</w:t>
      </w:r>
      <w:r>
        <w:rPr>
          <w:b/>
          <w:bCs/>
          <w:sz w:val="22"/>
          <w:szCs w:val="22"/>
        </w:rPr>
        <w:t xml:space="preserve"> if so directed</w:t>
      </w:r>
      <w:r w:rsidRPr="00E82942">
        <w:rPr>
          <w:sz w:val="22"/>
          <w:szCs w:val="22"/>
        </w:rPr>
        <w:t xml:space="preserve">. It is anticipated that to the extent </w:t>
      </w:r>
      <w:r>
        <w:rPr>
          <w:sz w:val="22"/>
          <w:szCs w:val="22"/>
        </w:rPr>
        <w:t>feasible</w:t>
      </w:r>
      <w:r w:rsidRPr="00E82942">
        <w:rPr>
          <w:sz w:val="22"/>
          <w:szCs w:val="22"/>
        </w:rPr>
        <w:t xml:space="preserve">, NAIC staff </w:t>
      </w:r>
      <w:r>
        <w:rPr>
          <w:sz w:val="22"/>
          <w:szCs w:val="22"/>
        </w:rPr>
        <w:t>may</w:t>
      </w:r>
      <w:r w:rsidRPr="00E82942">
        <w:rPr>
          <w:sz w:val="22"/>
          <w:szCs w:val="22"/>
        </w:rPr>
        <w:t xml:space="preserve"> leverage guidance and the approach in </w:t>
      </w:r>
      <w:r w:rsidRPr="00E82942">
        <w:rPr>
          <w:i/>
          <w:iCs/>
          <w:sz w:val="22"/>
          <w:szCs w:val="22"/>
        </w:rPr>
        <w:t>SSAP No. 108—Derivatives Hedging Variable Annuity Guarantees</w:t>
      </w:r>
      <w:r w:rsidRPr="00E82942">
        <w:rPr>
          <w:sz w:val="22"/>
          <w:szCs w:val="22"/>
        </w:rPr>
        <w:t xml:space="preserve">. </w:t>
      </w:r>
      <w:r w:rsidR="002F4C39" w:rsidRPr="002F4C39">
        <w:rPr>
          <w:b/>
          <w:bCs/>
          <w:sz w:val="22"/>
          <w:szCs w:val="22"/>
        </w:rPr>
        <w:t>It is anticipated that</w:t>
      </w:r>
      <w:r w:rsidR="000B3FD7">
        <w:rPr>
          <w:sz w:val="22"/>
          <w:szCs w:val="22"/>
        </w:rPr>
        <w:t xml:space="preserve"> </w:t>
      </w:r>
      <w:r w:rsidR="000B3FD7" w:rsidRPr="00A4554F">
        <w:rPr>
          <w:b/>
          <w:bCs/>
          <w:sz w:val="22"/>
          <w:szCs w:val="22"/>
        </w:rPr>
        <w:t xml:space="preserve">final guidance will </w:t>
      </w:r>
      <w:r w:rsidR="009E119A" w:rsidRPr="00A4554F">
        <w:rPr>
          <w:b/>
          <w:bCs/>
          <w:sz w:val="22"/>
          <w:szCs w:val="22"/>
        </w:rPr>
        <w:t xml:space="preserve">require sufficient guardrails </w:t>
      </w:r>
      <w:r w:rsidR="00664DA5" w:rsidRPr="00A4554F">
        <w:rPr>
          <w:b/>
          <w:bCs/>
          <w:sz w:val="22"/>
          <w:szCs w:val="22"/>
        </w:rPr>
        <w:t>on the types of hedging strategies</w:t>
      </w:r>
      <w:r w:rsidR="00F11805">
        <w:rPr>
          <w:b/>
          <w:bCs/>
          <w:sz w:val="22"/>
          <w:szCs w:val="22"/>
        </w:rPr>
        <w:t xml:space="preserve">, </w:t>
      </w:r>
      <w:r w:rsidR="002F4C39">
        <w:rPr>
          <w:b/>
          <w:bCs/>
          <w:sz w:val="22"/>
          <w:szCs w:val="22"/>
        </w:rPr>
        <w:t>proving</w:t>
      </w:r>
      <w:r w:rsidR="00AB5607" w:rsidRPr="00A4554F">
        <w:rPr>
          <w:b/>
          <w:bCs/>
          <w:sz w:val="22"/>
          <w:szCs w:val="22"/>
        </w:rPr>
        <w:t xml:space="preserve"> effectiveness</w:t>
      </w:r>
      <w:r w:rsidR="005256C5" w:rsidRPr="00A4554F">
        <w:rPr>
          <w:b/>
          <w:bCs/>
          <w:sz w:val="22"/>
          <w:szCs w:val="22"/>
        </w:rPr>
        <w:t xml:space="preserve"> and </w:t>
      </w:r>
      <w:r w:rsidR="000723D4">
        <w:rPr>
          <w:b/>
          <w:bCs/>
          <w:sz w:val="22"/>
          <w:szCs w:val="22"/>
        </w:rPr>
        <w:t>mechanisms</w:t>
      </w:r>
      <w:r w:rsidR="005256C5" w:rsidRPr="00A4554F">
        <w:rPr>
          <w:b/>
          <w:bCs/>
          <w:sz w:val="22"/>
          <w:szCs w:val="22"/>
        </w:rPr>
        <w:t xml:space="preserve"> </w:t>
      </w:r>
      <w:r w:rsidR="00A4554F" w:rsidRPr="00A4554F">
        <w:rPr>
          <w:b/>
          <w:bCs/>
          <w:sz w:val="22"/>
          <w:szCs w:val="22"/>
        </w:rPr>
        <w:t xml:space="preserve">for the regulators, all which will be components of the discussion in accounting </w:t>
      </w:r>
      <w:r w:rsidR="000723D4">
        <w:rPr>
          <w:b/>
          <w:bCs/>
          <w:sz w:val="22"/>
          <w:szCs w:val="22"/>
        </w:rPr>
        <w:t xml:space="preserve">guidance </w:t>
      </w:r>
      <w:r w:rsidR="00A4554F" w:rsidRPr="00A4554F">
        <w:rPr>
          <w:b/>
          <w:bCs/>
          <w:sz w:val="22"/>
          <w:szCs w:val="22"/>
        </w:rPr>
        <w:t>development</w:t>
      </w:r>
      <w:r w:rsidR="00F11805">
        <w:rPr>
          <w:b/>
          <w:bCs/>
          <w:sz w:val="22"/>
          <w:szCs w:val="22"/>
        </w:rPr>
        <w:t xml:space="preserve"> if directed by the Working Group</w:t>
      </w:r>
      <w:r w:rsidR="00A4554F" w:rsidRPr="00A4554F">
        <w:rPr>
          <w:b/>
          <w:bCs/>
          <w:sz w:val="22"/>
          <w:szCs w:val="22"/>
        </w:rPr>
        <w:t>.</w:t>
      </w:r>
      <w:r w:rsidR="00A4554F">
        <w:rPr>
          <w:sz w:val="22"/>
          <w:szCs w:val="22"/>
        </w:rPr>
        <w:t xml:space="preserve"> </w:t>
      </w:r>
    </w:p>
    <w:p w14:paraId="070433CE" w14:textId="77777777" w:rsidR="00B843A6" w:rsidRDefault="00B843A6" w:rsidP="00B843A6">
      <w:pPr>
        <w:jc w:val="both"/>
        <w:rPr>
          <w:sz w:val="22"/>
          <w:szCs w:val="22"/>
        </w:rPr>
      </w:pPr>
    </w:p>
    <w:p w14:paraId="4744169D" w14:textId="77777777" w:rsidR="00B843A6" w:rsidRDefault="00B843A6" w:rsidP="00B843A6">
      <w:pPr>
        <w:jc w:val="both"/>
        <w:rPr>
          <w:sz w:val="22"/>
          <w:szCs w:val="22"/>
        </w:rPr>
      </w:pPr>
      <w:r>
        <w:rPr>
          <w:sz w:val="22"/>
          <w:szCs w:val="22"/>
        </w:rPr>
        <w:t xml:space="preserve">NAIC staff notes there are several comments in the ACLI’s letter indicating support for reporting realized losses as admitted assets, and </w:t>
      </w:r>
      <w:r w:rsidRPr="003E2C43">
        <w:rPr>
          <w:sz w:val="22"/>
          <w:szCs w:val="22"/>
        </w:rPr>
        <w:t>comments opposing any limit as to the admittance of these realized losses (or an aggregate admittance limit on “soft assets”), that makes it appear that the detailed questions / inquiries are not necessary before proceeding with these allowances under statutory accounting. NAIC</w:t>
      </w:r>
      <w:r>
        <w:rPr>
          <w:sz w:val="22"/>
          <w:szCs w:val="22"/>
        </w:rPr>
        <w:t xml:space="preserve"> staff does not believe it is a given that these items should qualify as admitted assets or have unlimited admissibility, and believes distinct discussions by the Working Group are warranted for the following reasons: </w:t>
      </w:r>
    </w:p>
    <w:p w14:paraId="1A246865" w14:textId="77777777" w:rsidR="00B843A6" w:rsidRDefault="00B843A6" w:rsidP="00B843A6">
      <w:pPr>
        <w:jc w:val="both"/>
        <w:rPr>
          <w:sz w:val="22"/>
          <w:szCs w:val="22"/>
        </w:rPr>
      </w:pPr>
    </w:p>
    <w:p w14:paraId="01C598A0" w14:textId="77777777" w:rsidR="00B843A6" w:rsidRDefault="00B843A6" w:rsidP="003C3ED4">
      <w:pPr>
        <w:pStyle w:val="ListParagraph"/>
        <w:numPr>
          <w:ilvl w:val="0"/>
          <w:numId w:val="42"/>
        </w:numPr>
        <w:jc w:val="both"/>
        <w:rPr>
          <w:sz w:val="22"/>
          <w:szCs w:val="22"/>
        </w:rPr>
      </w:pPr>
      <w:r w:rsidRPr="00CF2654">
        <w:rPr>
          <w:b/>
          <w:bCs/>
          <w:sz w:val="22"/>
          <w:szCs w:val="22"/>
        </w:rPr>
        <w:t>Prior to the issuance of INT 23-01, net negative IMR was reported as a nonadmitted asset</w:t>
      </w:r>
      <w:r>
        <w:rPr>
          <w:sz w:val="22"/>
          <w:szCs w:val="22"/>
        </w:rPr>
        <w:t>. The INT guidance permitting admittance up to 10% of adjusted capital and surplus is a new, limited-time permission. It is up to the Working Group whether net negative IMR (which reflects realized losses) should be permitted as an admitted asset after the INT expiration, and if there should be a limit as to admittance. Prior to the August 2023 adoption of the INT, insurers that elected to engage in these derivative transactions with realized losses were unable to admit these losses. As such, it should not be viewed as a given under statutory accounting / derivative risk management to allow the admittance of these derivative losses. Additionally, some have acknowledged that IMR can be a managed item, with companies having the ability to select assets to sale in accordance with how it would impact the IMR balance (liability or asset) and overall financial statements. With the 2023 admittance of net negative IMR up to 10% adjusted capital and surplus, financial data show that companies are trending towards a net loss (asset) position up to the admitted asset parameters. This same dynamic could occur if derivative losses are permitted to be deferred within IMR and recognized as admitted assets.</w:t>
      </w:r>
    </w:p>
    <w:p w14:paraId="147CF2DE" w14:textId="77777777" w:rsidR="00B843A6" w:rsidRDefault="00B843A6" w:rsidP="00B843A6">
      <w:pPr>
        <w:pStyle w:val="ListParagraph"/>
        <w:jc w:val="both"/>
        <w:rPr>
          <w:sz w:val="22"/>
          <w:szCs w:val="22"/>
        </w:rPr>
      </w:pPr>
    </w:p>
    <w:p w14:paraId="187DDFBB" w14:textId="77777777" w:rsidR="00B843A6" w:rsidRPr="004379AD" w:rsidRDefault="00B843A6" w:rsidP="003C3ED4">
      <w:pPr>
        <w:pStyle w:val="ListParagraph"/>
        <w:numPr>
          <w:ilvl w:val="0"/>
          <w:numId w:val="42"/>
        </w:numPr>
        <w:jc w:val="both"/>
        <w:rPr>
          <w:sz w:val="22"/>
          <w:szCs w:val="22"/>
        </w:rPr>
      </w:pPr>
      <w:r w:rsidRPr="00763D6B">
        <w:rPr>
          <w:b/>
          <w:bCs/>
          <w:sz w:val="22"/>
          <w:szCs w:val="22"/>
        </w:rPr>
        <w:t xml:space="preserve">Prior to the issuance of INT 23-01, state insurance regulators were unaware that some insurance companies were </w:t>
      </w:r>
      <w:r>
        <w:rPr>
          <w:b/>
          <w:bCs/>
          <w:sz w:val="22"/>
          <w:szCs w:val="22"/>
        </w:rPr>
        <w:t>interpreting the annual statement instruction reference of “hedging” to permit capitalization of</w:t>
      </w:r>
      <w:r w:rsidRPr="00763D6B">
        <w:rPr>
          <w:b/>
          <w:bCs/>
          <w:sz w:val="22"/>
          <w:szCs w:val="22"/>
        </w:rPr>
        <w:t xml:space="preserve"> realized losses for non-accounting effective derivatives through IMR</w:t>
      </w:r>
      <w:r>
        <w:rPr>
          <w:sz w:val="22"/>
          <w:szCs w:val="22"/>
        </w:rPr>
        <w:t xml:space="preserve">. The guidance in </w:t>
      </w:r>
      <w:r w:rsidRPr="00763D6B">
        <w:rPr>
          <w:i/>
          <w:iCs/>
          <w:sz w:val="22"/>
          <w:szCs w:val="22"/>
        </w:rPr>
        <w:t>SSAP No. 86—Derivatives</w:t>
      </w:r>
      <w:r>
        <w:rPr>
          <w:sz w:val="22"/>
          <w:szCs w:val="22"/>
        </w:rPr>
        <w:t xml:space="preserve"> is specific that such treatment was only permitted for accounting-effective hedges, as the offset between the hedged item and hedging instrument basically eliminated the impact to IMR. Reporting entities pointed to a generic reference in the A/S instructions as support for the inclusion of “non-accounting effective” hedges, but that was not the original intent of the adopted statutory accounting guidance. With the process that some companies currently follow, realized losses from non-accounting effective hedges are being repeatedly recognized (3-month derivatives) and the amortization timeframe companies support stretches over a significant </w:t>
      </w:r>
      <w:proofErr w:type="gramStart"/>
      <w:r>
        <w:rPr>
          <w:sz w:val="22"/>
          <w:szCs w:val="22"/>
        </w:rPr>
        <w:t>period of time</w:t>
      </w:r>
      <w:proofErr w:type="gramEnd"/>
      <w:r>
        <w:rPr>
          <w:sz w:val="22"/>
          <w:szCs w:val="22"/>
        </w:rPr>
        <w:t xml:space="preserve"> (years). With this approach, </w:t>
      </w:r>
      <w:proofErr w:type="gramStart"/>
      <w:r>
        <w:rPr>
          <w:sz w:val="22"/>
          <w:szCs w:val="22"/>
        </w:rPr>
        <w:t>as long as</w:t>
      </w:r>
      <w:proofErr w:type="gramEnd"/>
      <w:r>
        <w:rPr>
          <w:sz w:val="22"/>
          <w:szCs w:val="22"/>
        </w:rPr>
        <w:t xml:space="preserve"> the derivative arrangements result in realized losses, the amount of realized losses permitted to be presented as admitted assets (if further allowed) </w:t>
      </w:r>
      <w:proofErr w:type="gramStart"/>
      <w:r>
        <w:rPr>
          <w:sz w:val="22"/>
          <w:szCs w:val="22"/>
        </w:rPr>
        <w:t>will just</w:t>
      </w:r>
      <w:proofErr w:type="gramEnd"/>
      <w:r>
        <w:rPr>
          <w:sz w:val="22"/>
          <w:szCs w:val="22"/>
        </w:rPr>
        <w:t xml:space="preserve"> continue to increase as the amortization amount (over the longer timeframe) is much less than what is currently being recognized. As the realized loss balance builds, there would have to be derivative arrangements that result in substantial realized gains to reduce the balance timelier. </w:t>
      </w:r>
    </w:p>
    <w:p w14:paraId="2FFCD271" w14:textId="77777777" w:rsidR="00B843A6" w:rsidRPr="004379AD" w:rsidRDefault="00B843A6" w:rsidP="00B843A6">
      <w:pPr>
        <w:pStyle w:val="ListParagraph"/>
        <w:rPr>
          <w:b/>
          <w:bCs/>
          <w:sz w:val="22"/>
          <w:szCs w:val="22"/>
        </w:rPr>
      </w:pPr>
    </w:p>
    <w:p w14:paraId="1121F3CC" w14:textId="2194D6AB" w:rsidR="00B843A6" w:rsidRDefault="00B843A6" w:rsidP="003C3ED4">
      <w:pPr>
        <w:pStyle w:val="ListParagraph"/>
        <w:numPr>
          <w:ilvl w:val="0"/>
          <w:numId w:val="42"/>
        </w:numPr>
        <w:jc w:val="both"/>
        <w:rPr>
          <w:b/>
          <w:bCs/>
          <w:sz w:val="22"/>
          <w:szCs w:val="22"/>
        </w:rPr>
      </w:pPr>
      <w:r>
        <w:rPr>
          <w:b/>
          <w:bCs/>
          <w:sz w:val="22"/>
          <w:szCs w:val="22"/>
        </w:rPr>
        <w:t xml:space="preserve">Deferring and amortizing gains and losses from derivative transactions is not permitted under U.S. GAAP. Under U.S. GAAP, all derivatives are reported at fair value, and all gains/losses are recognized immediately. It is only the location of the gain/loss, either directly through earnings or through other comprehensive income, that varies under U.S. GAAP based on whether the derivative is designated as hedging. </w:t>
      </w:r>
      <w:r w:rsidRPr="00511788">
        <w:rPr>
          <w:sz w:val="22"/>
          <w:szCs w:val="22"/>
        </w:rPr>
        <w:t>Under U.S. GAAP, derivative accounting is essentially an income-statement matching exercise where the gain/loss from the hedging instrument offsets the gain/loss for the hedged item. If the transaction does not qualify as hedged, the gain/loss is recognized currently in earnings</w:t>
      </w:r>
      <w:r>
        <w:rPr>
          <w:b/>
          <w:bCs/>
          <w:sz w:val="22"/>
          <w:szCs w:val="22"/>
        </w:rPr>
        <w:t>. In FAS 133, the FASB discussed decisions to require all derivatives to be reported at fair value, as well as their conclusion that only items that are assets or liabilities should be reported as such in the financials</w:t>
      </w:r>
      <w:r w:rsidRPr="004922A8">
        <w:rPr>
          <w:b/>
          <w:sz w:val="22"/>
          <w:szCs w:val="22"/>
        </w:rPr>
        <w:t>.</w:t>
      </w:r>
      <w:r>
        <w:rPr>
          <w:b/>
          <w:bCs/>
          <w:sz w:val="22"/>
          <w:szCs w:val="22"/>
        </w:rPr>
        <w:t xml:space="preserve"> Pursuant to this discussion (paragraph 229 of FAS 133), the FASB clarifies that gains and losses from derivative transactions are not separate assets or liabilities because they have none of the essential characteristics of assets or liabilities</w:t>
      </w:r>
      <w:r w:rsidR="00A626A5">
        <w:rPr>
          <w:b/>
          <w:bCs/>
          <w:sz w:val="22"/>
          <w:szCs w:val="22"/>
        </w:rPr>
        <w:t>:</w:t>
      </w:r>
    </w:p>
    <w:p w14:paraId="5E929C2B" w14:textId="77777777" w:rsidR="00B843A6" w:rsidRPr="007407F0" w:rsidRDefault="00B843A6" w:rsidP="00B843A6">
      <w:pPr>
        <w:pStyle w:val="ListParagraph"/>
        <w:rPr>
          <w:b/>
          <w:bCs/>
          <w:sz w:val="22"/>
          <w:szCs w:val="22"/>
        </w:rPr>
      </w:pPr>
    </w:p>
    <w:p w14:paraId="397E0D44" w14:textId="77777777" w:rsidR="00B843A6" w:rsidRPr="00C47A25" w:rsidRDefault="00B843A6" w:rsidP="00B843A6">
      <w:pPr>
        <w:ind w:left="1440"/>
        <w:jc w:val="both"/>
        <w:rPr>
          <w:b/>
          <w:bCs/>
          <w:sz w:val="22"/>
          <w:szCs w:val="22"/>
        </w:rPr>
      </w:pPr>
      <w:r w:rsidRPr="00AE3F7F">
        <w:rPr>
          <w:sz w:val="22"/>
          <w:szCs w:val="22"/>
        </w:rPr>
        <w:t>229. Only items that are assets or liabilities should be reported as such in financial statements. Derivatives are assets or liabilities, and the Board decided that they should be reported in financial statements (fundamental decision 1) and measured at fair value (fundamental decision 2). If derivatives are measured at fair value, the losses or gains that result from changes in their fair values must be reported in the financial statements</w:t>
      </w:r>
      <w:r w:rsidRPr="00C47A25">
        <w:rPr>
          <w:b/>
          <w:bCs/>
          <w:sz w:val="22"/>
          <w:szCs w:val="22"/>
        </w:rPr>
        <w:t xml:space="preserve">. However, those losses or gains are not separate assets or liabilities because they have none of the essential characteristics of assets or liabilities as described in paragraph 218. </w:t>
      </w:r>
      <w:r w:rsidRPr="005E0588">
        <w:rPr>
          <w:b/>
          <w:bCs/>
          <w:sz w:val="22"/>
          <w:szCs w:val="22"/>
          <w:u w:val="single"/>
        </w:rPr>
        <w:t xml:space="preserve">The act of designating a derivative as a hedging instrument does not convert a subsequent loss or gain into an asset or a liability. A loss is not an asset because no future economic benefit is associated with it. The loss cannot be exchanged for cash, a financial asset, or a </w:t>
      </w:r>
      <w:proofErr w:type="gramStart"/>
      <w:r w:rsidRPr="005E0588">
        <w:rPr>
          <w:b/>
          <w:bCs/>
          <w:sz w:val="22"/>
          <w:szCs w:val="22"/>
          <w:u w:val="single"/>
        </w:rPr>
        <w:t>nonfinancial</w:t>
      </w:r>
      <w:proofErr w:type="gramEnd"/>
      <w:r w:rsidRPr="005E0588">
        <w:rPr>
          <w:b/>
          <w:bCs/>
          <w:sz w:val="22"/>
          <w:szCs w:val="22"/>
          <w:u w:val="single"/>
        </w:rPr>
        <w:t xml:space="preserve"> asset used to produce something of </w:t>
      </w:r>
      <w:proofErr w:type="gramStart"/>
      <w:r w:rsidRPr="005E0588">
        <w:rPr>
          <w:b/>
          <w:bCs/>
          <w:sz w:val="22"/>
          <w:szCs w:val="22"/>
          <w:u w:val="single"/>
        </w:rPr>
        <w:t>value, or</w:t>
      </w:r>
      <w:proofErr w:type="gramEnd"/>
      <w:r w:rsidRPr="005E0588">
        <w:rPr>
          <w:b/>
          <w:bCs/>
          <w:sz w:val="22"/>
          <w:szCs w:val="22"/>
          <w:u w:val="single"/>
        </w:rPr>
        <w:t xml:space="preserve"> used to settle liabilities. Similarly, a gain is not a liability because no obligation exists to sacrifice assets in the future. Consequently, the Board concluded that losses or gains on derivatives should not be reported as assets or liabilities in a statement of financial position</w:t>
      </w:r>
      <w:r w:rsidRPr="00C47A25">
        <w:rPr>
          <w:b/>
          <w:bCs/>
          <w:sz w:val="22"/>
          <w:szCs w:val="22"/>
        </w:rPr>
        <w:t>.</w:t>
      </w:r>
    </w:p>
    <w:p w14:paraId="33CFB5E8" w14:textId="77777777" w:rsidR="00B843A6" w:rsidRPr="00107EA6" w:rsidRDefault="00B843A6" w:rsidP="00B843A6">
      <w:pPr>
        <w:pStyle w:val="ListParagraph"/>
        <w:rPr>
          <w:b/>
          <w:bCs/>
          <w:sz w:val="22"/>
          <w:szCs w:val="22"/>
        </w:rPr>
      </w:pPr>
    </w:p>
    <w:p w14:paraId="428254B5" w14:textId="77777777" w:rsidR="00B843A6" w:rsidRDefault="00B843A6" w:rsidP="003C3ED4">
      <w:pPr>
        <w:pStyle w:val="ListParagraph"/>
        <w:numPr>
          <w:ilvl w:val="0"/>
          <w:numId w:val="42"/>
        </w:numPr>
        <w:jc w:val="both"/>
        <w:rPr>
          <w:sz w:val="22"/>
          <w:szCs w:val="22"/>
        </w:rPr>
      </w:pPr>
      <w:r>
        <w:rPr>
          <w:b/>
          <w:bCs/>
          <w:sz w:val="22"/>
          <w:szCs w:val="22"/>
        </w:rPr>
        <w:t>Although industry compares unrecognized unrealized losses for bonds held at amortized cost to realized losses from the sale of bonds, some may disagree with this comparison</w:t>
      </w:r>
      <w:r w:rsidRPr="004704FA">
        <w:rPr>
          <w:sz w:val="22"/>
          <w:szCs w:val="22"/>
        </w:rPr>
        <w:t>.</w:t>
      </w:r>
      <w:r>
        <w:rPr>
          <w:sz w:val="22"/>
          <w:szCs w:val="22"/>
        </w:rPr>
        <w:t xml:space="preserve"> While bonds held at amortized cost may have unrecognized fair value changes over time, when the bond matures, the insurer will receive the principal return. The unrecognized fair value fluctuations, unless there is a credit event, has no impact on what the insurer will receive at maturity and can use for policyholders. A realized loss from the sale of a bond is a definite action that monetizes a fair value change. Recovering that loss is contingent on actions to reinvest the sale proceeds to obtain a higher yield. If reinvestment does not occur, an action that is difficult to verify given the </w:t>
      </w:r>
      <w:r w:rsidRPr="00BD531A">
        <w:rPr>
          <w:sz w:val="22"/>
          <w:szCs w:val="22"/>
        </w:rPr>
        <w:t>fungibility of cash flows, that realized loss will not be recovered. Therefore, while realized and unrealized losses can obtain equivalent economic</w:t>
      </w:r>
      <w:r>
        <w:rPr>
          <w:sz w:val="22"/>
          <w:szCs w:val="22"/>
        </w:rPr>
        <w:t xml:space="preserve"> results, there is much higher execution and verification risk associated with realized losses that requires significant guardrails to prevent the masking of economic losses. </w:t>
      </w:r>
    </w:p>
    <w:p w14:paraId="1CF86BEA" w14:textId="77777777" w:rsidR="00B843A6" w:rsidRPr="00E17AE7" w:rsidRDefault="00B843A6" w:rsidP="00B843A6">
      <w:pPr>
        <w:pStyle w:val="ListParagraph"/>
        <w:rPr>
          <w:sz w:val="22"/>
          <w:szCs w:val="22"/>
        </w:rPr>
      </w:pPr>
    </w:p>
    <w:p w14:paraId="0150A06A" w14:textId="512EBFAB" w:rsidR="00B843A6" w:rsidRPr="00863B1C" w:rsidRDefault="00B843A6" w:rsidP="00863B1C">
      <w:pPr>
        <w:ind w:left="720"/>
        <w:jc w:val="both"/>
        <w:rPr>
          <w:b/>
          <w:bCs/>
          <w:sz w:val="22"/>
          <w:szCs w:val="22"/>
        </w:rPr>
      </w:pPr>
      <w:r w:rsidRPr="002971D7">
        <w:rPr>
          <w:b/>
          <w:sz w:val="22"/>
          <w:szCs w:val="22"/>
        </w:rPr>
        <w:t xml:space="preserve">The ultimate objective of solvency regulation is to ensure that the policyholder, contract holder and other legal obligations are met when they come due and that companies </w:t>
      </w:r>
      <w:proofErr w:type="gramStart"/>
      <w:r w:rsidRPr="002971D7">
        <w:rPr>
          <w:b/>
          <w:sz w:val="22"/>
          <w:szCs w:val="22"/>
        </w:rPr>
        <w:t>maintain capital and surplus at all times</w:t>
      </w:r>
      <w:proofErr w:type="gramEnd"/>
      <w:r w:rsidRPr="002971D7">
        <w:rPr>
          <w:b/>
          <w:sz w:val="22"/>
          <w:szCs w:val="22"/>
        </w:rPr>
        <w:t xml:space="preserve"> and in such forms as required by statute to provide a margin of safety.</w:t>
      </w:r>
      <w:r>
        <w:rPr>
          <w:sz w:val="22"/>
          <w:szCs w:val="22"/>
        </w:rPr>
        <w:t xml:space="preserve"> Pursuant to the SAP recognition concept pursuant to paragraph 36 of the Preamble to the </w:t>
      </w:r>
      <w:r w:rsidRPr="00F44F41">
        <w:rPr>
          <w:i/>
          <w:iCs/>
          <w:sz w:val="22"/>
          <w:szCs w:val="22"/>
        </w:rPr>
        <w:t>Accounting Practices and Procedures Manual</w:t>
      </w:r>
      <w:r>
        <w:rPr>
          <w:sz w:val="22"/>
          <w:szCs w:val="22"/>
        </w:rPr>
        <w:t xml:space="preserve">, </w:t>
      </w:r>
      <w:r w:rsidRPr="00863B1C" w:rsidDel="00C95228">
        <w:rPr>
          <w:sz w:val="22"/>
          <w:szCs w:val="22"/>
        </w:rPr>
        <w:t>“</w:t>
      </w:r>
      <w:r w:rsidRPr="00863B1C" w:rsidDel="0037201C">
        <w:rPr>
          <w:sz w:val="22"/>
          <w:szCs w:val="22"/>
        </w:rPr>
        <w:t>t</w:t>
      </w:r>
      <w:r w:rsidRPr="00863B1C">
        <w:rPr>
          <w:sz w:val="22"/>
          <w:szCs w:val="22"/>
        </w:rPr>
        <w:t>he ability to meet policyholder obligations is predicated on the existence of readily marketable assets available when both current and future obligations are due. Assets having economic value other than those which can be used to fulfill policyholder obligations, or those assets which are unavailable due to encumbrances or other third-party interests should not be recognized on the balance sheet but rather should be charged against surplus when acquired or when availability otherwise becomes questionable.</w:t>
      </w:r>
      <w:r w:rsidRPr="00863B1C" w:rsidDel="00C95228">
        <w:rPr>
          <w:sz w:val="22"/>
          <w:szCs w:val="22"/>
        </w:rPr>
        <w:t>”</w:t>
      </w:r>
      <w:r w:rsidRPr="00863B1C" w:rsidDel="00863B1C">
        <w:rPr>
          <w:sz w:val="22"/>
          <w:szCs w:val="22"/>
        </w:rPr>
        <w:t xml:space="preserve"> </w:t>
      </w:r>
      <w:r w:rsidRPr="00863B1C">
        <w:rPr>
          <w:sz w:val="22"/>
          <w:szCs w:val="22"/>
        </w:rPr>
        <w:t xml:space="preserve">The Preamble here recognizes both current and future obligations as being relevant to the economic value of assets, hence supporting carrying bonds at amortized cost even when it exceeds their current marketable value. </w:t>
      </w:r>
      <w:r w:rsidRPr="00863B1C">
        <w:rPr>
          <w:b/>
          <w:bCs/>
          <w:sz w:val="22"/>
          <w:szCs w:val="22"/>
        </w:rPr>
        <w:t>A realized loss does not reflect an asset that is available for policyholder claims.</w:t>
      </w:r>
      <w:r w:rsidRPr="00863B1C">
        <w:rPr>
          <w:sz w:val="22"/>
          <w:szCs w:val="22"/>
        </w:rPr>
        <w:t xml:space="preserve"> (Consistent with </w:t>
      </w:r>
      <w:r w:rsidRPr="00863B1C" w:rsidDel="002E321C">
        <w:rPr>
          <w:sz w:val="22"/>
          <w:szCs w:val="22"/>
        </w:rPr>
        <w:t xml:space="preserve">the U.S. </w:t>
      </w:r>
      <w:r w:rsidRPr="00863B1C">
        <w:rPr>
          <w:sz w:val="22"/>
          <w:szCs w:val="22"/>
        </w:rPr>
        <w:t>FASB position,</w:t>
      </w:r>
      <w:r w:rsidR="002D7DFB">
        <w:rPr>
          <w:sz w:val="22"/>
          <w:szCs w:val="22"/>
        </w:rPr>
        <w:t xml:space="preserve"> </w:t>
      </w:r>
      <w:r w:rsidRPr="00863B1C">
        <w:rPr>
          <w:sz w:val="22"/>
          <w:szCs w:val="22"/>
        </w:rPr>
        <w:t xml:space="preserve">a realized loss does not qualify as an asset </w:t>
      </w:r>
      <w:r w:rsidRPr="00863B1C" w:rsidDel="002D7DFB">
        <w:rPr>
          <w:sz w:val="22"/>
          <w:szCs w:val="22"/>
        </w:rPr>
        <w:t xml:space="preserve">under SSAP No. 4 </w:t>
      </w:r>
      <w:r w:rsidRPr="00863B1C">
        <w:rPr>
          <w:sz w:val="22"/>
          <w:szCs w:val="22"/>
        </w:rPr>
        <w:t>as there is no future</w:t>
      </w:r>
      <w:r w:rsidR="002D7DFB">
        <w:rPr>
          <w:sz w:val="22"/>
          <w:szCs w:val="22"/>
        </w:rPr>
        <w:t xml:space="preserve"> </w:t>
      </w:r>
      <w:r w:rsidRPr="00863B1C">
        <w:rPr>
          <w:sz w:val="22"/>
          <w:szCs w:val="22"/>
        </w:rPr>
        <w:t xml:space="preserve">benefit generated from the loss.) While a loss on an economic hedge does, in theory, represent a future value that is expected to be generated by </w:t>
      </w:r>
      <w:proofErr w:type="gramStart"/>
      <w:r w:rsidRPr="00863B1C">
        <w:rPr>
          <w:sz w:val="22"/>
          <w:szCs w:val="22"/>
        </w:rPr>
        <w:t>incremental</w:t>
      </w:r>
      <w:proofErr w:type="gramEnd"/>
      <w:r w:rsidRPr="00863B1C">
        <w:rPr>
          <w:sz w:val="22"/>
          <w:szCs w:val="22"/>
        </w:rPr>
        <w:t xml:space="preserve"> return on the invested assets, it does not have a direct, marketable value in accordance with the Preamble. </w:t>
      </w:r>
      <w:r w:rsidRPr="00863B1C">
        <w:rPr>
          <w:b/>
          <w:bCs/>
          <w:sz w:val="22"/>
          <w:szCs w:val="22"/>
        </w:rPr>
        <w:t>Although consideration can be given to permit admitted asset classification for realized derivative losses, such consideration would be a specific provision by the Working Group and is not consistent with the statutory accounting definition of an admitted asset (or as an asset under U.S. GAAP)</w:t>
      </w:r>
      <w:r w:rsidRPr="00863B1C">
        <w:rPr>
          <w:sz w:val="22"/>
          <w:szCs w:val="22"/>
        </w:rPr>
        <w:t>. Some have noted that, although this is being considered as a potential admitted asset” it should be thought of as an adjustment to the policy reserve to partially “unlock” the valuation rate. Ultimately, the prevalence of “soft</w:t>
      </w:r>
      <w:r w:rsidRPr="00863B1C" w:rsidDel="005C7658">
        <w:rPr>
          <w:sz w:val="22"/>
          <w:szCs w:val="22"/>
        </w:rPr>
        <w:t>”</w:t>
      </w:r>
      <w:r w:rsidRPr="00863B1C">
        <w:rPr>
          <w:sz w:val="22"/>
          <w:szCs w:val="22"/>
        </w:rPr>
        <w:t xml:space="preserve"> assets (and</w:t>
      </w:r>
      <w:r w:rsidR="008A66EE" w:rsidRPr="00863B1C">
        <w:rPr>
          <w:sz w:val="22"/>
          <w:szCs w:val="22"/>
        </w:rPr>
        <w:t xml:space="preserve"> </w:t>
      </w:r>
      <w:r w:rsidRPr="00863B1C">
        <w:rPr>
          <w:sz w:val="22"/>
          <w:szCs w:val="22"/>
        </w:rPr>
        <w:t xml:space="preserve">realized losses permitted as admitted assets) should be monitored and managed by regulators as they do not reflect the types of assets that can be directly utilized for policyholder claims. Establishing an aggregate admittance limit or getting aggregate disclosures on these items collectively, is within the purview of state insurance regulators and the oversight of insurer solvency. </w:t>
      </w:r>
    </w:p>
    <w:p w14:paraId="0D26C306" w14:textId="77777777" w:rsidR="00B843A6" w:rsidRPr="00EB7FC4" w:rsidRDefault="00B843A6" w:rsidP="00B843A6">
      <w:pPr>
        <w:ind w:left="360"/>
        <w:jc w:val="both"/>
        <w:rPr>
          <w:b/>
          <w:bCs/>
          <w:sz w:val="22"/>
          <w:szCs w:val="22"/>
        </w:rPr>
      </w:pPr>
    </w:p>
    <w:p w14:paraId="23147FB8" w14:textId="40F998B6" w:rsidR="00B843A6" w:rsidRPr="006236D0" w:rsidRDefault="00B843A6" w:rsidP="003C3ED4">
      <w:pPr>
        <w:pStyle w:val="ListParagraph"/>
        <w:widowControl w:val="0"/>
        <w:numPr>
          <w:ilvl w:val="0"/>
          <w:numId w:val="42"/>
        </w:numPr>
        <w:contextualSpacing w:val="0"/>
        <w:jc w:val="both"/>
      </w:pPr>
      <w:r>
        <w:rPr>
          <w:b/>
          <w:bCs/>
          <w:sz w:val="22"/>
          <w:szCs w:val="22"/>
        </w:rPr>
        <w:t>I</w:t>
      </w:r>
      <w:r w:rsidRPr="007067D1">
        <w:rPr>
          <w:b/>
          <w:bCs/>
          <w:sz w:val="22"/>
          <w:szCs w:val="22"/>
        </w:rPr>
        <w:t xml:space="preserve">ndustry has argued that implementing an aggregate cap on "soft assets" would be inappropriate. However, specific regulatory caps and limits already exist for certain types of "soft assets," and it is consistent with </w:t>
      </w:r>
      <w:r>
        <w:rPr>
          <w:b/>
          <w:bCs/>
          <w:sz w:val="22"/>
          <w:szCs w:val="22"/>
        </w:rPr>
        <w:t>statutory</w:t>
      </w:r>
      <w:r w:rsidRPr="007067D1">
        <w:rPr>
          <w:b/>
          <w:bCs/>
          <w:sz w:val="22"/>
          <w:szCs w:val="22"/>
        </w:rPr>
        <w:t xml:space="preserve"> principles to apply an aggregate cap on the accumulation of such assets within the same framework.</w:t>
      </w:r>
      <w:r>
        <w:rPr>
          <w:b/>
          <w:bCs/>
          <w:sz w:val="22"/>
          <w:szCs w:val="22"/>
        </w:rPr>
        <w:t xml:space="preserve"> </w:t>
      </w:r>
      <w:r>
        <w:rPr>
          <w:sz w:val="22"/>
          <w:szCs w:val="22"/>
        </w:rPr>
        <w:t>Industry notes that</w:t>
      </w:r>
      <w:r w:rsidRPr="00546D3C">
        <w:rPr>
          <w:sz w:val="22"/>
          <w:szCs w:val="22"/>
        </w:rPr>
        <w:t xml:space="preserve"> </w:t>
      </w:r>
      <w:r>
        <w:rPr>
          <w:sz w:val="22"/>
          <w:szCs w:val="22"/>
        </w:rPr>
        <w:t xml:space="preserve">the common theme for “soft assets” </w:t>
      </w:r>
      <w:r w:rsidRPr="00546D3C">
        <w:rPr>
          <w:sz w:val="22"/>
          <w:szCs w:val="22"/>
        </w:rPr>
        <w:t xml:space="preserve">is that they either adjust values for consistent valuation of assets and liabilities to provide an accurate picture of claims paying </w:t>
      </w:r>
      <w:r w:rsidRPr="00E61632">
        <w:rPr>
          <w:sz w:val="22"/>
          <w:szCs w:val="22"/>
        </w:rPr>
        <w:t>ability or represent real economic value that help insurers pay claims. While NAIC staff does not necessarily disagree with this perspective, the economic value of these assets and valuation adjustments do not directly correspond to funds available for paying policyholder claims, and neither are they readily marketable</w:t>
      </w:r>
      <w:r>
        <w:rPr>
          <w:sz w:val="22"/>
          <w:szCs w:val="22"/>
        </w:rPr>
        <w:t xml:space="preserve"> as discussed in the prior paragraph</w:t>
      </w:r>
      <w:r w:rsidRPr="00E61632">
        <w:rPr>
          <w:sz w:val="22"/>
          <w:szCs w:val="22"/>
        </w:rPr>
        <w:t xml:space="preserve">. </w:t>
      </w:r>
      <w:r w:rsidRPr="00A5641B">
        <w:rPr>
          <w:sz w:val="22"/>
          <w:szCs w:val="22"/>
        </w:rPr>
        <w:t xml:space="preserve">Furthermore, concentrations of such assets pose an increased solvency risk. However, the statutory caps currently in place take a narrow, individual view of the risks associated with these soft assets. If an insurer were to accumulate multiple types of soft assets and admit amounts up to the individual caps for each, the combined admitted value could significantly impact </w:t>
      </w:r>
      <w:r>
        <w:rPr>
          <w:sz w:val="22"/>
          <w:szCs w:val="22"/>
        </w:rPr>
        <w:t xml:space="preserve">admitted </w:t>
      </w:r>
      <w:r w:rsidRPr="00A5641B">
        <w:rPr>
          <w:sz w:val="22"/>
          <w:szCs w:val="22"/>
        </w:rPr>
        <w:t xml:space="preserve">surplus. While these financial instruments are distinct, they all represent abstractions of economic value in the context of </w:t>
      </w:r>
      <w:r>
        <w:rPr>
          <w:sz w:val="22"/>
          <w:szCs w:val="22"/>
        </w:rPr>
        <w:t>the preamble recognition concept cited above</w:t>
      </w:r>
      <w:r w:rsidRPr="00A5641B">
        <w:rPr>
          <w:sz w:val="22"/>
          <w:szCs w:val="22"/>
        </w:rPr>
        <w:t xml:space="preserve">. Implementing an aggregate cap to guard against the excessive accumulation of various </w:t>
      </w:r>
      <w:r>
        <w:rPr>
          <w:sz w:val="22"/>
          <w:szCs w:val="22"/>
        </w:rPr>
        <w:t>kinds of “</w:t>
      </w:r>
      <w:r w:rsidRPr="00A5641B">
        <w:rPr>
          <w:sz w:val="22"/>
          <w:szCs w:val="22"/>
        </w:rPr>
        <w:t>soft assets</w:t>
      </w:r>
      <w:r>
        <w:rPr>
          <w:sz w:val="22"/>
          <w:szCs w:val="22"/>
        </w:rPr>
        <w:t>”</w:t>
      </w:r>
      <w:r w:rsidRPr="00A5641B">
        <w:rPr>
          <w:sz w:val="22"/>
          <w:szCs w:val="22"/>
        </w:rPr>
        <w:t xml:space="preserve"> would align with existing statutory principles and fall within the scope of regulatory oversight.</w:t>
      </w:r>
    </w:p>
    <w:p w14:paraId="6AFD4895" w14:textId="77777777" w:rsidR="00B843A6" w:rsidRPr="004577AE" w:rsidRDefault="00B843A6" w:rsidP="007628FF">
      <w:pPr>
        <w:jc w:val="both"/>
        <w:rPr>
          <w:sz w:val="22"/>
          <w:szCs w:val="22"/>
        </w:rPr>
      </w:pPr>
    </w:p>
    <w:p w14:paraId="704BE284" w14:textId="77777777" w:rsidR="00721FA8" w:rsidRDefault="004F4DC9" w:rsidP="004F4DC9">
      <w:pPr>
        <w:widowControl w:val="0"/>
        <w:jc w:val="both"/>
        <w:rPr>
          <w:b/>
          <w:sz w:val="22"/>
          <w:szCs w:val="22"/>
        </w:rPr>
      </w:pPr>
      <w:r w:rsidRPr="00521FCC">
        <w:rPr>
          <w:b/>
          <w:sz w:val="22"/>
          <w:szCs w:val="22"/>
        </w:rPr>
        <w:t>The comment letters are included in</w:t>
      </w:r>
      <w:r w:rsidR="00721FA8">
        <w:rPr>
          <w:b/>
          <w:sz w:val="22"/>
          <w:szCs w:val="22"/>
        </w:rPr>
        <w:t>:</w:t>
      </w:r>
    </w:p>
    <w:p w14:paraId="619642C2" w14:textId="07C37428" w:rsidR="00B75523" w:rsidRPr="00721FA8" w:rsidRDefault="004F4DC9" w:rsidP="004F4DC9">
      <w:pPr>
        <w:widowControl w:val="0"/>
        <w:jc w:val="both"/>
        <w:rPr>
          <w:sz w:val="22"/>
          <w:szCs w:val="22"/>
        </w:rPr>
      </w:pPr>
      <w:r w:rsidRPr="00521FCC">
        <w:rPr>
          <w:b/>
          <w:sz w:val="22"/>
          <w:szCs w:val="22"/>
        </w:rPr>
        <w:t xml:space="preserve"> </w:t>
      </w:r>
    </w:p>
    <w:p w14:paraId="463738C7" w14:textId="154D531A" w:rsidR="00F27AD7" w:rsidRPr="00721FA8" w:rsidRDefault="00F27AD7" w:rsidP="00F27AD7">
      <w:pPr>
        <w:pStyle w:val="ListParagraph"/>
        <w:numPr>
          <w:ilvl w:val="0"/>
          <w:numId w:val="48"/>
        </w:numPr>
        <w:rPr>
          <w:sz w:val="22"/>
          <w:szCs w:val="22"/>
        </w:rPr>
      </w:pPr>
      <w:r w:rsidRPr="00721FA8">
        <w:rPr>
          <w:b/>
          <w:bCs/>
          <w:sz w:val="22"/>
          <w:szCs w:val="22"/>
        </w:rPr>
        <w:t>Attachment 13</w:t>
      </w:r>
      <w:r w:rsidRPr="00721FA8">
        <w:rPr>
          <w:sz w:val="22"/>
          <w:szCs w:val="22"/>
        </w:rPr>
        <w:t xml:space="preserve">: Comments Ref #2023-28 through Ref #2024-01 </w:t>
      </w:r>
      <w:r w:rsidR="00721FA8" w:rsidRPr="00721FA8">
        <w:rPr>
          <w:sz w:val="22"/>
          <w:szCs w:val="22"/>
        </w:rPr>
        <w:t>(48 pages)</w:t>
      </w:r>
    </w:p>
    <w:p w14:paraId="4F89FB5D" w14:textId="328EB347" w:rsidR="00F27AD7" w:rsidRPr="00721FA8" w:rsidRDefault="00F27AD7" w:rsidP="00F27AD7">
      <w:pPr>
        <w:pStyle w:val="ListParagraph"/>
        <w:numPr>
          <w:ilvl w:val="0"/>
          <w:numId w:val="48"/>
        </w:numPr>
        <w:rPr>
          <w:sz w:val="22"/>
          <w:szCs w:val="22"/>
        </w:rPr>
      </w:pPr>
      <w:r w:rsidRPr="00721FA8">
        <w:rPr>
          <w:b/>
          <w:bCs/>
          <w:sz w:val="22"/>
          <w:szCs w:val="22"/>
        </w:rPr>
        <w:t>Attachment 14</w:t>
      </w:r>
      <w:r w:rsidRPr="00721FA8">
        <w:rPr>
          <w:sz w:val="22"/>
          <w:szCs w:val="22"/>
        </w:rPr>
        <w:t>: 2024-15 ALM Derivatives Comments Only</w:t>
      </w:r>
      <w:r w:rsidR="00721FA8" w:rsidRPr="00721FA8">
        <w:rPr>
          <w:sz w:val="22"/>
          <w:szCs w:val="22"/>
        </w:rPr>
        <w:t xml:space="preserve">  (52 pages)</w:t>
      </w:r>
    </w:p>
    <w:p w14:paraId="07A6343E" w14:textId="77777777" w:rsidR="009C0752" w:rsidRPr="004577AE" w:rsidRDefault="009C0752" w:rsidP="004F4DC9">
      <w:pPr>
        <w:widowControl w:val="0"/>
        <w:jc w:val="both"/>
        <w:rPr>
          <w:b/>
          <w:sz w:val="22"/>
          <w:szCs w:val="22"/>
        </w:rPr>
      </w:pPr>
    </w:p>
    <w:p w14:paraId="1493B19D" w14:textId="77777777" w:rsidR="004F4DC9" w:rsidRPr="004577AE" w:rsidRDefault="004F4DC9" w:rsidP="004F4DC9">
      <w:pPr>
        <w:widowControl w:val="0"/>
        <w:jc w:val="both"/>
        <w:rPr>
          <w:bCs/>
          <w:sz w:val="22"/>
          <w:szCs w:val="22"/>
        </w:rPr>
      </w:pPr>
    </w:p>
    <w:p w14:paraId="4BD55FAC" w14:textId="0FD0FF5D" w:rsidR="007623B9" w:rsidRDefault="004F4DC9" w:rsidP="00626EDA">
      <w:pPr>
        <w:widowControl w:val="0"/>
        <w:spacing w:after="60"/>
        <w:jc w:val="both"/>
        <w:rPr>
          <w:b/>
          <w:sz w:val="22"/>
          <w:szCs w:val="22"/>
        </w:rPr>
      </w:pPr>
      <w:r w:rsidRPr="004577AE">
        <w:rPr>
          <w:sz w:val="16"/>
          <w:szCs w:val="16"/>
        </w:rPr>
        <w:fldChar w:fldCharType="begin"/>
      </w:r>
      <w:r w:rsidRPr="004577AE">
        <w:rPr>
          <w:sz w:val="16"/>
          <w:szCs w:val="16"/>
        </w:rPr>
        <w:instrText xml:space="preserve"> FILENAME  \p  \* MERGEFORMAT </w:instrText>
      </w:r>
      <w:r w:rsidRPr="004577AE">
        <w:rPr>
          <w:sz w:val="16"/>
          <w:szCs w:val="16"/>
        </w:rPr>
        <w:fldChar w:fldCharType="separate"/>
      </w:r>
      <w:r w:rsidR="0011009F">
        <w:rPr>
          <w:noProof/>
          <w:sz w:val="16"/>
          <w:szCs w:val="16"/>
        </w:rPr>
        <w:t>https://naiconline.sharepoint.com/teams/FRSStatutoryAccounting/National Meetings/A. National Meeting Materials/2025/03-24-25 Spring National Meeting/Hearing/00 - 03-24-25 - SAPWG Hearing Agenda.docx</w:t>
      </w:r>
      <w:r w:rsidRPr="004577AE">
        <w:rPr>
          <w:sz w:val="16"/>
          <w:szCs w:val="16"/>
        </w:rPr>
        <w:fldChar w:fldCharType="end"/>
      </w:r>
    </w:p>
    <w:sectPr w:rsidR="007623B9" w:rsidSect="007371EE">
      <w:headerReference w:type="default" r:id="rId11"/>
      <w:footerReference w:type="even" r:id="rId12"/>
      <w:footerReference w:type="default" r:id="rId13"/>
      <w:headerReference w:type="first" r:id="rId14"/>
      <w:footerReference w:type="first" r:id="rId15"/>
      <w:pgSz w:w="12240" w:h="15840" w:code="1"/>
      <w:pgMar w:top="994" w:right="1080" w:bottom="1080" w:left="108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6B785" w14:textId="77777777" w:rsidR="00183154" w:rsidRDefault="00183154">
      <w:r>
        <w:separator/>
      </w:r>
    </w:p>
  </w:endnote>
  <w:endnote w:type="continuationSeparator" w:id="0">
    <w:p w14:paraId="261FCB05" w14:textId="77777777" w:rsidR="00183154" w:rsidRDefault="00183154">
      <w:r>
        <w:continuationSeparator/>
      </w:r>
    </w:p>
  </w:endnote>
  <w:endnote w:type="continuationNotice" w:id="1">
    <w:p w14:paraId="4E20F38B" w14:textId="77777777" w:rsidR="00183154" w:rsidRDefault="001831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Garamond">
    <w:charset w:val="00"/>
    <w:family w:val="roman"/>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4DADA" w14:textId="77777777" w:rsidR="00110E57" w:rsidRDefault="00F27E6F" w:rsidP="00F27E6F">
    <w:pPr>
      <w:pStyle w:val="Footer"/>
      <w:tabs>
        <w:tab w:val="clear" w:pos="4320"/>
        <w:tab w:val="center" w:pos="5040"/>
      </w:tabs>
    </w:pPr>
    <w:r>
      <w:t>© 2023 National Association of Insurance Commissioners</w:t>
    </w:r>
    <w:r>
      <w:tab/>
    </w:r>
    <w:r w:rsidRPr="00B35D80">
      <w:fldChar w:fldCharType="begin"/>
    </w:r>
    <w:r w:rsidRPr="00B35D80">
      <w:instrText xml:space="preserve"> PAGE   \* MERGEFORMAT </w:instrText>
    </w:r>
    <w:r w:rsidRPr="00B35D80">
      <w:fldChar w:fldCharType="separate"/>
    </w:r>
    <w:r>
      <w:t>1</w:t>
    </w:r>
    <w:r w:rsidRPr="00B35D8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1D2C3" w14:textId="77777777" w:rsidR="00FA1537" w:rsidRDefault="00FA1537" w:rsidP="00B1129A">
    <w:pPr>
      <w:pStyle w:val="Footer"/>
      <w:tabs>
        <w:tab w:val="clear" w:pos="4320"/>
        <w:tab w:val="center" w:pos="5040"/>
      </w:tabs>
    </w:pPr>
  </w:p>
  <w:p w14:paraId="630F7AEF" w14:textId="48D78D53" w:rsidR="00605920" w:rsidRDefault="00605920" w:rsidP="00B1129A">
    <w:pPr>
      <w:pStyle w:val="Footer"/>
      <w:tabs>
        <w:tab w:val="clear" w:pos="4320"/>
        <w:tab w:val="center" w:pos="5040"/>
      </w:tabs>
    </w:pPr>
    <w:r>
      <w:t>© 20</w:t>
    </w:r>
    <w:r w:rsidR="007A6917">
      <w:t>25</w:t>
    </w:r>
    <w:r>
      <w:t xml:space="preserve"> National Association of Insurance Commissioners</w:t>
    </w:r>
    <w:r>
      <w:tab/>
    </w:r>
    <w:r w:rsidRPr="00B35D80">
      <w:fldChar w:fldCharType="begin"/>
    </w:r>
    <w:r w:rsidRPr="00B35D80">
      <w:instrText xml:space="preserve"> PAGE   \* MERGEFORMAT </w:instrText>
    </w:r>
    <w:r w:rsidRPr="00B35D80">
      <w:fldChar w:fldCharType="separate"/>
    </w:r>
    <w:r>
      <w:rPr>
        <w:noProof/>
      </w:rPr>
      <w:t>31</w:t>
    </w:r>
    <w:r w:rsidRPr="00B35D80">
      <w:rPr>
        <w:noProof/>
      </w:rPr>
      <w:fldChar w:fldCharType="end"/>
    </w:r>
  </w:p>
  <w:p w14:paraId="46E2CA0D" w14:textId="77777777" w:rsidR="00605920" w:rsidRDefault="0060592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138BA" w14:textId="61DAD606" w:rsidR="00067BFA" w:rsidRDefault="00B1129A" w:rsidP="00F27E6F">
    <w:pPr>
      <w:pStyle w:val="Footer"/>
      <w:tabs>
        <w:tab w:val="clear" w:pos="4320"/>
        <w:tab w:val="center" w:pos="5040"/>
      </w:tabs>
    </w:pPr>
    <w:r>
      <w:t>© 202</w:t>
    </w:r>
    <w:r w:rsidR="00521817">
      <w:t>5</w:t>
    </w:r>
    <w:r>
      <w:t xml:space="preserve"> National Association of Insurance Commissioners</w:t>
    </w:r>
    <w:r>
      <w:tab/>
    </w:r>
    <w:r w:rsidRPr="00B35D80">
      <w:fldChar w:fldCharType="begin"/>
    </w:r>
    <w:r w:rsidRPr="00B35D80">
      <w:instrText xml:space="preserve"> PAGE   \* MERGEFORMAT </w:instrText>
    </w:r>
    <w:r w:rsidRPr="00B35D80">
      <w:fldChar w:fldCharType="separate"/>
    </w:r>
    <w:r>
      <w:t>2</w:t>
    </w:r>
    <w:r w:rsidRPr="00B35D80">
      <w:rPr>
        <w:noProof/>
      </w:rPr>
      <w:fldChar w:fldCharType="end"/>
    </w:r>
  </w:p>
  <w:p w14:paraId="706E7375" w14:textId="77777777" w:rsidR="00182D9E" w:rsidRDefault="00182D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5C543" w14:textId="77777777" w:rsidR="00183154" w:rsidRDefault="00183154">
      <w:r>
        <w:separator/>
      </w:r>
    </w:p>
  </w:footnote>
  <w:footnote w:type="continuationSeparator" w:id="0">
    <w:p w14:paraId="4BF4FD38" w14:textId="77777777" w:rsidR="00183154" w:rsidRDefault="00183154">
      <w:r>
        <w:continuationSeparator/>
      </w:r>
    </w:p>
  </w:footnote>
  <w:footnote w:type="continuationNotice" w:id="1">
    <w:p w14:paraId="5E2307BF" w14:textId="77777777" w:rsidR="00183154" w:rsidRDefault="00183154"/>
  </w:footnote>
  <w:footnote w:id="2">
    <w:p w14:paraId="580C448A" w14:textId="28BD4F3C" w:rsidR="0051585B" w:rsidRPr="00FF59C0" w:rsidRDefault="0051585B" w:rsidP="0051585B">
      <w:pPr>
        <w:pStyle w:val="FootnoteText"/>
        <w:spacing w:after="180"/>
        <w:jc w:val="both"/>
        <w:rPr>
          <w:sz w:val="18"/>
          <w:szCs w:val="18"/>
          <w14:shadow w14:blurRad="50800" w14:dist="50800" w14:dir="5400000" w14:sx="0" w14:sy="0" w14:kx="0" w14:ky="0" w14:algn="ctr">
            <w14:schemeClr w14:val="bg1"/>
          </w14:shadow>
        </w:rPr>
      </w:pPr>
      <w:r w:rsidRPr="00FF59C0">
        <w:rPr>
          <w:rStyle w:val="FootnoteReference"/>
          <w:sz w:val="18"/>
          <w:szCs w:val="18"/>
          <w14:shadow w14:blurRad="50800" w14:dist="50800" w14:dir="5400000" w14:sx="0" w14:sy="0" w14:kx="0" w14:ky="0" w14:algn="ctr">
            <w14:schemeClr w14:val="bg1"/>
          </w14:shadow>
        </w:rPr>
        <w:footnoteRef/>
      </w:r>
      <w:r w:rsidRPr="00FF59C0">
        <w:rPr>
          <w:sz w:val="18"/>
          <w:szCs w:val="18"/>
          <w14:shadow w14:blurRad="50800" w14:dist="50800" w14:dir="5400000" w14:sx="0" w14:sy="0" w14:kx="0" w14:ky="0" w14:algn="ctr">
            <w14:schemeClr w14:val="bg1"/>
          </w14:shadow>
        </w:rPr>
        <w:t xml:space="preserve"> </w:t>
      </w:r>
      <w:r w:rsidRPr="00F00540">
        <w:rPr>
          <w:sz w:val="18"/>
          <w:szCs w:val="18"/>
          <w14:shadow w14:blurRad="50800" w14:dist="50800" w14:dir="5400000" w14:sx="0" w14:sy="0" w14:kx="0" w14:ky="0" w14:algn="ctr">
            <w14:schemeClr w14:val="bg1"/>
          </w14:shadow>
        </w:rPr>
        <w:t xml:space="preserve">Disclosure of restricted assets shall be included </w:t>
      </w:r>
      <w:r w:rsidRPr="00B222DA">
        <w:rPr>
          <w:sz w:val="18"/>
          <w:szCs w:val="18"/>
          <w14:shadow w14:blurRad="50800" w14:dist="50800" w14:dir="5400000" w14:sx="0" w14:sy="0" w14:kx="0" w14:ky="0" w14:algn="ctr">
            <w14:schemeClr w14:val="bg1"/>
          </w14:shadow>
        </w:rPr>
        <w:t>in the annual</w:t>
      </w:r>
      <w:ins w:id="2" w:author="Gann, Julie" w:date="2025-02-19T14:18:00Z" w16du:dateUtc="2025-02-19T20:18:00Z">
        <w:r w:rsidRPr="00B222DA">
          <w:rPr>
            <w:sz w:val="18"/>
            <w:szCs w:val="18"/>
            <w14:shadow w14:blurRad="50800" w14:dist="50800" w14:dir="5400000" w14:sx="0" w14:sy="0" w14:kx="0" w14:ky="0" w14:algn="ctr">
              <w14:schemeClr w14:val="bg1"/>
            </w14:shadow>
          </w:rPr>
          <w:t xml:space="preserve"> </w:t>
        </w:r>
      </w:ins>
      <w:r w:rsidRPr="00B222DA">
        <w:rPr>
          <w:sz w:val="18"/>
          <w:szCs w:val="18"/>
          <w14:shadow w14:blurRad="50800" w14:dist="50800" w14:dir="5400000" w14:sx="0" w14:sy="0" w14:kx="0" w14:ky="0" w14:algn="ctr">
            <w14:schemeClr w14:val="bg1"/>
          </w14:shadow>
        </w:rPr>
        <w:t>financial statements</w:t>
      </w:r>
      <w:del w:id="3" w:author="Gann, Julie" w:date="2025-02-19T14:19:00Z" w16du:dateUtc="2025-02-19T20:19:00Z">
        <w:r w:rsidRPr="00B222DA">
          <w:rPr>
            <w:sz w:val="18"/>
            <w:szCs w:val="18"/>
            <w14:shadow w14:blurRad="50800" w14:dist="50800" w14:dir="5400000" w14:sx="0" w14:sy="0" w14:kx="0" w14:ky="0" w14:algn="ctr">
              <w14:schemeClr w14:val="bg1"/>
            </w14:shadow>
          </w:rPr>
          <w:delText xml:space="preserve"> </w:delText>
        </w:r>
      </w:del>
      <w:r w:rsidRPr="00B222DA">
        <w:rPr>
          <w:sz w:val="18"/>
          <w:szCs w:val="18"/>
          <w14:shadow w14:blurRad="50800" w14:dist="50800" w14:dir="5400000" w14:sx="0" w14:sy="0" w14:kx="0" w14:ky="0" w14:algn="ctr">
            <w14:schemeClr w14:val="bg1"/>
          </w14:shadow>
        </w:rPr>
        <w:t>and, pursuant to the Preamble, in the interim financial statements if significant changes have occurred since the annual statement. If significant changes have occurred, the entire disclosure shall be reported in the interim financial statements.</w:t>
      </w:r>
    </w:p>
  </w:footnote>
  <w:footnote w:id="3">
    <w:p w14:paraId="69AE4ABB" w14:textId="77777777" w:rsidR="0051585B" w:rsidRPr="00F00540" w:rsidRDefault="0051585B" w:rsidP="0051585B">
      <w:pPr>
        <w:pStyle w:val="FootnoteText"/>
        <w:spacing w:after="180"/>
        <w:jc w:val="both"/>
        <w:rPr>
          <w:sz w:val="18"/>
          <w:szCs w:val="18"/>
          <w14:shadow w14:blurRad="50800" w14:dist="50800" w14:dir="5400000" w14:sx="0" w14:sy="0" w14:kx="0" w14:ky="0" w14:algn="ctr">
            <w14:schemeClr w14:val="bg1"/>
          </w14:shadow>
        </w:rPr>
      </w:pPr>
      <w:r w:rsidRPr="00F00540">
        <w:rPr>
          <w:rStyle w:val="FootnoteReference"/>
          <w14:shadow w14:blurRad="50800" w14:dist="50800" w14:dir="5400000" w14:sx="0" w14:sy="0" w14:kx="0" w14:ky="0" w14:algn="ctr">
            <w14:schemeClr w14:val="bg1"/>
          </w14:shadow>
        </w:rPr>
        <w:footnoteRef/>
      </w:r>
      <w:r w:rsidRPr="00F00540">
        <w:rPr>
          <w14:shadow w14:blurRad="50800" w14:dist="50800" w14:dir="5400000" w14:sx="0" w14:sy="0" w14:kx="0" w14:ky="0" w14:algn="ctr">
            <w14:schemeClr w14:val="bg1"/>
          </w14:shadow>
        </w:rPr>
        <w:t xml:space="preserve"> </w:t>
      </w:r>
      <w:r w:rsidRPr="00F00540">
        <w:rPr>
          <w:sz w:val="18"/>
          <w:szCs w:val="18"/>
          <w14:shadow w14:blurRad="50800" w14:dist="50800" w14:dir="5400000" w14:sx="0" w14:sy="0" w14:kx="0" w14:ky="0" w14:algn="ctr">
            <w14:schemeClr w14:val="bg1"/>
          </w14:shadow>
        </w:rPr>
        <w:t>The aggregate information captured within this disclosure is intended to reflect the information reported in the Annual Statement Investment Schedules in accordance with the coding of investments that are not under the exclusive control of the reporting entity, including assets loaned to others and the information reported in the General Interrogatories</w:t>
      </w:r>
      <w:r>
        <w:rPr>
          <w:sz w:val="18"/>
          <w:szCs w:val="18"/>
          <w14:shadow w14:blurRad="50800" w14:dist="50800" w14:dir="5400000" w14:sx="0" w14:sy="0" w14:kx="0" w14:ky="0" w14:algn="ctr">
            <w14:schemeClr w14:val="bg1"/>
          </w14:shadow>
        </w:rPr>
        <w:t>, as well as information on restricted cash, cash equivalents and short-term investments.</w:t>
      </w:r>
    </w:p>
  </w:footnote>
  <w:footnote w:id="4">
    <w:p w14:paraId="5E75D7A6" w14:textId="77777777" w:rsidR="0051585B" w:rsidRPr="00F00540" w:rsidRDefault="0051585B" w:rsidP="0051585B">
      <w:pPr>
        <w:pStyle w:val="FootnoteText"/>
        <w:spacing w:after="180"/>
        <w:jc w:val="both"/>
        <w:rPr>
          <w14:shadow w14:blurRad="50800" w14:dist="50800" w14:dir="5400000" w14:sx="0" w14:sy="0" w14:kx="0" w14:ky="0" w14:algn="ctr">
            <w14:schemeClr w14:val="bg1"/>
          </w14:shadow>
        </w:rPr>
      </w:pPr>
      <w:r w:rsidRPr="00F00540">
        <w:rPr>
          <w:rStyle w:val="FootnoteReference"/>
          <w:sz w:val="18"/>
          <w:szCs w:val="18"/>
          <w14:shadow w14:blurRad="50800" w14:dist="50800" w14:dir="5400000" w14:sx="0" w14:sy="0" w14:kx="0" w14:ky="0" w14:algn="ctr">
            <w14:schemeClr w14:val="bg1"/>
          </w14:shadow>
        </w:rPr>
        <w:footnoteRef/>
      </w:r>
      <w:r w:rsidRPr="00F00540">
        <w:rPr>
          <w:sz w:val="18"/>
          <w:szCs w:val="18"/>
          <w14:shadow w14:blurRad="50800" w14:dist="50800" w14:dir="5400000" w14:sx="0" w14:sy="0" w14:kx="0" w14:ky="0" w14:algn="ctr">
            <w14:schemeClr w14:val="bg1"/>
          </w14:shadow>
        </w:rPr>
        <w:t xml:space="preserve"> Restricted assets in the separate account are not intended to reflect amounts “restricted” only because they are insulated from the general account or because they are attributed to specific policyholders. Separate account assets shall be captured in this disclosure only if they are restricted outside of these characteristics.</w:t>
      </w:r>
    </w:p>
  </w:footnote>
  <w:footnote w:id="5">
    <w:p w14:paraId="69DEF4D6" w14:textId="77777777" w:rsidR="0051585B" w:rsidRPr="00F00540" w:rsidRDefault="0051585B" w:rsidP="0051585B">
      <w:pPr>
        <w:pStyle w:val="FootnoteText"/>
        <w:jc w:val="both"/>
      </w:pPr>
      <w:r w:rsidRPr="00F00540">
        <w:rPr>
          <w:rStyle w:val="FootnoteReference"/>
          <w14:shadow w14:blurRad="50800" w14:dist="50800" w14:dir="5400000" w14:sx="0" w14:sy="0" w14:kx="0" w14:ky="0" w14:algn="ctr">
            <w14:schemeClr w14:val="bg1"/>
          </w14:shadow>
        </w:rPr>
        <w:footnoteRef/>
      </w:r>
      <w:r w:rsidRPr="00F00540">
        <w:rPr>
          <w14:shadow w14:blurRad="50800" w14:dist="50800" w14:dir="5400000" w14:sx="0" w14:sy="0" w14:kx="0" w14:ky="0" w14:algn="ctr">
            <w14:schemeClr w14:val="bg1"/>
          </w14:shadow>
        </w:rPr>
        <w:t xml:space="preserve"> </w:t>
      </w:r>
      <w:r w:rsidRPr="00FF59C0">
        <w:rPr>
          <w:sz w:val="18"/>
          <w:szCs w:val="18"/>
          <w14:shadow w14:blurRad="50800" w14:dist="50800" w14:dir="5400000" w14:sx="0" w14:sy="0" w14:kx="0" w14:ky="0" w14:algn="ctr">
            <w14:schemeClr w14:val="bg1"/>
          </w14:shadow>
        </w:rPr>
        <w:t>The nature, description and amount of the restriction are required in the disclosure.</w:t>
      </w:r>
    </w:p>
  </w:footnote>
  <w:footnote w:id="6">
    <w:p w14:paraId="64748035" w14:textId="77777777" w:rsidR="00B843A6" w:rsidRDefault="00B843A6" w:rsidP="00B843A6">
      <w:pPr>
        <w:pStyle w:val="FootnoteText"/>
      </w:pPr>
      <w:r>
        <w:rPr>
          <w:rStyle w:val="FootnoteReference"/>
        </w:rPr>
        <w:footnoteRef/>
      </w:r>
      <w:r>
        <w:t xml:space="preserve"> Mandated by the Dodd Frank Act and related SEC and CFTC regulatory requirements.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3BA5D" w14:textId="77777777" w:rsidR="003C75B0" w:rsidRDefault="003C75B0" w:rsidP="00112756">
    <w:pPr>
      <w:pStyle w:val="Header"/>
      <w:jc w:val="right"/>
      <w:rPr>
        <w:b/>
        <w:bCs/>
        <w:sz w:val="22"/>
        <w:szCs w:val="22"/>
      </w:rPr>
    </w:pPr>
  </w:p>
  <w:p w14:paraId="2D99E219" w14:textId="77777777" w:rsidR="003C75B0" w:rsidRDefault="003C75B0" w:rsidP="00112756">
    <w:pPr>
      <w:pStyle w:val="Header"/>
      <w:jc w:val="right"/>
      <w:rPr>
        <w:b/>
        <w:bCs/>
        <w:sz w:val="22"/>
        <w:szCs w:val="22"/>
      </w:rPr>
    </w:pPr>
  </w:p>
  <w:p w14:paraId="282299B0" w14:textId="689169EF" w:rsidR="004D696D" w:rsidRPr="00112756" w:rsidRDefault="00112756" w:rsidP="00112756">
    <w:pPr>
      <w:pStyle w:val="Header"/>
      <w:jc w:val="right"/>
      <w:rPr>
        <w:b/>
        <w:bCs/>
        <w:sz w:val="22"/>
        <w:szCs w:val="22"/>
      </w:rPr>
    </w:pPr>
    <w:r>
      <w:rPr>
        <w:b/>
        <w:bCs/>
        <w:sz w:val="22"/>
        <w:szCs w:val="22"/>
      </w:rPr>
      <w:t>Hearing Agenda</w:t>
    </w:r>
  </w:p>
  <w:p w14:paraId="7BC98A75" w14:textId="77777777" w:rsidR="004D696D" w:rsidRDefault="004D69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434F9" w14:textId="069C9E8D" w:rsidR="00703FDF" w:rsidRDefault="001D56B4" w:rsidP="001D56B4">
    <w:pPr>
      <w:pStyle w:val="Header"/>
      <w:ind w:left="-1080"/>
      <w:jc w:val="right"/>
      <w:rPr>
        <w:b/>
        <w:bCs/>
      </w:rPr>
    </w:pPr>
    <w:r>
      <w:rPr>
        <w:b/>
        <w:bCs/>
        <w:noProof/>
      </w:rPr>
      <w:drawing>
        <wp:inline distT="0" distB="0" distL="0" distR="0" wp14:anchorId="417B41D1" wp14:editId="3D1DBC56">
          <wp:extent cx="7783373" cy="1111868"/>
          <wp:effectExtent l="0" t="0" r="0" b="0"/>
          <wp:docPr id="1600125707" name="Picture 1" descr="A green sig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125707" name="Picture 1" descr="A green sign with white tex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794" cy="1123928"/>
                  </a:xfrm>
                  <a:prstGeom prst="rect">
                    <a:avLst/>
                  </a:prstGeom>
                  <a:noFill/>
                </pic:spPr>
              </pic:pic>
            </a:graphicData>
          </a:graphic>
        </wp:inline>
      </w:drawing>
    </w:r>
  </w:p>
  <w:p w14:paraId="01EE8EEA" w14:textId="77777777" w:rsidR="007F1CF2" w:rsidRDefault="007F1CF2" w:rsidP="005444FE">
    <w:pPr>
      <w:pStyle w:val="Header"/>
      <w:jc w:val="right"/>
      <w:rPr>
        <w:b/>
        <w:bCs/>
      </w:rPr>
    </w:pPr>
  </w:p>
  <w:p w14:paraId="6EDC1F94" w14:textId="6A33C1EF" w:rsidR="00EA326A" w:rsidRPr="004D696D" w:rsidRDefault="00ED6BAC" w:rsidP="005444FE">
    <w:pPr>
      <w:pStyle w:val="Header"/>
      <w:jc w:val="right"/>
      <w:rPr>
        <w:b/>
        <w:bCs/>
        <w:sz w:val="22"/>
        <w:szCs w:val="22"/>
      </w:rPr>
    </w:pPr>
    <w:r>
      <w:rPr>
        <w:b/>
        <w:bCs/>
      </w:rPr>
      <w:t>H</w:t>
    </w:r>
    <w:r w:rsidRPr="004D696D">
      <w:rPr>
        <w:b/>
        <w:bCs/>
        <w:sz w:val="22"/>
        <w:szCs w:val="22"/>
      </w:rPr>
      <w:t>earing</w:t>
    </w:r>
    <w:r w:rsidR="00AE0C63" w:rsidRPr="004D696D">
      <w:rPr>
        <w:b/>
        <w:bCs/>
        <w:sz w:val="22"/>
        <w:szCs w:val="22"/>
      </w:rPr>
      <w:t xml:space="preserve"> Agenda</w:t>
    </w:r>
  </w:p>
</w:hdr>
</file>

<file path=word/intelligence2.xml><?xml version="1.0" encoding="utf-8"?>
<int2:intelligence xmlns:int2="http://schemas.microsoft.com/office/intelligence/2020/intelligence" xmlns:oel="http://schemas.microsoft.com/office/2019/extlst">
  <int2:observations>
    <int2:textHash int2:hashCode="hQE88xiVl+/UaY" int2:id="HMdStHXT">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85A20ACA"/>
    <w:lvl w:ilvl="0">
      <w:start w:val="1"/>
      <w:numFmt w:val="decimal"/>
      <w:pStyle w:val="ListNumber4"/>
      <w:lvlText w:val="%1."/>
      <w:lvlJc w:val="left"/>
      <w:pPr>
        <w:tabs>
          <w:tab w:val="num" w:pos="2790"/>
        </w:tabs>
        <w:ind w:left="2790" w:hanging="360"/>
      </w:pPr>
    </w:lvl>
  </w:abstractNum>
  <w:abstractNum w:abstractNumId="1" w15:restartNumberingAfterBreak="0">
    <w:nsid w:val="FFFFFF88"/>
    <w:multiLevelType w:val="singleLevel"/>
    <w:tmpl w:val="0AEAF19E"/>
    <w:lvl w:ilvl="0">
      <w:start w:val="1"/>
      <w:numFmt w:val="decimal"/>
      <w:pStyle w:val="ListNumber"/>
      <w:lvlText w:val="%1."/>
      <w:lvlJc w:val="left"/>
      <w:pPr>
        <w:tabs>
          <w:tab w:val="num" w:pos="360"/>
        </w:tabs>
        <w:ind w:left="360" w:hanging="360"/>
      </w:pPr>
    </w:lvl>
  </w:abstractNum>
  <w:abstractNum w:abstractNumId="2" w15:restartNumberingAfterBreak="0">
    <w:nsid w:val="02622202"/>
    <w:multiLevelType w:val="hybridMultilevel"/>
    <w:tmpl w:val="B6E29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43D82"/>
    <w:multiLevelType w:val="hybridMultilevel"/>
    <w:tmpl w:val="7E08575A"/>
    <w:lvl w:ilvl="0" w:tplc="B56EAA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4C2749"/>
    <w:multiLevelType w:val="hybridMultilevel"/>
    <w:tmpl w:val="A8E84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946D15"/>
    <w:multiLevelType w:val="hybridMultilevel"/>
    <w:tmpl w:val="076AE312"/>
    <w:lvl w:ilvl="0" w:tplc="C57A574E">
      <w:start w:val="1"/>
      <w:numFmt w:val="decimal"/>
      <w:lvlText w:val="%1."/>
      <w:lvlJc w:val="left"/>
      <w:pPr>
        <w:ind w:left="360" w:hanging="360"/>
      </w:pPr>
      <w:rPr>
        <w:b/>
        <w:bCs/>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DCE405E"/>
    <w:multiLevelType w:val="hybridMultilevel"/>
    <w:tmpl w:val="2FF42CDA"/>
    <w:lvl w:ilvl="0" w:tplc="6F2A1780">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F86C47"/>
    <w:multiLevelType w:val="singleLevel"/>
    <w:tmpl w:val="B9DE2D74"/>
    <w:lvl w:ilvl="0">
      <w:start w:val="1"/>
      <w:numFmt w:val="lowerLetter"/>
      <w:pStyle w:val="ListNumber2"/>
      <w:lvlText w:val="%1."/>
      <w:lvlJc w:val="left"/>
      <w:pPr>
        <w:tabs>
          <w:tab w:val="num" w:pos="0"/>
        </w:tabs>
        <w:ind w:left="1440" w:hanging="720"/>
      </w:pPr>
    </w:lvl>
  </w:abstractNum>
  <w:abstractNum w:abstractNumId="8" w15:restartNumberingAfterBreak="0">
    <w:nsid w:val="1A2D72E3"/>
    <w:multiLevelType w:val="hybridMultilevel"/>
    <w:tmpl w:val="D58E454E"/>
    <w:lvl w:ilvl="0" w:tplc="22E4DFFE">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A794905"/>
    <w:multiLevelType w:val="hybridMultilevel"/>
    <w:tmpl w:val="16AC3A16"/>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B1702D1"/>
    <w:multiLevelType w:val="hybridMultilevel"/>
    <w:tmpl w:val="79682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ascii="Symbol" w:hAnsi="Symbol" w:hint="default"/>
      </w:rPr>
    </w:lvl>
  </w:abstractNum>
  <w:abstractNum w:abstractNumId="12" w15:restartNumberingAfterBreak="0">
    <w:nsid w:val="225729DF"/>
    <w:multiLevelType w:val="multilevel"/>
    <w:tmpl w:val="9CAE65F4"/>
    <w:lvl w:ilvl="0">
      <w:start w:val="1"/>
      <w:numFmt w:val="bullet"/>
      <w:pStyle w:val="AonBullet1"/>
      <w:lvlText w:val=""/>
      <w:lvlJc w:val="left"/>
      <w:pPr>
        <w:tabs>
          <w:tab w:val="num" w:pos="360"/>
        </w:tabs>
        <w:ind w:left="360" w:hanging="360"/>
      </w:pPr>
      <w:rPr>
        <w:rFonts w:ascii="Wingdings" w:hAnsi="Wingdings" w:cs="Times New Roman" w:hint="default"/>
        <w:color w:val="auto"/>
        <w:sz w:val="20"/>
        <w:szCs w:val="20"/>
      </w:rPr>
    </w:lvl>
    <w:lvl w:ilvl="1">
      <w:start w:val="1"/>
      <w:numFmt w:val="bullet"/>
      <w:pStyle w:val="AonBullet2"/>
      <w:lvlText w:val="–"/>
      <w:lvlJc w:val="left"/>
      <w:pPr>
        <w:tabs>
          <w:tab w:val="num" w:pos="720"/>
        </w:tabs>
        <w:ind w:left="720" w:hanging="360"/>
      </w:pPr>
      <w:rPr>
        <w:rFonts w:ascii="Arial" w:hAnsi="Arial" w:cs="Times New Roman" w:hint="default"/>
        <w:b/>
        <w:i w:val="0"/>
        <w:color w:val="auto"/>
      </w:rPr>
    </w:lvl>
    <w:lvl w:ilvl="2">
      <w:start w:val="1"/>
      <w:numFmt w:val="bullet"/>
      <w:pStyle w:val="AonBullet3"/>
      <w:lvlText w:val=""/>
      <w:lvlJc w:val="left"/>
      <w:pPr>
        <w:tabs>
          <w:tab w:val="num" w:pos="1080"/>
        </w:tabs>
        <w:ind w:left="1080" w:hanging="360"/>
      </w:pPr>
      <w:rPr>
        <w:rFonts w:ascii="Wingdings" w:hAnsi="Wingdings" w:cs="Times New Roman" w:hint="default"/>
        <w:szCs w:val="16"/>
      </w:rPr>
    </w:lvl>
    <w:lvl w:ilvl="3">
      <w:start w:val="1"/>
      <w:numFmt w:val="bullet"/>
      <w:pStyle w:val="AonBullet4"/>
      <w:lvlText w:val="•"/>
      <w:lvlJc w:val="left"/>
      <w:pPr>
        <w:tabs>
          <w:tab w:val="num" w:pos="1440"/>
        </w:tabs>
        <w:ind w:left="1440" w:hanging="360"/>
      </w:pPr>
      <w:rPr>
        <w:rFonts w:ascii="Arial" w:hAnsi="Arial" w:cs="Times New Roman" w:hint="default"/>
        <w:sz w:val="20"/>
        <w:szCs w:val="20"/>
      </w:rPr>
    </w:lvl>
    <w:lvl w:ilvl="4">
      <w:start w:val="1"/>
      <w:numFmt w:val="bullet"/>
      <w:pStyle w:val="AonBullet5"/>
      <w:lvlText w:val=""/>
      <w:lvlJc w:val="left"/>
      <w:pPr>
        <w:tabs>
          <w:tab w:val="num" w:pos="1800"/>
        </w:tabs>
        <w:ind w:left="1800" w:hanging="360"/>
      </w:pPr>
      <w:rPr>
        <w:rFonts w:ascii="Symbol" w:hAnsi="Symbol" w:cs="Times New Roman" w:hint="default"/>
      </w:rPr>
    </w:lvl>
    <w:lvl w:ilvl="5">
      <w:start w:val="1"/>
      <w:numFmt w:val="bullet"/>
      <w:lvlText w:val="-"/>
      <w:lvlJc w:val="left"/>
      <w:pPr>
        <w:tabs>
          <w:tab w:val="num" w:pos="3240"/>
        </w:tabs>
        <w:ind w:left="3240" w:hanging="360"/>
      </w:pPr>
      <w:rPr>
        <w:rFonts w:ascii="Courier New" w:hAnsi="Courier New" w:cs="Times New Roman" w:hint="default"/>
        <w:color w:val="auto"/>
      </w:rPr>
    </w:lvl>
    <w:lvl w:ilvl="6">
      <w:start w:val="1"/>
      <w:numFmt w:val="bullet"/>
      <w:lvlText w:val=""/>
      <w:lvlJc w:val="left"/>
      <w:pPr>
        <w:tabs>
          <w:tab w:val="num" w:pos="3960"/>
        </w:tabs>
        <w:ind w:left="3960" w:hanging="360"/>
      </w:pPr>
      <w:rPr>
        <w:rFonts w:ascii="Wingdings" w:hAnsi="Wingdings" w:cs="Times New Roman"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22B405C1"/>
    <w:multiLevelType w:val="hybridMultilevel"/>
    <w:tmpl w:val="E7822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E161D8"/>
    <w:multiLevelType w:val="hybridMultilevel"/>
    <w:tmpl w:val="CEDE9BDC"/>
    <w:lvl w:ilvl="0" w:tplc="2E6A15A0">
      <w:start w:val="1"/>
      <w:numFmt w:val="lowerLetter"/>
      <w:lvlText w:val="%1."/>
      <w:lvlJc w:val="left"/>
      <w:pPr>
        <w:tabs>
          <w:tab w:val="num" w:pos="0"/>
        </w:tabs>
        <w:ind w:left="1440" w:hanging="720"/>
      </w:pPr>
      <w:rPr>
        <w:rFonts w:hint="default"/>
      </w:rPr>
    </w:lvl>
    <w:lvl w:ilvl="1" w:tplc="5F049F2C">
      <w:start w:val="1"/>
      <w:numFmt w:val="lowerRoman"/>
      <w:pStyle w:val="ListNumber3"/>
      <w:lvlText w:val="%2."/>
      <w:lvlJc w:val="left"/>
      <w:pPr>
        <w:tabs>
          <w:tab w:val="num" w:pos="2160"/>
        </w:tabs>
        <w:ind w:left="216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ascii="Symbol" w:hAnsi="Symbol" w:hint="default"/>
      </w:rPr>
    </w:lvl>
  </w:abstractNum>
  <w:abstractNum w:abstractNumId="16" w15:restartNumberingAfterBreak="0">
    <w:nsid w:val="2D2D4EDF"/>
    <w:multiLevelType w:val="multilevel"/>
    <w:tmpl w:val="5D480C1E"/>
    <w:lvl w:ilvl="0">
      <w:start w:val="1"/>
      <w:numFmt w:val="bullet"/>
      <w:pStyle w:val="BulletDS"/>
      <w:lvlText w:val="■"/>
      <w:lvlJc w:val="left"/>
      <w:pPr>
        <w:tabs>
          <w:tab w:val="num" w:pos="792"/>
        </w:tabs>
        <w:ind w:left="648" w:hanging="216"/>
      </w:pPr>
      <w:rPr>
        <w:rFonts w:ascii="Times New Roman" w:hAnsi="Times New Roman" w:cs="Times New Roman" w:hint="default"/>
        <w:b w:val="0"/>
        <w:bCs w:val="0"/>
        <w:i w:val="0"/>
        <w:iCs w:val="0"/>
        <w:position w:val="2"/>
        <w:sz w:val="23"/>
        <w:szCs w:val="23"/>
      </w:rPr>
    </w:lvl>
    <w:lvl w:ilvl="1">
      <w:start w:val="17"/>
      <w:numFmt w:val="bullet"/>
      <w:pStyle w:val="EmDashDS"/>
      <w:lvlText w:val=""/>
      <w:lvlJc w:val="left"/>
      <w:pPr>
        <w:tabs>
          <w:tab w:val="num" w:pos="1008"/>
        </w:tabs>
        <w:ind w:left="1008" w:hanging="360"/>
      </w:pPr>
      <w:rPr>
        <w:rFonts w:ascii="Symbol" w:hAnsi="Symbol" w:cs="Symbol" w:hint="default"/>
        <w:b w:val="0"/>
        <w:bCs w:val="0"/>
        <w:i w:val="0"/>
        <w:iCs w:val="0"/>
        <w:position w:val="2"/>
        <w:sz w:val="23"/>
        <w:szCs w:val="23"/>
      </w:rPr>
    </w:lvl>
    <w:lvl w:ilvl="2">
      <w:start w:val="1"/>
      <w:numFmt w:val="bullet"/>
      <w:lvlRestart w:val="0"/>
      <w:pStyle w:val="EnDashDS"/>
      <w:lvlText w:val="–"/>
      <w:lvlJc w:val="left"/>
      <w:pPr>
        <w:tabs>
          <w:tab w:val="num" w:pos="1325"/>
        </w:tabs>
        <w:ind w:left="1166" w:hanging="201"/>
      </w:pPr>
      <w:rPr>
        <w:rFonts w:ascii="Times" w:hAnsi="Times" w:cs="Times" w:hint="default"/>
        <w:b w:val="0"/>
        <w:bCs w:val="0"/>
        <w:i w:val="0"/>
        <w:iCs w:val="0"/>
        <w:sz w:val="23"/>
        <w:szCs w:val="23"/>
      </w:rPr>
    </w:lvl>
    <w:lvl w:ilvl="3">
      <w:start w:val="1"/>
      <w:numFmt w:val="none"/>
      <w:lvlText w:val=""/>
      <w:lvlJc w:val="left"/>
      <w:pPr>
        <w:tabs>
          <w:tab w:val="num" w:pos="1872"/>
        </w:tabs>
        <w:ind w:left="1872" w:hanging="360"/>
      </w:pPr>
      <w:rPr>
        <w:rFonts w:hint="default"/>
      </w:rPr>
    </w:lvl>
    <w:lvl w:ilvl="4">
      <w:start w:val="1"/>
      <w:numFmt w:val="none"/>
      <w:lvlText w:val=""/>
      <w:lvlJc w:val="left"/>
      <w:pPr>
        <w:tabs>
          <w:tab w:val="num" w:pos="2232"/>
        </w:tabs>
        <w:ind w:left="2232" w:hanging="360"/>
      </w:pPr>
      <w:rPr>
        <w:rFonts w:hint="default"/>
      </w:rPr>
    </w:lvl>
    <w:lvl w:ilvl="5">
      <w:start w:val="1"/>
      <w:numFmt w:val="none"/>
      <w:lvlText w:val=""/>
      <w:lvlJc w:val="left"/>
      <w:pPr>
        <w:tabs>
          <w:tab w:val="num" w:pos="2592"/>
        </w:tabs>
        <w:ind w:left="2592" w:hanging="360"/>
      </w:pPr>
      <w:rPr>
        <w:rFonts w:hint="default"/>
      </w:rPr>
    </w:lvl>
    <w:lvl w:ilvl="6">
      <w:start w:val="1"/>
      <w:numFmt w:val="none"/>
      <w:lvlText w:val=""/>
      <w:lvlJc w:val="left"/>
      <w:pPr>
        <w:tabs>
          <w:tab w:val="num" w:pos="2952"/>
        </w:tabs>
        <w:ind w:left="2952" w:hanging="360"/>
      </w:pPr>
      <w:rPr>
        <w:rFonts w:hint="default"/>
      </w:rPr>
    </w:lvl>
    <w:lvl w:ilvl="7">
      <w:start w:val="1"/>
      <w:numFmt w:val="none"/>
      <w:lvlText w:val=""/>
      <w:lvlJc w:val="left"/>
      <w:pPr>
        <w:tabs>
          <w:tab w:val="num" w:pos="3312"/>
        </w:tabs>
        <w:ind w:left="3312" w:hanging="360"/>
      </w:pPr>
      <w:rPr>
        <w:rFonts w:hint="default"/>
      </w:rPr>
    </w:lvl>
    <w:lvl w:ilvl="8">
      <w:start w:val="1"/>
      <w:numFmt w:val="none"/>
      <w:lvlText w:val=""/>
      <w:lvlJc w:val="left"/>
      <w:pPr>
        <w:tabs>
          <w:tab w:val="num" w:pos="3672"/>
        </w:tabs>
        <w:ind w:left="3672" w:hanging="360"/>
      </w:pPr>
      <w:rPr>
        <w:rFonts w:hint="default"/>
      </w:rPr>
    </w:lvl>
  </w:abstractNum>
  <w:abstractNum w:abstractNumId="17" w15:restartNumberingAfterBreak="0">
    <w:nsid w:val="2E8B3625"/>
    <w:multiLevelType w:val="hybridMultilevel"/>
    <w:tmpl w:val="DF905D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E625F4"/>
    <w:multiLevelType w:val="hybridMultilevel"/>
    <w:tmpl w:val="91BA1B22"/>
    <w:lvl w:ilvl="0" w:tplc="3A30D17C">
      <w:start w:val="1"/>
      <w:numFmt w:val="bullet"/>
      <w:pStyle w:val="HangIndent0a"/>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38701BF"/>
    <w:multiLevelType w:val="hybridMultilevel"/>
    <w:tmpl w:val="7004C2C4"/>
    <w:lvl w:ilvl="0" w:tplc="6F2A1780">
      <w:start w:val="3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8652E7E"/>
    <w:multiLevelType w:val="singleLevel"/>
    <w:tmpl w:val="859C5916"/>
    <w:lvl w:ilvl="0">
      <w:start w:val="1"/>
      <w:numFmt w:val="upperRoman"/>
      <w:pStyle w:val="ListNumber2I"/>
      <w:lvlText w:val="%1."/>
      <w:lvlJc w:val="left"/>
      <w:pPr>
        <w:tabs>
          <w:tab w:val="num" w:pos="1440"/>
        </w:tabs>
        <w:ind w:left="1440" w:hanging="720"/>
      </w:pPr>
    </w:lvl>
  </w:abstractNum>
  <w:abstractNum w:abstractNumId="21" w15:restartNumberingAfterBreak="0">
    <w:nsid w:val="3A965DBE"/>
    <w:multiLevelType w:val="hybridMultilevel"/>
    <w:tmpl w:val="4C7E12F8"/>
    <w:lvl w:ilvl="0" w:tplc="2812963C">
      <w:start w:val="1"/>
      <w:numFmt w:val="bullet"/>
      <w:lvlText w:val=""/>
      <w:lvlJc w:val="left"/>
      <w:pPr>
        <w:tabs>
          <w:tab w:val="num" w:pos="1080"/>
        </w:tabs>
        <w:ind w:left="1080" w:hanging="360"/>
      </w:pPr>
      <w:rPr>
        <w:rFonts w:ascii="Symbol" w:hAnsi="Symbol" w:hint="default"/>
        <w:sz w:val="16"/>
      </w:rPr>
    </w:lvl>
    <w:lvl w:ilvl="1" w:tplc="E230EDDC">
      <w:start w:val="1"/>
      <w:numFmt w:val="bullet"/>
      <w:pStyle w:val="ListContinue"/>
      <w:lvlText w:val=""/>
      <w:lvlJc w:val="left"/>
      <w:pPr>
        <w:tabs>
          <w:tab w:val="num" w:pos="1260"/>
        </w:tabs>
        <w:ind w:left="1260" w:hanging="360"/>
      </w:pPr>
      <w:rPr>
        <w:rFonts w:ascii="Wingdings" w:hAnsi="Wingdings" w:hint="default"/>
      </w:rPr>
    </w:lvl>
    <w:lvl w:ilvl="2" w:tplc="AAAC3728" w:tentative="1">
      <w:start w:val="1"/>
      <w:numFmt w:val="bullet"/>
      <w:lvlText w:val=""/>
      <w:lvlJc w:val="left"/>
      <w:pPr>
        <w:tabs>
          <w:tab w:val="num" w:pos="2520"/>
        </w:tabs>
        <w:ind w:left="2520" w:hanging="360"/>
      </w:pPr>
      <w:rPr>
        <w:rFonts w:ascii="Wingdings" w:hAnsi="Wingdings" w:hint="default"/>
      </w:rPr>
    </w:lvl>
    <w:lvl w:ilvl="3" w:tplc="6F582400" w:tentative="1">
      <w:start w:val="1"/>
      <w:numFmt w:val="bullet"/>
      <w:lvlText w:val=""/>
      <w:lvlJc w:val="left"/>
      <w:pPr>
        <w:tabs>
          <w:tab w:val="num" w:pos="3240"/>
        </w:tabs>
        <w:ind w:left="3240" w:hanging="360"/>
      </w:pPr>
      <w:rPr>
        <w:rFonts w:ascii="Symbol" w:hAnsi="Symbol" w:hint="default"/>
      </w:rPr>
    </w:lvl>
    <w:lvl w:ilvl="4" w:tplc="8A960964" w:tentative="1">
      <w:start w:val="1"/>
      <w:numFmt w:val="bullet"/>
      <w:lvlText w:val="o"/>
      <w:lvlJc w:val="left"/>
      <w:pPr>
        <w:tabs>
          <w:tab w:val="num" w:pos="3960"/>
        </w:tabs>
        <w:ind w:left="3960" w:hanging="360"/>
      </w:pPr>
      <w:rPr>
        <w:rFonts w:ascii="Courier New" w:hAnsi="Courier New" w:hint="default"/>
      </w:rPr>
    </w:lvl>
    <w:lvl w:ilvl="5" w:tplc="BBB0CD9E" w:tentative="1">
      <w:start w:val="1"/>
      <w:numFmt w:val="bullet"/>
      <w:lvlText w:val=""/>
      <w:lvlJc w:val="left"/>
      <w:pPr>
        <w:tabs>
          <w:tab w:val="num" w:pos="4680"/>
        </w:tabs>
        <w:ind w:left="4680" w:hanging="360"/>
      </w:pPr>
      <w:rPr>
        <w:rFonts w:ascii="Wingdings" w:hAnsi="Wingdings" w:hint="default"/>
      </w:rPr>
    </w:lvl>
    <w:lvl w:ilvl="6" w:tplc="D604E474" w:tentative="1">
      <w:start w:val="1"/>
      <w:numFmt w:val="bullet"/>
      <w:lvlText w:val=""/>
      <w:lvlJc w:val="left"/>
      <w:pPr>
        <w:tabs>
          <w:tab w:val="num" w:pos="5400"/>
        </w:tabs>
        <w:ind w:left="5400" w:hanging="360"/>
      </w:pPr>
      <w:rPr>
        <w:rFonts w:ascii="Symbol" w:hAnsi="Symbol" w:hint="default"/>
      </w:rPr>
    </w:lvl>
    <w:lvl w:ilvl="7" w:tplc="B16C16E8" w:tentative="1">
      <w:start w:val="1"/>
      <w:numFmt w:val="bullet"/>
      <w:lvlText w:val="o"/>
      <w:lvlJc w:val="left"/>
      <w:pPr>
        <w:tabs>
          <w:tab w:val="num" w:pos="6120"/>
        </w:tabs>
        <w:ind w:left="6120" w:hanging="360"/>
      </w:pPr>
      <w:rPr>
        <w:rFonts w:ascii="Courier New" w:hAnsi="Courier New" w:hint="default"/>
      </w:rPr>
    </w:lvl>
    <w:lvl w:ilvl="8" w:tplc="2B30185C"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FBB28CC"/>
    <w:multiLevelType w:val="hybridMultilevel"/>
    <w:tmpl w:val="9552D0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3FD00F1"/>
    <w:multiLevelType w:val="hybridMultilevel"/>
    <w:tmpl w:val="CFFEC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5A6BE2"/>
    <w:multiLevelType w:val="hybridMultilevel"/>
    <w:tmpl w:val="3D3211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C11C77"/>
    <w:multiLevelType w:val="hybridMultilevel"/>
    <w:tmpl w:val="3D960D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D11015"/>
    <w:multiLevelType w:val="hybridMultilevel"/>
    <w:tmpl w:val="292E41B6"/>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8752C4"/>
    <w:multiLevelType w:val="hybridMultilevel"/>
    <w:tmpl w:val="AB403A56"/>
    <w:lvl w:ilvl="0" w:tplc="9CE8DBC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15:restartNumberingAfterBreak="0">
    <w:nsid w:val="517A039D"/>
    <w:multiLevelType w:val="hybridMultilevel"/>
    <w:tmpl w:val="95706EE4"/>
    <w:lvl w:ilvl="0" w:tplc="736C5C90">
      <w:start w:val="1"/>
      <w:numFmt w:val="decimal"/>
      <w:pStyle w:val="ListContinued"/>
      <w:lvlText w:val="%1."/>
      <w:lvlJc w:val="left"/>
      <w:pPr>
        <w:ind w:left="36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1709C4"/>
    <w:multiLevelType w:val="multilevel"/>
    <w:tmpl w:val="52585886"/>
    <w:lvl w:ilvl="0">
      <w:start w:val="10"/>
      <w:numFmt w:val="decimal"/>
      <w:pStyle w:val="no1"/>
      <w:lvlText w:val="%1."/>
      <w:lvlJc w:val="left"/>
      <w:pPr>
        <w:tabs>
          <w:tab w:val="num" w:pos="1440"/>
        </w:tabs>
        <w:ind w:left="720" w:firstLine="0"/>
      </w:pPr>
      <w:rPr>
        <w:rFonts w:hint="default"/>
        <w:i w:val="0"/>
      </w:rPr>
    </w:lvl>
    <w:lvl w:ilvl="1">
      <w:start w:val="1"/>
      <w:numFmt w:val="lowerLetter"/>
      <w:lvlText w:val="%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480"/>
        </w:tabs>
        <w:ind w:left="4464" w:hanging="1224"/>
      </w:pPr>
      <w:rPr>
        <w:rFonts w:hint="default"/>
      </w:rPr>
    </w:lvl>
    <w:lvl w:ilvl="8">
      <w:start w:val="1"/>
      <w:numFmt w:val="decimal"/>
      <w:lvlText w:val="%1.%2.%3.%4.%5.%6.%7.%8.%9."/>
      <w:lvlJc w:val="left"/>
      <w:pPr>
        <w:tabs>
          <w:tab w:val="num" w:pos="7200"/>
        </w:tabs>
        <w:ind w:left="5040" w:hanging="1440"/>
      </w:pPr>
      <w:rPr>
        <w:rFonts w:hint="default"/>
      </w:rPr>
    </w:lvl>
  </w:abstractNum>
  <w:abstractNum w:abstractNumId="30" w15:restartNumberingAfterBreak="0">
    <w:nsid w:val="574F409F"/>
    <w:multiLevelType w:val="singleLevel"/>
    <w:tmpl w:val="63EA7DA6"/>
    <w:lvl w:ilvl="0">
      <w:start w:val="1"/>
      <w:numFmt w:val="lowerLetter"/>
      <w:lvlText w:val="%1."/>
      <w:legacy w:legacy="1" w:legacySpace="0" w:legacyIndent="720"/>
      <w:lvlJc w:val="left"/>
      <w:pPr>
        <w:ind w:left="1440" w:hanging="720"/>
      </w:pPr>
    </w:lvl>
  </w:abstractNum>
  <w:abstractNum w:abstractNumId="31" w15:restartNumberingAfterBreak="0">
    <w:nsid w:val="5C307160"/>
    <w:multiLevelType w:val="hybridMultilevel"/>
    <w:tmpl w:val="790A1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123790"/>
    <w:multiLevelType w:val="hybridMultilevel"/>
    <w:tmpl w:val="BD20EE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3" w15:restartNumberingAfterBreak="0">
    <w:nsid w:val="5E193CEC"/>
    <w:multiLevelType w:val="singleLevel"/>
    <w:tmpl w:val="04090005"/>
    <w:lvl w:ilvl="0">
      <w:start w:val="1"/>
      <w:numFmt w:val="bullet"/>
      <w:pStyle w:val="ListBullet5"/>
      <w:lvlText w:val=""/>
      <w:lvlJc w:val="left"/>
      <w:pPr>
        <w:tabs>
          <w:tab w:val="num" w:pos="360"/>
        </w:tabs>
        <w:ind w:left="360" w:hanging="360"/>
      </w:pPr>
      <w:rPr>
        <w:rFonts w:ascii="Wingdings" w:hAnsi="Wingdings" w:hint="default"/>
      </w:rPr>
    </w:lvl>
  </w:abstractNum>
  <w:abstractNum w:abstractNumId="34" w15:restartNumberingAfterBreak="0">
    <w:nsid w:val="5F4359EF"/>
    <w:multiLevelType w:val="singleLevel"/>
    <w:tmpl w:val="347ABBE6"/>
    <w:lvl w:ilvl="0">
      <w:start w:val="5"/>
      <w:numFmt w:val="lowerRoman"/>
      <w:pStyle w:val="Indent0"/>
      <w:lvlText w:val="%1."/>
      <w:lvlJc w:val="left"/>
      <w:pPr>
        <w:tabs>
          <w:tab w:val="num" w:pos="2160"/>
        </w:tabs>
        <w:ind w:left="2160" w:hanging="720"/>
      </w:pPr>
      <w:rPr>
        <w:rFonts w:hint="default"/>
        <w:i w:val="0"/>
      </w:rPr>
    </w:lvl>
  </w:abstractNum>
  <w:abstractNum w:abstractNumId="35" w15:restartNumberingAfterBreak="0">
    <w:nsid w:val="60956CE8"/>
    <w:multiLevelType w:val="hybridMultilevel"/>
    <w:tmpl w:val="268AD6C4"/>
    <w:lvl w:ilvl="0" w:tplc="7EFC2AB8">
      <w:start w:val="27"/>
      <w:numFmt w:val="decimal"/>
      <w:pStyle w:val="1listcontinue"/>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36" w15:restartNumberingAfterBreak="0">
    <w:nsid w:val="65646D55"/>
    <w:multiLevelType w:val="hybridMultilevel"/>
    <w:tmpl w:val="E08013D0"/>
    <w:lvl w:ilvl="0" w:tplc="FFFFFFFF">
      <w:start w:val="1"/>
      <w:numFmt w:val="lowerLetter"/>
      <w:lvlText w:val="%1."/>
      <w:legacy w:legacy="1" w:legacySpace="0" w:legacyIndent="720"/>
      <w:lvlJc w:val="left"/>
      <w:pPr>
        <w:ind w:left="1440" w:hanging="720"/>
      </w:pPr>
    </w:lvl>
    <w:lvl w:ilvl="1" w:tplc="E2CEBE64">
      <w:start w:val="1"/>
      <w:numFmt w:val="lowerLetter"/>
      <w:lvlText w:val="(%2)"/>
      <w:lvlJc w:val="left"/>
      <w:pPr>
        <w:ind w:left="1440" w:hanging="360"/>
      </w:pPr>
      <w:rPr>
        <w:rFonts w:hint="default"/>
      </w:rPr>
    </w:lvl>
    <w:lvl w:ilvl="2" w:tplc="9416A54E">
      <w:start w:val="1"/>
      <w:numFmt w:val="decimal"/>
      <w:lvlText w:val="(%3)"/>
      <w:lvlJc w:val="left"/>
      <w:pPr>
        <w:ind w:left="2340" w:hanging="360"/>
      </w:pPr>
      <w:rPr>
        <w:rFonts w:hint="default"/>
      </w:rPr>
    </w:lvl>
    <w:lvl w:ilvl="3" w:tplc="697C39D8">
      <w:start w:val="1"/>
      <w:numFmt w:val="lowerLetter"/>
      <w:pStyle w:val="listcontinuea"/>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8E50107E">
      <w:start w:val="21"/>
      <w:numFmt w:val="decimal"/>
      <w:lvlText w:val="%7."/>
      <w:lvlJc w:val="left"/>
      <w:pPr>
        <w:ind w:left="5040" w:hanging="36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7D22967"/>
    <w:multiLevelType w:val="hybridMultilevel"/>
    <w:tmpl w:val="30F47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EB45CF"/>
    <w:multiLevelType w:val="hybridMultilevel"/>
    <w:tmpl w:val="AF4EB2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BD3A56"/>
    <w:multiLevelType w:val="hybridMultilevel"/>
    <w:tmpl w:val="FA985BCA"/>
    <w:lvl w:ilvl="0" w:tplc="FFFFFFFF">
      <w:start w:val="1"/>
      <w:numFmt w:val="lowerRoman"/>
      <w:lvlText w:val="%1."/>
      <w:lvlJc w:val="left"/>
      <w:pPr>
        <w:tabs>
          <w:tab w:val="num" w:pos="1980"/>
        </w:tabs>
        <w:ind w:left="1980" w:hanging="180"/>
      </w:pPr>
      <w:rPr>
        <w:rFonts w:hint="default"/>
        <w:sz w:val="22"/>
        <w:szCs w:val="22"/>
      </w:rPr>
    </w:lvl>
    <w:lvl w:ilvl="1" w:tplc="FFFFFFFF" w:tentative="1">
      <w:start w:val="1"/>
      <w:numFmt w:val="bullet"/>
      <w:lvlText w:val="o"/>
      <w:lvlJc w:val="left"/>
      <w:pPr>
        <w:tabs>
          <w:tab w:val="num" w:pos="2880"/>
        </w:tabs>
        <w:ind w:left="2880" w:hanging="360"/>
      </w:pPr>
      <w:rPr>
        <w:rFonts w:ascii="Courier New" w:hAnsi="Courier New" w:cs="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cs="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cs="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40" w15:restartNumberingAfterBreak="0">
    <w:nsid w:val="6DFD4680"/>
    <w:multiLevelType w:val="hybridMultilevel"/>
    <w:tmpl w:val="BA169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3D3A00"/>
    <w:multiLevelType w:val="hybridMultilevel"/>
    <w:tmpl w:val="10029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C17F7F"/>
    <w:multiLevelType w:val="hybridMultilevel"/>
    <w:tmpl w:val="19AC4FE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115F1D"/>
    <w:multiLevelType w:val="hybridMultilevel"/>
    <w:tmpl w:val="09ECE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A2206C"/>
    <w:multiLevelType w:val="hybridMultilevel"/>
    <w:tmpl w:val="0406A210"/>
    <w:lvl w:ilvl="0" w:tplc="C9847580">
      <w:start w:val="1"/>
      <w:numFmt w:val="decimal"/>
      <w:lvlText w:val="%1."/>
      <w:lvlJc w:val="left"/>
      <w:pPr>
        <w:ind w:left="2880" w:hanging="360"/>
      </w:pPr>
      <w:rPr>
        <w:b w:val="0"/>
        <w:bCs/>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5"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abstractNum w:abstractNumId="46" w15:restartNumberingAfterBreak="0">
    <w:nsid w:val="7C5F17CB"/>
    <w:multiLevelType w:val="hybridMultilevel"/>
    <w:tmpl w:val="0194F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8666ED"/>
    <w:multiLevelType w:val="hybridMultilevel"/>
    <w:tmpl w:val="BB089B54"/>
    <w:lvl w:ilvl="0" w:tplc="19CE4CCC">
      <w:start w:val="1"/>
      <w:numFmt w:val="decimal"/>
      <w:lvlText w:val="%1)"/>
      <w:lvlJc w:val="left"/>
      <w:pPr>
        <w:ind w:left="405" w:hanging="360"/>
      </w:p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abstractNum w:abstractNumId="48" w15:restartNumberingAfterBreak="0">
    <w:nsid w:val="7F052D78"/>
    <w:multiLevelType w:val="hybridMultilevel"/>
    <w:tmpl w:val="DFE4C602"/>
    <w:styleLink w:val="ImportedStyle141"/>
    <w:lvl w:ilvl="0" w:tplc="DFE4C60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1AACA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3687FC">
      <w:start w:val="1"/>
      <w:numFmt w:val="lowerRoman"/>
      <w:lvlText w:val="%3."/>
      <w:lvlJc w:val="left"/>
      <w:pPr>
        <w:ind w:left="180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5A39D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4E87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DAD9DA">
      <w:start w:val="1"/>
      <w:numFmt w:val="lowerRoman"/>
      <w:lvlText w:val="%6."/>
      <w:lvlJc w:val="left"/>
      <w:pPr>
        <w:ind w:left="396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24FBE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40BE0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483D36">
      <w:start w:val="1"/>
      <w:numFmt w:val="lowerRoman"/>
      <w:lvlText w:val="%9."/>
      <w:lvlJc w:val="left"/>
      <w:pPr>
        <w:ind w:left="612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F984192"/>
    <w:multiLevelType w:val="hybridMultilevel"/>
    <w:tmpl w:val="6E844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1974835">
    <w:abstractNumId w:val="33"/>
  </w:num>
  <w:num w:numId="2" w16cid:durableId="313409114">
    <w:abstractNumId w:val="14"/>
  </w:num>
  <w:num w:numId="3" w16cid:durableId="412555847">
    <w:abstractNumId w:val="7"/>
  </w:num>
  <w:num w:numId="4" w16cid:durableId="1376615166">
    <w:abstractNumId w:val="21"/>
  </w:num>
  <w:num w:numId="5" w16cid:durableId="1817603033">
    <w:abstractNumId w:val="1"/>
  </w:num>
  <w:num w:numId="6" w16cid:durableId="1574855339">
    <w:abstractNumId w:val="16"/>
  </w:num>
  <w:num w:numId="7" w16cid:durableId="724374028">
    <w:abstractNumId w:val="11"/>
  </w:num>
  <w:num w:numId="8" w16cid:durableId="2004814368">
    <w:abstractNumId w:val="18"/>
  </w:num>
  <w:num w:numId="9" w16cid:durableId="492455730">
    <w:abstractNumId w:val="15"/>
  </w:num>
  <w:num w:numId="10" w16cid:durableId="11495999">
    <w:abstractNumId w:val="12"/>
  </w:num>
  <w:num w:numId="11" w16cid:durableId="1966689482">
    <w:abstractNumId w:val="0"/>
  </w:num>
  <w:num w:numId="12" w16cid:durableId="344523570">
    <w:abstractNumId w:val="48"/>
  </w:num>
  <w:num w:numId="13" w16cid:durableId="1704674376">
    <w:abstractNumId w:val="28"/>
  </w:num>
  <w:num w:numId="14" w16cid:durableId="233783398">
    <w:abstractNumId w:val="36"/>
  </w:num>
  <w:num w:numId="15" w16cid:durableId="194657738">
    <w:abstractNumId w:val="20"/>
  </w:num>
  <w:num w:numId="16" w16cid:durableId="1473207635">
    <w:abstractNumId w:val="45"/>
  </w:num>
  <w:num w:numId="17" w16cid:durableId="724109315">
    <w:abstractNumId w:val="35"/>
  </w:num>
  <w:num w:numId="18" w16cid:durableId="323512318">
    <w:abstractNumId w:val="29"/>
  </w:num>
  <w:num w:numId="19" w16cid:durableId="593131126">
    <w:abstractNumId w:val="34"/>
  </w:num>
  <w:num w:numId="20" w16cid:durableId="89350642">
    <w:abstractNumId w:val="9"/>
  </w:num>
  <w:num w:numId="21" w16cid:durableId="786698701">
    <w:abstractNumId w:val="4"/>
  </w:num>
  <w:num w:numId="22" w16cid:durableId="1693996924">
    <w:abstractNumId w:val="46"/>
  </w:num>
  <w:num w:numId="23" w16cid:durableId="1012344392">
    <w:abstractNumId w:val="27"/>
  </w:num>
  <w:num w:numId="24" w16cid:durableId="484203343">
    <w:abstractNumId w:val="32"/>
  </w:num>
  <w:num w:numId="25" w16cid:durableId="156725141">
    <w:abstractNumId w:val="40"/>
  </w:num>
  <w:num w:numId="26" w16cid:durableId="1851679084">
    <w:abstractNumId w:val="26"/>
  </w:num>
  <w:num w:numId="27" w16cid:durableId="518742539">
    <w:abstractNumId w:val="10"/>
  </w:num>
  <w:num w:numId="28" w16cid:durableId="1207638726">
    <w:abstractNumId w:val="30"/>
  </w:num>
  <w:num w:numId="29" w16cid:durableId="902250125">
    <w:abstractNumId w:val="39"/>
  </w:num>
  <w:num w:numId="30" w16cid:durableId="2020543505">
    <w:abstractNumId w:val="6"/>
  </w:num>
  <w:num w:numId="31" w16cid:durableId="250242756">
    <w:abstractNumId w:val="19"/>
  </w:num>
  <w:num w:numId="32" w16cid:durableId="1851484134">
    <w:abstractNumId w:val="17"/>
  </w:num>
  <w:num w:numId="33" w16cid:durableId="660424819">
    <w:abstractNumId w:val="25"/>
  </w:num>
  <w:num w:numId="34" w16cid:durableId="1817992690">
    <w:abstractNumId w:val="3"/>
  </w:num>
  <w:num w:numId="35" w16cid:durableId="582880439">
    <w:abstractNumId w:val="5"/>
  </w:num>
  <w:num w:numId="36" w16cid:durableId="2140995978">
    <w:abstractNumId w:val="31"/>
  </w:num>
  <w:num w:numId="37" w16cid:durableId="170610863">
    <w:abstractNumId w:val="42"/>
  </w:num>
  <w:num w:numId="38" w16cid:durableId="1234465369">
    <w:abstractNumId w:val="41"/>
  </w:num>
  <w:num w:numId="39" w16cid:durableId="1740789361">
    <w:abstractNumId w:val="43"/>
  </w:num>
  <w:num w:numId="40" w16cid:durableId="1271859416">
    <w:abstractNumId w:val="23"/>
  </w:num>
  <w:num w:numId="41" w16cid:durableId="58676996">
    <w:abstractNumId w:val="38"/>
  </w:num>
  <w:num w:numId="42" w16cid:durableId="1040083062">
    <w:abstractNumId w:val="24"/>
  </w:num>
  <w:num w:numId="43" w16cid:durableId="2099864386">
    <w:abstractNumId w:val="44"/>
  </w:num>
  <w:num w:numId="44" w16cid:durableId="11860907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79923420">
    <w:abstractNumId w:val="37"/>
  </w:num>
  <w:num w:numId="46" w16cid:durableId="2064061577">
    <w:abstractNumId w:val="2"/>
  </w:num>
  <w:num w:numId="47" w16cid:durableId="816802932">
    <w:abstractNumId w:val="49"/>
  </w:num>
  <w:num w:numId="48" w16cid:durableId="862786478">
    <w:abstractNumId w:val="22"/>
  </w:num>
  <w:num w:numId="49" w16cid:durableId="475268116">
    <w:abstractNumId w:val="13"/>
  </w:num>
  <w:num w:numId="50" w16cid:durableId="780150848">
    <w:abstractNumId w:val="13"/>
  </w:num>
  <w:num w:numId="51" w16cid:durableId="1729959608">
    <w:abstractNumId w:val="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029"/>
    <w:rsid w:val="0000043D"/>
    <w:rsid w:val="000004B7"/>
    <w:rsid w:val="0000088C"/>
    <w:rsid w:val="000008D3"/>
    <w:rsid w:val="00000A8C"/>
    <w:rsid w:val="00000AB4"/>
    <w:rsid w:val="00000BCC"/>
    <w:rsid w:val="00000CB1"/>
    <w:rsid w:val="00000FA5"/>
    <w:rsid w:val="0000111C"/>
    <w:rsid w:val="0000111F"/>
    <w:rsid w:val="000012AC"/>
    <w:rsid w:val="00001387"/>
    <w:rsid w:val="0000146B"/>
    <w:rsid w:val="0000146C"/>
    <w:rsid w:val="000014A0"/>
    <w:rsid w:val="0000157B"/>
    <w:rsid w:val="0000166A"/>
    <w:rsid w:val="0000190A"/>
    <w:rsid w:val="00001AC0"/>
    <w:rsid w:val="00001EA0"/>
    <w:rsid w:val="00001FF0"/>
    <w:rsid w:val="00002042"/>
    <w:rsid w:val="00002142"/>
    <w:rsid w:val="00002166"/>
    <w:rsid w:val="000024C9"/>
    <w:rsid w:val="0000277D"/>
    <w:rsid w:val="000027C1"/>
    <w:rsid w:val="00002889"/>
    <w:rsid w:val="00002AA2"/>
    <w:rsid w:val="00002AAA"/>
    <w:rsid w:val="00002ACB"/>
    <w:rsid w:val="00002C85"/>
    <w:rsid w:val="00002EEF"/>
    <w:rsid w:val="00003208"/>
    <w:rsid w:val="000034A4"/>
    <w:rsid w:val="000034CB"/>
    <w:rsid w:val="00003646"/>
    <w:rsid w:val="00003731"/>
    <w:rsid w:val="00003A1E"/>
    <w:rsid w:val="00003A2F"/>
    <w:rsid w:val="00003CCB"/>
    <w:rsid w:val="00004379"/>
    <w:rsid w:val="000043A4"/>
    <w:rsid w:val="00004B16"/>
    <w:rsid w:val="00004B27"/>
    <w:rsid w:val="00004D60"/>
    <w:rsid w:val="000051A1"/>
    <w:rsid w:val="0000523C"/>
    <w:rsid w:val="0000529A"/>
    <w:rsid w:val="00005355"/>
    <w:rsid w:val="00005657"/>
    <w:rsid w:val="000057FF"/>
    <w:rsid w:val="00005A6B"/>
    <w:rsid w:val="00005FF6"/>
    <w:rsid w:val="0000630D"/>
    <w:rsid w:val="000063B3"/>
    <w:rsid w:val="0000665D"/>
    <w:rsid w:val="00006A74"/>
    <w:rsid w:val="00006ACB"/>
    <w:rsid w:val="00006CAF"/>
    <w:rsid w:val="00006CBF"/>
    <w:rsid w:val="00006E36"/>
    <w:rsid w:val="00007150"/>
    <w:rsid w:val="0000781D"/>
    <w:rsid w:val="000079D8"/>
    <w:rsid w:val="00007A2F"/>
    <w:rsid w:val="00007D0F"/>
    <w:rsid w:val="00007EC1"/>
    <w:rsid w:val="00010092"/>
    <w:rsid w:val="0001022B"/>
    <w:rsid w:val="0001038D"/>
    <w:rsid w:val="00010882"/>
    <w:rsid w:val="000108FE"/>
    <w:rsid w:val="00010A6F"/>
    <w:rsid w:val="00010AC1"/>
    <w:rsid w:val="00010E48"/>
    <w:rsid w:val="00010EF1"/>
    <w:rsid w:val="00011197"/>
    <w:rsid w:val="00011548"/>
    <w:rsid w:val="000118DE"/>
    <w:rsid w:val="00011A45"/>
    <w:rsid w:val="00011A8D"/>
    <w:rsid w:val="00011B31"/>
    <w:rsid w:val="00011CEB"/>
    <w:rsid w:val="00011D4D"/>
    <w:rsid w:val="00011D60"/>
    <w:rsid w:val="00011E07"/>
    <w:rsid w:val="00011FF9"/>
    <w:rsid w:val="00012201"/>
    <w:rsid w:val="0001223A"/>
    <w:rsid w:val="0001228F"/>
    <w:rsid w:val="000123F8"/>
    <w:rsid w:val="0001279E"/>
    <w:rsid w:val="00012DC1"/>
    <w:rsid w:val="00012E5E"/>
    <w:rsid w:val="00013135"/>
    <w:rsid w:val="000131E1"/>
    <w:rsid w:val="0001321A"/>
    <w:rsid w:val="00013409"/>
    <w:rsid w:val="00013625"/>
    <w:rsid w:val="000136BB"/>
    <w:rsid w:val="00013B08"/>
    <w:rsid w:val="00013B45"/>
    <w:rsid w:val="00013C7E"/>
    <w:rsid w:val="00013EC5"/>
    <w:rsid w:val="00013F6A"/>
    <w:rsid w:val="00013FEC"/>
    <w:rsid w:val="00014244"/>
    <w:rsid w:val="0001434C"/>
    <w:rsid w:val="000143CC"/>
    <w:rsid w:val="000145AE"/>
    <w:rsid w:val="00014842"/>
    <w:rsid w:val="000148A5"/>
    <w:rsid w:val="00014975"/>
    <w:rsid w:val="000149AA"/>
    <w:rsid w:val="00014DA3"/>
    <w:rsid w:val="00014EBD"/>
    <w:rsid w:val="000150B0"/>
    <w:rsid w:val="000150B9"/>
    <w:rsid w:val="000151E3"/>
    <w:rsid w:val="00015269"/>
    <w:rsid w:val="000152EA"/>
    <w:rsid w:val="0001541E"/>
    <w:rsid w:val="000157A0"/>
    <w:rsid w:val="00015895"/>
    <w:rsid w:val="00015989"/>
    <w:rsid w:val="00015CB7"/>
    <w:rsid w:val="00015DC7"/>
    <w:rsid w:val="00015E37"/>
    <w:rsid w:val="00015F31"/>
    <w:rsid w:val="00015FE2"/>
    <w:rsid w:val="00016117"/>
    <w:rsid w:val="000161D4"/>
    <w:rsid w:val="000167D3"/>
    <w:rsid w:val="00016901"/>
    <w:rsid w:val="00016A08"/>
    <w:rsid w:val="00016D0B"/>
    <w:rsid w:val="00016F56"/>
    <w:rsid w:val="00016F91"/>
    <w:rsid w:val="000171AC"/>
    <w:rsid w:val="0001721F"/>
    <w:rsid w:val="00017397"/>
    <w:rsid w:val="00017511"/>
    <w:rsid w:val="000176E0"/>
    <w:rsid w:val="00017790"/>
    <w:rsid w:val="000177CF"/>
    <w:rsid w:val="00017800"/>
    <w:rsid w:val="0001783D"/>
    <w:rsid w:val="00017894"/>
    <w:rsid w:val="00017912"/>
    <w:rsid w:val="00017B7C"/>
    <w:rsid w:val="00017DEB"/>
    <w:rsid w:val="00020050"/>
    <w:rsid w:val="000204B3"/>
    <w:rsid w:val="00020525"/>
    <w:rsid w:val="00020890"/>
    <w:rsid w:val="0002089E"/>
    <w:rsid w:val="000209D3"/>
    <w:rsid w:val="00020BF0"/>
    <w:rsid w:val="00020CD3"/>
    <w:rsid w:val="00020DF8"/>
    <w:rsid w:val="000210C9"/>
    <w:rsid w:val="00021480"/>
    <w:rsid w:val="000214F5"/>
    <w:rsid w:val="00021655"/>
    <w:rsid w:val="00021739"/>
    <w:rsid w:val="00021820"/>
    <w:rsid w:val="000219D6"/>
    <w:rsid w:val="000219D8"/>
    <w:rsid w:val="00021CF5"/>
    <w:rsid w:val="00022342"/>
    <w:rsid w:val="00022489"/>
    <w:rsid w:val="0002251F"/>
    <w:rsid w:val="0002254A"/>
    <w:rsid w:val="000228AF"/>
    <w:rsid w:val="00022BFE"/>
    <w:rsid w:val="00022DF5"/>
    <w:rsid w:val="0002302B"/>
    <w:rsid w:val="00023152"/>
    <w:rsid w:val="00023246"/>
    <w:rsid w:val="0002362A"/>
    <w:rsid w:val="000237B4"/>
    <w:rsid w:val="000237F8"/>
    <w:rsid w:val="000238E8"/>
    <w:rsid w:val="00023F9D"/>
    <w:rsid w:val="00023FB0"/>
    <w:rsid w:val="000242E0"/>
    <w:rsid w:val="00024363"/>
    <w:rsid w:val="0002447C"/>
    <w:rsid w:val="00024485"/>
    <w:rsid w:val="000246F6"/>
    <w:rsid w:val="0002496B"/>
    <w:rsid w:val="00024A43"/>
    <w:rsid w:val="00024A9A"/>
    <w:rsid w:val="00024E8B"/>
    <w:rsid w:val="000256F0"/>
    <w:rsid w:val="0002595C"/>
    <w:rsid w:val="00025963"/>
    <w:rsid w:val="000259BC"/>
    <w:rsid w:val="00025C35"/>
    <w:rsid w:val="00025CA2"/>
    <w:rsid w:val="00025CE5"/>
    <w:rsid w:val="00025EFE"/>
    <w:rsid w:val="00026215"/>
    <w:rsid w:val="00026235"/>
    <w:rsid w:val="00026367"/>
    <w:rsid w:val="000263F2"/>
    <w:rsid w:val="0002646B"/>
    <w:rsid w:val="0002654D"/>
    <w:rsid w:val="000265EB"/>
    <w:rsid w:val="0002679B"/>
    <w:rsid w:val="00026842"/>
    <w:rsid w:val="0002686D"/>
    <w:rsid w:val="00026885"/>
    <w:rsid w:val="000268C7"/>
    <w:rsid w:val="00026955"/>
    <w:rsid w:val="00026A89"/>
    <w:rsid w:val="00026B2D"/>
    <w:rsid w:val="00026D38"/>
    <w:rsid w:val="00026DB5"/>
    <w:rsid w:val="0002713D"/>
    <w:rsid w:val="0002716E"/>
    <w:rsid w:val="00027318"/>
    <w:rsid w:val="000273D6"/>
    <w:rsid w:val="0002756C"/>
    <w:rsid w:val="000278D0"/>
    <w:rsid w:val="00027A59"/>
    <w:rsid w:val="00027AA6"/>
    <w:rsid w:val="000300EC"/>
    <w:rsid w:val="00030213"/>
    <w:rsid w:val="00030219"/>
    <w:rsid w:val="00030327"/>
    <w:rsid w:val="000305D5"/>
    <w:rsid w:val="00030861"/>
    <w:rsid w:val="000309F3"/>
    <w:rsid w:val="00030C50"/>
    <w:rsid w:val="00030E71"/>
    <w:rsid w:val="000310BC"/>
    <w:rsid w:val="00031113"/>
    <w:rsid w:val="000313AE"/>
    <w:rsid w:val="000316A0"/>
    <w:rsid w:val="00031905"/>
    <w:rsid w:val="00031C7B"/>
    <w:rsid w:val="00031D98"/>
    <w:rsid w:val="0003200A"/>
    <w:rsid w:val="00032029"/>
    <w:rsid w:val="00032079"/>
    <w:rsid w:val="0003207A"/>
    <w:rsid w:val="00032210"/>
    <w:rsid w:val="0003221D"/>
    <w:rsid w:val="00032242"/>
    <w:rsid w:val="000322EE"/>
    <w:rsid w:val="0003245E"/>
    <w:rsid w:val="0003268A"/>
    <w:rsid w:val="0003280C"/>
    <w:rsid w:val="000328D1"/>
    <w:rsid w:val="00032A9F"/>
    <w:rsid w:val="00032B0D"/>
    <w:rsid w:val="00032D7F"/>
    <w:rsid w:val="00032DAD"/>
    <w:rsid w:val="00032DDD"/>
    <w:rsid w:val="00032FDE"/>
    <w:rsid w:val="00033065"/>
    <w:rsid w:val="00033281"/>
    <w:rsid w:val="0003331F"/>
    <w:rsid w:val="000337D3"/>
    <w:rsid w:val="00033855"/>
    <w:rsid w:val="000338CC"/>
    <w:rsid w:val="00033A87"/>
    <w:rsid w:val="00033BCA"/>
    <w:rsid w:val="00033DA9"/>
    <w:rsid w:val="00033E7D"/>
    <w:rsid w:val="00033FA6"/>
    <w:rsid w:val="00033FBD"/>
    <w:rsid w:val="0003414C"/>
    <w:rsid w:val="00034166"/>
    <w:rsid w:val="0003432C"/>
    <w:rsid w:val="0003445E"/>
    <w:rsid w:val="00034B75"/>
    <w:rsid w:val="00034BEB"/>
    <w:rsid w:val="00034C28"/>
    <w:rsid w:val="00034C2E"/>
    <w:rsid w:val="00034FB7"/>
    <w:rsid w:val="00035043"/>
    <w:rsid w:val="00035332"/>
    <w:rsid w:val="00035431"/>
    <w:rsid w:val="000357E5"/>
    <w:rsid w:val="00035828"/>
    <w:rsid w:val="00035D1F"/>
    <w:rsid w:val="00035D46"/>
    <w:rsid w:val="00035ED5"/>
    <w:rsid w:val="0003604D"/>
    <w:rsid w:val="000362BB"/>
    <w:rsid w:val="00036379"/>
    <w:rsid w:val="000364D5"/>
    <w:rsid w:val="00036901"/>
    <w:rsid w:val="00036977"/>
    <w:rsid w:val="00036B18"/>
    <w:rsid w:val="00036B66"/>
    <w:rsid w:val="00036D68"/>
    <w:rsid w:val="00036EFE"/>
    <w:rsid w:val="00037078"/>
    <w:rsid w:val="0003721E"/>
    <w:rsid w:val="000372F6"/>
    <w:rsid w:val="00037516"/>
    <w:rsid w:val="0003762E"/>
    <w:rsid w:val="00037680"/>
    <w:rsid w:val="0003771F"/>
    <w:rsid w:val="000377B0"/>
    <w:rsid w:val="000377C8"/>
    <w:rsid w:val="0003797D"/>
    <w:rsid w:val="000379C6"/>
    <w:rsid w:val="00037D6C"/>
    <w:rsid w:val="00037DC4"/>
    <w:rsid w:val="00037EC8"/>
    <w:rsid w:val="00037FFA"/>
    <w:rsid w:val="000402C1"/>
    <w:rsid w:val="00040398"/>
    <w:rsid w:val="00040744"/>
    <w:rsid w:val="00040762"/>
    <w:rsid w:val="000409EE"/>
    <w:rsid w:val="000409EF"/>
    <w:rsid w:val="00040AA1"/>
    <w:rsid w:val="00040B40"/>
    <w:rsid w:val="00040C08"/>
    <w:rsid w:val="00040CC1"/>
    <w:rsid w:val="00040E8B"/>
    <w:rsid w:val="00040F22"/>
    <w:rsid w:val="00041088"/>
    <w:rsid w:val="000411AD"/>
    <w:rsid w:val="000412A4"/>
    <w:rsid w:val="000413B5"/>
    <w:rsid w:val="000413D7"/>
    <w:rsid w:val="000413DE"/>
    <w:rsid w:val="00041636"/>
    <w:rsid w:val="00041A0C"/>
    <w:rsid w:val="00041A2C"/>
    <w:rsid w:val="00041AF4"/>
    <w:rsid w:val="00041D16"/>
    <w:rsid w:val="00041F36"/>
    <w:rsid w:val="00041FEF"/>
    <w:rsid w:val="00042121"/>
    <w:rsid w:val="000421A9"/>
    <w:rsid w:val="000422DF"/>
    <w:rsid w:val="0004261F"/>
    <w:rsid w:val="000426B2"/>
    <w:rsid w:val="0004280E"/>
    <w:rsid w:val="00042A13"/>
    <w:rsid w:val="00042A51"/>
    <w:rsid w:val="00042A5C"/>
    <w:rsid w:val="00042D54"/>
    <w:rsid w:val="00042E55"/>
    <w:rsid w:val="00042EB0"/>
    <w:rsid w:val="00042F72"/>
    <w:rsid w:val="00043081"/>
    <w:rsid w:val="00043240"/>
    <w:rsid w:val="0004338A"/>
    <w:rsid w:val="00043B1F"/>
    <w:rsid w:val="00043B7B"/>
    <w:rsid w:val="00043B96"/>
    <w:rsid w:val="00043D50"/>
    <w:rsid w:val="00043DC7"/>
    <w:rsid w:val="00044223"/>
    <w:rsid w:val="00044246"/>
    <w:rsid w:val="00044309"/>
    <w:rsid w:val="000445A4"/>
    <w:rsid w:val="0004485D"/>
    <w:rsid w:val="000448C6"/>
    <w:rsid w:val="00044BC6"/>
    <w:rsid w:val="00044F27"/>
    <w:rsid w:val="00044FFC"/>
    <w:rsid w:val="00045023"/>
    <w:rsid w:val="000450D8"/>
    <w:rsid w:val="000451B5"/>
    <w:rsid w:val="000451BC"/>
    <w:rsid w:val="000454B7"/>
    <w:rsid w:val="000456B8"/>
    <w:rsid w:val="0004581A"/>
    <w:rsid w:val="00045A65"/>
    <w:rsid w:val="00045BAA"/>
    <w:rsid w:val="00045DEC"/>
    <w:rsid w:val="00045EF2"/>
    <w:rsid w:val="00045F26"/>
    <w:rsid w:val="00045F70"/>
    <w:rsid w:val="00045FAC"/>
    <w:rsid w:val="0004617B"/>
    <w:rsid w:val="000461E5"/>
    <w:rsid w:val="0004631D"/>
    <w:rsid w:val="0004643F"/>
    <w:rsid w:val="0004670C"/>
    <w:rsid w:val="000468CB"/>
    <w:rsid w:val="00046A8D"/>
    <w:rsid w:val="00046AB7"/>
    <w:rsid w:val="00046E88"/>
    <w:rsid w:val="000470F4"/>
    <w:rsid w:val="0004711C"/>
    <w:rsid w:val="0004712D"/>
    <w:rsid w:val="0004720D"/>
    <w:rsid w:val="00047241"/>
    <w:rsid w:val="00047273"/>
    <w:rsid w:val="000473B7"/>
    <w:rsid w:val="000473D3"/>
    <w:rsid w:val="00047518"/>
    <w:rsid w:val="00047570"/>
    <w:rsid w:val="000476AD"/>
    <w:rsid w:val="00047767"/>
    <w:rsid w:val="00047828"/>
    <w:rsid w:val="000478D9"/>
    <w:rsid w:val="00047992"/>
    <w:rsid w:val="00047A06"/>
    <w:rsid w:val="00047C48"/>
    <w:rsid w:val="00047D21"/>
    <w:rsid w:val="00047F07"/>
    <w:rsid w:val="00050885"/>
    <w:rsid w:val="0005091C"/>
    <w:rsid w:val="0005095D"/>
    <w:rsid w:val="00050DBE"/>
    <w:rsid w:val="00050E2B"/>
    <w:rsid w:val="00050F3E"/>
    <w:rsid w:val="0005106C"/>
    <w:rsid w:val="000512AF"/>
    <w:rsid w:val="000512B2"/>
    <w:rsid w:val="000513D9"/>
    <w:rsid w:val="0005141C"/>
    <w:rsid w:val="000516B8"/>
    <w:rsid w:val="000517B6"/>
    <w:rsid w:val="00051A36"/>
    <w:rsid w:val="00051B34"/>
    <w:rsid w:val="00051C08"/>
    <w:rsid w:val="00051C59"/>
    <w:rsid w:val="0005216E"/>
    <w:rsid w:val="000523B7"/>
    <w:rsid w:val="000525D1"/>
    <w:rsid w:val="000528BC"/>
    <w:rsid w:val="00052974"/>
    <w:rsid w:val="00052BCA"/>
    <w:rsid w:val="00052C2D"/>
    <w:rsid w:val="00052E21"/>
    <w:rsid w:val="00052FC7"/>
    <w:rsid w:val="000530C3"/>
    <w:rsid w:val="000530CC"/>
    <w:rsid w:val="00053153"/>
    <w:rsid w:val="00053373"/>
    <w:rsid w:val="000533A9"/>
    <w:rsid w:val="0005363C"/>
    <w:rsid w:val="000536B0"/>
    <w:rsid w:val="0005383A"/>
    <w:rsid w:val="000538AF"/>
    <w:rsid w:val="00053A50"/>
    <w:rsid w:val="00053AA7"/>
    <w:rsid w:val="00053B82"/>
    <w:rsid w:val="00053BE1"/>
    <w:rsid w:val="00053D32"/>
    <w:rsid w:val="00053D88"/>
    <w:rsid w:val="00053E5A"/>
    <w:rsid w:val="00053FF4"/>
    <w:rsid w:val="00054134"/>
    <w:rsid w:val="00054147"/>
    <w:rsid w:val="00054472"/>
    <w:rsid w:val="0005473A"/>
    <w:rsid w:val="000547EC"/>
    <w:rsid w:val="0005486C"/>
    <w:rsid w:val="000548C8"/>
    <w:rsid w:val="000549DB"/>
    <w:rsid w:val="00054D8E"/>
    <w:rsid w:val="00054F58"/>
    <w:rsid w:val="00055050"/>
    <w:rsid w:val="0005523D"/>
    <w:rsid w:val="0005533E"/>
    <w:rsid w:val="000553E8"/>
    <w:rsid w:val="0005541E"/>
    <w:rsid w:val="00055695"/>
    <w:rsid w:val="00055779"/>
    <w:rsid w:val="0005578A"/>
    <w:rsid w:val="00055A3E"/>
    <w:rsid w:val="00055BC5"/>
    <w:rsid w:val="00055C8A"/>
    <w:rsid w:val="00055D07"/>
    <w:rsid w:val="00055E36"/>
    <w:rsid w:val="00056028"/>
    <w:rsid w:val="0005657C"/>
    <w:rsid w:val="000566B4"/>
    <w:rsid w:val="00056751"/>
    <w:rsid w:val="00056795"/>
    <w:rsid w:val="00056936"/>
    <w:rsid w:val="00056A64"/>
    <w:rsid w:val="00056BB1"/>
    <w:rsid w:val="00056C9C"/>
    <w:rsid w:val="00056D48"/>
    <w:rsid w:val="000570FC"/>
    <w:rsid w:val="0005710F"/>
    <w:rsid w:val="00057138"/>
    <w:rsid w:val="00057272"/>
    <w:rsid w:val="0005737A"/>
    <w:rsid w:val="00057505"/>
    <w:rsid w:val="0005769C"/>
    <w:rsid w:val="000576AF"/>
    <w:rsid w:val="0005778E"/>
    <w:rsid w:val="000577DF"/>
    <w:rsid w:val="00057842"/>
    <w:rsid w:val="00057845"/>
    <w:rsid w:val="00057984"/>
    <w:rsid w:val="000579A0"/>
    <w:rsid w:val="000579BC"/>
    <w:rsid w:val="00057C8A"/>
    <w:rsid w:val="00057EC1"/>
    <w:rsid w:val="00060084"/>
    <w:rsid w:val="0006057F"/>
    <w:rsid w:val="0006061A"/>
    <w:rsid w:val="00060707"/>
    <w:rsid w:val="000607FD"/>
    <w:rsid w:val="00060859"/>
    <w:rsid w:val="00060974"/>
    <w:rsid w:val="00060B5F"/>
    <w:rsid w:val="00060DF0"/>
    <w:rsid w:val="00061064"/>
    <w:rsid w:val="00061447"/>
    <w:rsid w:val="000617B9"/>
    <w:rsid w:val="000617C5"/>
    <w:rsid w:val="00061848"/>
    <w:rsid w:val="000619D8"/>
    <w:rsid w:val="00061B81"/>
    <w:rsid w:val="00061B97"/>
    <w:rsid w:val="00061E85"/>
    <w:rsid w:val="00061EF0"/>
    <w:rsid w:val="0006200F"/>
    <w:rsid w:val="00062166"/>
    <w:rsid w:val="000622AE"/>
    <w:rsid w:val="000623A3"/>
    <w:rsid w:val="0006247D"/>
    <w:rsid w:val="0006277F"/>
    <w:rsid w:val="000629A0"/>
    <w:rsid w:val="00062B3F"/>
    <w:rsid w:val="00062BBD"/>
    <w:rsid w:val="00062C02"/>
    <w:rsid w:val="00062CDB"/>
    <w:rsid w:val="00062FB2"/>
    <w:rsid w:val="00063117"/>
    <w:rsid w:val="00063240"/>
    <w:rsid w:val="0006324E"/>
    <w:rsid w:val="0006352A"/>
    <w:rsid w:val="0006380D"/>
    <w:rsid w:val="0006380F"/>
    <w:rsid w:val="0006394E"/>
    <w:rsid w:val="00063B3E"/>
    <w:rsid w:val="00063B84"/>
    <w:rsid w:val="00063C14"/>
    <w:rsid w:val="00063EA6"/>
    <w:rsid w:val="000643C7"/>
    <w:rsid w:val="00064552"/>
    <w:rsid w:val="000645A1"/>
    <w:rsid w:val="00064AA9"/>
    <w:rsid w:val="00064B12"/>
    <w:rsid w:val="00064B84"/>
    <w:rsid w:val="00064C1B"/>
    <w:rsid w:val="00064C4F"/>
    <w:rsid w:val="00064EEF"/>
    <w:rsid w:val="0006520A"/>
    <w:rsid w:val="000652C2"/>
    <w:rsid w:val="000652DF"/>
    <w:rsid w:val="00065320"/>
    <w:rsid w:val="0006536C"/>
    <w:rsid w:val="0006537F"/>
    <w:rsid w:val="00065627"/>
    <w:rsid w:val="000658F4"/>
    <w:rsid w:val="00065A49"/>
    <w:rsid w:val="00065C73"/>
    <w:rsid w:val="000660A1"/>
    <w:rsid w:val="00066194"/>
    <w:rsid w:val="000663FB"/>
    <w:rsid w:val="00066820"/>
    <w:rsid w:val="00066843"/>
    <w:rsid w:val="0006684D"/>
    <w:rsid w:val="00066937"/>
    <w:rsid w:val="0006693A"/>
    <w:rsid w:val="00066951"/>
    <w:rsid w:val="000669B0"/>
    <w:rsid w:val="00066B03"/>
    <w:rsid w:val="00066B45"/>
    <w:rsid w:val="00066CF7"/>
    <w:rsid w:val="00066D1B"/>
    <w:rsid w:val="00066D54"/>
    <w:rsid w:val="00066DD4"/>
    <w:rsid w:val="00066EAD"/>
    <w:rsid w:val="00066EE0"/>
    <w:rsid w:val="000676DA"/>
    <w:rsid w:val="000676F4"/>
    <w:rsid w:val="00067BFA"/>
    <w:rsid w:val="00067C60"/>
    <w:rsid w:val="00067FDA"/>
    <w:rsid w:val="00070104"/>
    <w:rsid w:val="00070177"/>
    <w:rsid w:val="0007024F"/>
    <w:rsid w:val="0007043D"/>
    <w:rsid w:val="000706A2"/>
    <w:rsid w:val="00070989"/>
    <w:rsid w:val="00070AAA"/>
    <w:rsid w:val="00070AE4"/>
    <w:rsid w:val="00070B10"/>
    <w:rsid w:val="00070B25"/>
    <w:rsid w:val="00070B97"/>
    <w:rsid w:val="00070EC6"/>
    <w:rsid w:val="00071286"/>
    <w:rsid w:val="0007146C"/>
    <w:rsid w:val="0007178A"/>
    <w:rsid w:val="000717FC"/>
    <w:rsid w:val="00071BF7"/>
    <w:rsid w:val="00071D15"/>
    <w:rsid w:val="00071EAD"/>
    <w:rsid w:val="00071F0D"/>
    <w:rsid w:val="000720ED"/>
    <w:rsid w:val="000722B2"/>
    <w:rsid w:val="000722F6"/>
    <w:rsid w:val="00072396"/>
    <w:rsid w:val="000723D4"/>
    <w:rsid w:val="00072513"/>
    <w:rsid w:val="00072685"/>
    <w:rsid w:val="0007297B"/>
    <w:rsid w:val="00072999"/>
    <w:rsid w:val="00072A99"/>
    <w:rsid w:val="00072ADB"/>
    <w:rsid w:val="00072CC0"/>
    <w:rsid w:val="00072DC7"/>
    <w:rsid w:val="00073091"/>
    <w:rsid w:val="0007363B"/>
    <w:rsid w:val="000738AE"/>
    <w:rsid w:val="00073962"/>
    <w:rsid w:val="00073B3A"/>
    <w:rsid w:val="00073D51"/>
    <w:rsid w:val="000740C5"/>
    <w:rsid w:val="000740D7"/>
    <w:rsid w:val="0007421E"/>
    <w:rsid w:val="00074273"/>
    <w:rsid w:val="0007429A"/>
    <w:rsid w:val="0007468B"/>
    <w:rsid w:val="00074D2D"/>
    <w:rsid w:val="00074DD5"/>
    <w:rsid w:val="00074F0D"/>
    <w:rsid w:val="000750D0"/>
    <w:rsid w:val="000751A4"/>
    <w:rsid w:val="00075859"/>
    <w:rsid w:val="000759DE"/>
    <w:rsid w:val="00075BDA"/>
    <w:rsid w:val="00075BEB"/>
    <w:rsid w:val="00075CC1"/>
    <w:rsid w:val="00075E4F"/>
    <w:rsid w:val="00075E50"/>
    <w:rsid w:val="00075E99"/>
    <w:rsid w:val="00075F59"/>
    <w:rsid w:val="000762DD"/>
    <w:rsid w:val="000763FF"/>
    <w:rsid w:val="000764BC"/>
    <w:rsid w:val="000765AE"/>
    <w:rsid w:val="000765F0"/>
    <w:rsid w:val="00076BBF"/>
    <w:rsid w:val="0007700A"/>
    <w:rsid w:val="000770D9"/>
    <w:rsid w:val="000771D5"/>
    <w:rsid w:val="000778D6"/>
    <w:rsid w:val="000778F3"/>
    <w:rsid w:val="00077ADD"/>
    <w:rsid w:val="000805BC"/>
    <w:rsid w:val="00080769"/>
    <w:rsid w:val="000808B7"/>
    <w:rsid w:val="00080A13"/>
    <w:rsid w:val="00080B73"/>
    <w:rsid w:val="00080C74"/>
    <w:rsid w:val="00080CBA"/>
    <w:rsid w:val="00080EE8"/>
    <w:rsid w:val="00080F38"/>
    <w:rsid w:val="00080FA6"/>
    <w:rsid w:val="00081039"/>
    <w:rsid w:val="0008108B"/>
    <w:rsid w:val="00081138"/>
    <w:rsid w:val="00081385"/>
    <w:rsid w:val="00081516"/>
    <w:rsid w:val="000819AF"/>
    <w:rsid w:val="00081B4D"/>
    <w:rsid w:val="00081BF2"/>
    <w:rsid w:val="00081CDD"/>
    <w:rsid w:val="00081DD5"/>
    <w:rsid w:val="00081FB7"/>
    <w:rsid w:val="0008204A"/>
    <w:rsid w:val="000820E9"/>
    <w:rsid w:val="0008217F"/>
    <w:rsid w:val="00082184"/>
    <w:rsid w:val="00082296"/>
    <w:rsid w:val="000822F8"/>
    <w:rsid w:val="0008236A"/>
    <w:rsid w:val="00082429"/>
    <w:rsid w:val="000824C3"/>
    <w:rsid w:val="000824EB"/>
    <w:rsid w:val="000825E7"/>
    <w:rsid w:val="000826CB"/>
    <w:rsid w:val="000827B5"/>
    <w:rsid w:val="00082901"/>
    <w:rsid w:val="00082E5C"/>
    <w:rsid w:val="00082E60"/>
    <w:rsid w:val="00082EA7"/>
    <w:rsid w:val="00082F03"/>
    <w:rsid w:val="000830AB"/>
    <w:rsid w:val="000830DC"/>
    <w:rsid w:val="0008358B"/>
    <w:rsid w:val="000835FE"/>
    <w:rsid w:val="000836E2"/>
    <w:rsid w:val="00083753"/>
    <w:rsid w:val="000837C6"/>
    <w:rsid w:val="000838B8"/>
    <w:rsid w:val="00083E77"/>
    <w:rsid w:val="000841CC"/>
    <w:rsid w:val="000843C3"/>
    <w:rsid w:val="00084634"/>
    <w:rsid w:val="000846D1"/>
    <w:rsid w:val="0008470C"/>
    <w:rsid w:val="00084816"/>
    <w:rsid w:val="00084A2D"/>
    <w:rsid w:val="00084A73"/>
    <w:rsid w:val="00084B1D"/>
    <w:rsid w:val="00084BB3"/>
    <w:rsid w:val="00084D38"/>
    <w:rsid w:val="00084D88"/>
    <w:rsid w:val="00084F40"/>
    <w:rsid w:val="0008501F"/>
    <w:rsid w:val="00085193"/>
    <w:rsid w:val="00085287"/>
    <w:rsid w:val="000853F7"/>
    <w:rsid w:val="00085437"/>
    <w:rsid w:val="000854E1"/>
    <w:rsid w:val="00085558"/>
    <w:rsid w:val="00085649"/>
    <w:rsid w:val="00085711"/>
    <w:rsid w:val="00085F01"/>
    <w:rsid w:val="00085FB4"/>
    <w:rsid w:val="0008613E"/>
    <w:rsid w:val="000861FC"/>
    <w:rsid w:val="00086427"/>
    <w:rsid w:val="0008655D"/>
    <w:rsid w:val="00086731"/>
    <w:rsid w:val="000867AF"/>
    <w:rsid w:val="000867C2"/>
    <w:rsid w:val="0008684A"/>
    <w:rsid w:val="00086896"/>
    <w:rsid w:val="000868D7"/>
    <w:rsid w:val="0008692F"/>
    <w:rsid w:val="00086A5B"/>
    <w:rsid w:val="00086B20"/>
    <w:rsid w:val="00086B45"/>
    <w:rsid w:val="00086D0A"/>
    <w:rsid w:val="00086E1C"/>
    <w:rsid w:val="00086EE7"/>
    <w:rsid w:val="00086EF6"/>
    <w:rsid w:val="0008702B"/>
    <w:rsid w:val="0008720B"/>
    <w:rsid w:val="0008724B"/>
    <w:rsid w:val="00087494"/>
    <w:rsid w:val="000874E8"/>
    <w:rsid w:val="0008768B"/>
    <w:rsid w:val="000877FC"/>
    <w:rsid w:val="000878A9"/>
    <w:rsid w:val="00087CF8"/>
    <w:rsid w:val="00087E88"/>
    <w:rsid w:val="00087F23"/>
    <w:rsid w:val="00087F2E"/>
    <w:rsid w:val="0009014F"/>
    <w:rsid w:val="00090502"/>
    <w:rsid w:val="00090563"/>
    <w:rsid w:val="00090656"/>
    <w:rsid w:val="0009073B"/>
    <w:rsid w:val="000907C0"/>
    <w:rsid w:val="000907D2"/>
    <w:rsid w:val="00090823"/>
    <w:rsid w:val="00090892"/>
    <w:rsid w:val="000908C8"/>
    <w:rsid w:val="00090B0A"/>
    <w:rsid w:val="00090C25"/>
    <w:rsid w:val="00090C93"/>
    <w:rsid w:val="00090CC5"/>
    <w:rsid w:val="00090CCC"/>
    <w:rsid w:val="00090D22"/>
    <w:rsid w:val="00091179"/>
    <w:rsid w:val="000913B7"/>
    <w:rsid w:val="00091402"/>
    <w:rsid w:val="0009147D"/>
    <w:rsid w:val="00091578"/>
    <w:rsid w:val="00091685"/>
    <w:rsid w:val="00091851"/>
    <w:rsid w:val="000918FC"/>
    <w:rsid w:val="000919FA"/>
    <w:rsid w:val="00091A1D"/>
    <w:rsid w:val="00091A26"/>
    <w:rsid w:val="00091A35"/>
    <w:rsid w:val="00091BA4"/>
    <w:rsid w:val="00091BEC"/>
    <w:rsid w:val="00091EC4"/>
    <w:rsid w:val="000921B0"/>
    <w:rsid w:val="000921E4"/>
    <w:rsid w:val="00092369"/>
    <w:rsid w:val="000925CE"/>
    <w:rsid w:val="00092A8B"/>
    <w:rsid w:val="00092EB2"/>
    <w:rsid w:val="000930D4"/>
    <w:rsid w:val="0009324E"/>
    <w:rsid w:val="000932A6"/>
    <w:rsid w:val="000933EC"/>
    <w:rsid w:val="000934F3"/>
    <w:rsid w:val="000935D0"/>
    <w:rsid w:val="00093650"/>
    <w:rsid w:val="00093AC1"/>
    <w:rsid w:val="00093B71"/>
    <w:rsid w:val="00093E86"/>
    <w:rsid w:val="00094076"/>
    <w:rsid w:val="00094178"/>
    <w:rsid w:val="00094191"/>
    <w:rsid w:val="000941A9"/>
    <w:rsid w:val="000945F5"/>
    <w:rsid w:val="00094755"/>
    <w:rsid w:val="000947FD"/>
    <w:rsid w:val="00094878"/>
    <w:rsid w:val="00094A59"/>
    <w:rsid w:val="00094AAF"/>
    <w:rsid w:val="00094B27"/>
    <w:rsid w:val="00094BC7"/>
    <w:rsid w:val="00094DF1"/>
    <w:rsid w:val="00094E33"/>
    <w:rsid w:val="0009535F"/>
    <w:rsid w:val="0009540F"/>
    <w:rsid w:val="000959C4"/>
    <w:rsid w:val="00095B79"/>
    <w:rsid w:val="00095CEC"/>
    <w:rsid w:val="00095D76"/>
    <w:rsid w:val="00095E76"/>
    <w:rsid w:val="00095ECB"/>
    <w:rsid w:val="00096055"/>
    <w:rsid w:val="00096345"/>
    <w:rsid w:val="00096793"/>
    <w:rsid w:val="000968F1"/>
    <w:rsid w:val="00096A65"/>
    <w:rsid w:val="00096A90"/>
    <w:rsid w:val="00096B57"/>
    <w:rsid w:val="00096C92"/>
    <w:rsid w:val="000970D1"/>
    <w:rsid w:val="0009722E"/>
    <w:rsid w:val="00097335"/>
    <w:rsid w:val="00097342"/>
    <w:rsid w:val="00097A2E"/>
    <w:rsid w:val="00097B33"/>
    <w:rsid w:val="00097BE1"/>
    <w:rsid w:val="00097C55"/>
    <w:rsid w:val="00097CBC"/>
    <w:rsid w:val="00097DF8"/>
    <w:rsid w:val="00097FEA"/>
    <w:rsid w:val="000A005A"/>
    <w:rsid w:val="000A01C4"/>
    <w:rsid w:val="000A0284"/>
    <w:rsid w:val="000A07F5"/>
    <w:rsid w:val="000A0889"/>
    <w:rsid w:val="000A0A33"/>
    <w:rsid w:val="000A0A9D"/>
    <w:rsid w:val="000A0BC2"/>
    <w:rsid w:val="000A0C21"/>
    <w:rsid w:val="000A1144"/>
    <w:rsid w:val="000A128E"/>
    <w:rsid w:val="000A1460"/>
    <w:rsid w:val="000A1551"/>
    <w:rsid w:val="000A15AC"/>
    <w:rsid w:val="000A1647"/>
    <w:rsid w:val="000A185C"/>
    <w:rsid w:val="000A1912"/>
    <w:rsid w:val="000A19D8"/>
    <w:rsid w:val="000A1B5D"/>
    <w:rsid w:val="000A1B77"/>
    <w:rsid w:val="000A1BF4"/>
    <w:rsid w:val="000A1D5B"/>
    <w:rsid w:val="000A1F6A"/>
    <w:rsid w:val="000A2224"/>
    <w:rsid w:val="000A2313"/>
    <w:rsid w:val="000A2476"/>
    <w:rsid w:val="000A26A5"/>
    <w:rsid w:val="000A26D2"/>
    <w:rsid w:val="000A296B"/>
    <w:rsid w:val="000A29C7"/>
    <w:rsid w:val="000A2A05"/>
    <w:rsid w:val="000A2A66"/>
    <w:rsid w:val="000A2A80"/>
    <w:rsid w:val="000A2B5E"/>
    <w:rsid w:val="000A2C61"/>
    <w:rsid w:val="000A2D50"/>
    <w:rsid w:val="000A2DF4"/>
    <w:rsid w:val="000A3420"/>
    <w:rsid w:val="000A34AC"/>
    <w:rsid w:val="000A350D"/>
    <w:rsid w:val="000A3979"/>
    <w:rsid w:val="000A398A"/>
    <w:rsid w:val="000A3C2D"/>
    <w:rsid w:val="000A3C52"/>
    <w:rsid w:val="000A3EFC"/>
    <w:rsid w:val="000A3F07"/>
    <w:rsid w:val="000A4184"/>
    <w:rsid w:val="000A43DE"/>
    <w:rsid w:val="000A4453"/>
    <w:rsid w:val="000A4485"/>
    <w:rsid w:val="000A4511"/>
    <w:rsid w:val="000A46E5"/>
    <w:rsid w:val="000A486B"/>
    <w:rsid w:val="000A4928"/>
    <w:rsid w:val="000A4A1C"/>
    <w:rsid w:val="000A4B83"/>
    <w:rsid w:val="000A4E50"/>
    <w:rsid w:val="000A56BD"/>
    <w:rsid w:val="000A5A2D"/>
    <w:rsid w:val="000A5AE8"/>
    <w:rsid w:val="000A5F4B"/>
    <w:rsid w:val="000A5FFC"/>
    <w:rsid w:val="000A6036"/>
    <w:rsid w:val="000A606E"/>
    <w:rsid w:val="000A63F4"/>
    <w:rsid w:val="000A64D4"/>
    <w:rsid w:val="000A6909"/>
    <w:rsid w:val="000A6A22"/>
    <w:rsid w:val="000A6ADF"/>
    <w:rsid w:val="000A6BCB"/>
    <w:rsid w:val="000A6CBD"/>
    <w:rsid w:val="000A6E76"/>
    <w:rsid w:val="000A6EC9"/>
    <w:rsid w:val="000A706B"/>
    <w:rsid w:val="000A709C"/>
    <w:rsid w:val="000A72E6"/>
    <w:rsid w:val="000A7485"/>
    <w:rsid w:val="000A75D9"/>
    <w:rsid w:val="000A77D8"/>
    <w:rsid w:val="000A783D"/>
    <w:rsid w:val="000A7C8B"/>
    <w:rsid w:val="000A7E1D"/>
    <w:rsid w:val="000A7F40"/>
    <w:rsid w:val="000A7FD3"/>
    <w:rsid w:val="000A7FE5"/>
    <w:rsid w:val="000B0132"/>
    <w:rsid w:val="000B041E"/>
    <w:rsid w:val="000B0439"/>
    <w:rsid w:val="000B04C8"/>
    <w:rsid w:val="000B0B13"/>
    <w:rsid w:val="000B0D6B"/>
    <w:rsid w:val="000B0D72"/>
    <w:rsid w:val="000B0ED5"/>
    <w:rsid w:val="000B1000"/>
    <w:rsid w:val="000B11AD"/>
    <w:rsid w:val="000B132F"/>
    <w:rsid w:val="000B138C"/>
    <w:rsid w:val="000B13DB"/>
    <w:rsid w:val="000B1412"/>
    <w:rsid w:val="000B14B4"/>
    <w:rsid w:val="000B1554"/>
    <w:rsid w:val="000B1652"/>
    <w:rsid w:val="000B187B"/>
    <w:rsid w:val="000B1B1C"/>
    <w:rsid w:val="000B1B80"/>
    <w:rsid w:val="000B1F59"/>
    <w:rsid w:val="000B1F7C"/>
    <w:rsid w:val="000B1FE0"/>
    <w:rsid w:val="000B1FE9"/>
    <w:rsid w:val="000B21CA"/>
    <w:rsid w:val="000B22CA"/>
    <w:rsid w:val="000B236E"/>
    <w:rsid w:val="000B2A2E"/>
    <w:rsid w:val="000B2AEF"/>
    <w:rsid w:val="000B2DB6"/>
    <w:rsid w:val="000B316B"/>
    <w:rsid w:val="000B3263"/>
    <w:rsid w:val="000B32EF"/>
    <w:rsid w:val="000B3330"/>
    <w:rsid w:val="000B33A4"/>
    <w:rsid w:val="000B345F"/>
    <w:rsid w:val="000B365D"/>
    <w:rsid w:val="000B3A5E"/>
    <w:rsid w:val="000B3BF6"/>
    <w:rsid w:val="000B3CD9"/>
    <w:rsid w:val="000B3D2D"/>
    <w:rsid w:val="000B3E4F"/>
    <w:rsid w:val="000B3E69"/>
    <w:rsid w:val="000B3FD7"/>
    <w:rsid w:val="000B40E9"/>
    <w:rsid w:val="000B41BD"/>
    <w:rsid w:val="000B470B"/>
    <w:rsid w:val="000B493E"/>
    <w:rsid w:val="000B4CD8"/>
    <w:rsid w:val="000B4D29"/>
    <w:rsid w:val="000B4D69"/>
    <w:rsid w:val="000B4D82"/>
    <w:rsid w:val="000B4DD7"/>
    <w:rsid w:val="000B4E25"/>
    <w:rsid w:val="000B4E9D"/>
    <w:rsid w:val="000B51A1"/>
    <w:rsid w:val="000B5275"/>
    <w:rsid w:val="000B54F1"/>
    <w:rsid w:val="000B592F"/>
    <w:rsid w:val="000B5C0A"/>
    <w:rsid w:val="000B5EC5"/>
    <w:rsid w:val="000B5F40"/>
    <w:rsid w:val="000B5F53"/>
    <w:rsid w:val="000B66AD"/>
    <w:rsid w:val="000B6773"/>
    <w:rsid w:val="000B6DD1"/>
    <w:rsid w:val="000B6E80"/>
    <w:rsid w:val="000B6F1D"/>
    <w:rsid w:val="000B73BE"/>
    <w:rsid w:val="000B7485"/>
    <w:rsid w:val="000B7681"/>
    <w:rsid w:val="000B77C1"/>
    <w:rsid w:val="000B77F0"/>
    <w:rsid w:val="000B7845"/>
    <w:rsid w:val="000B79D1"/>
    <w:rsid w:val="000B79E6"/>
    <w:rsid w:val="000B7E2F"/>
    <w:rsid w:val="000C003C"/>
    <w:rsid w:val="000C02D6"/>
    <w:rsid w:val="000C045B"/>
    <w:rsid w:val="000C0532"/>
    <w:rsid w:val="000C06F5"/>
    <w:rsid w:val="000C08BC"/>
    <w:rsid w:val="000C0A15"/>
    <w:rsid w:val="000C0A6E"/>
    <w:rsid w:val="000C0BCD"/>
    <w:rsid w:val="000C0BE9"/>
    <w:rsid w:val="000C0F16"/>
    <w:rsid w:val="000C0F48"/>
    <w:rsid w:val="000C1037"/>
    <w:rsid w:val="000C10E8"/>
    <w:rsid w:val="000C12DD"/>
    <w:rsid w:val="000C1371"/>
    <w:rsid w:val="000C143E"/>
    <w:rsid w:val="000C158B"/>
    <w:rsid w:val="000C18FC"/>
    <w:rsid w:val="000C19B8"/>
    <w:rsid w:val="000C1B78"/>
    <w:rsid w:val="000C1C00"/>
    <w:rsid w:val="000C1C8A"/>
    <w:rsid w:val="000C1CC2"/>
    <w:rsid w:val="000C1D31"/>
    <w:rsid w:val="000C1DA1"/>
    <w:rsid w:val="000C1EE9"/>
    <w:rsid w:val="000C1FB4"/>
    <w:rsid w:val="000C219F"/>
    <w:rsid w:val="000C2517"/>
    <w:rsid w:val="000C25B3"/>
    <w:rsid w:val="000C26DF"/>
    <w:rsid w:val="000C27A5"/>
    <w:rsid w:val="000C2A39"/>
    <w:rsid w:val="000C2DED"/>
    <w:rsid w:val="000C2F0B"/>
    <w:rsid w:val="000C3001"/>
    <w:rsid w:val="000C30D4"/>
    <w:rsid w:val="000C314A"/>
    <w:rsid w:val="000C3329"/>
    <w:rsid w:val="000C3336"/>
    <w:rsid w:val="000C3361"/>
    <w:rsid w:val="000C378C"/>
    <w:rsid w:val="000C396B"/>
    <w:rsid w:val="000C39F9"/>
    <w:rsid w:val="000C3A93"/>
    <w:rsid w:val="000C3BC9"/>
    <w:rsid w:val="000C3C44"/>
    <w:rsid w:val="000C3C94"/>
    <w:rsid w:val="000C3CF9"/>
    <w:rsid w:val="000C3D04"/>
    <w:rsid w:val="000C3F63"/>
    <w:rsid w:val="000C3FA1"/>
    <w:rsid w:val="000C4208"/>
    <w:rsid w:val="000C4291"/>
    <w:rsid w:val="000C42C0"/>
    <w:rsid w:val="000C45B0"/>
    <w:rsid w:val="000C463D"/>
    <w:rsid w:val="000C4728"/>
    <w:rsid w:val="000C4778"/>
    <w:rsid w:val="000C4A25"/>
    <w:rsid w:val="000C4AFB"/>
    <w:rsid w:val="000C4B95"/>
    <w:rsid w:val="000C4BF0"/>
    <w:rsid w:val="000C4CE4"/>
    <w:rsid w:val="000C4F54"/>
    <w:rsid w:val="000C51BC"/>
    <w:rsid w:val="000C51ED"/>
    <w:rsid w:val="000C521E"/>
    <w:rsid w:val="000C5245"/>
    <w:rsid w:val="000C53BF"/>
    <w:rsid w:val="000C5604"/>
    <w:rsid w:val="000C56F3"/>
    <w:rsid w:val="000C5A46"/>
    <w:rsid w:val="000C5AA1"/>
    <w:rsid w:val="000C5B3A"/>
    <w:rsid w:val="000C5F5F"/>
    <w:rsid w:val="000C601C"/>
    <w:rsid w:val="000C6038"/>
    <w:rsid w:val="000C6194"/>
    <w:rsid w:val="000C6279"/>
    <w:rsid w:val="000C6322"/>
    <w:rsid w:val="000C64DC"/>
    <w:rsid w:val="000C656B"/>
    <w:rsid w:val="000C65FB"/>
    <w:rsid w:val="000C6652"/>
    <w:rsid w:val="000C67F7"/>
    <w:rsid w:val="000C686E"/>
    <w:rsid w:val="000C6ABC"/>
    <w:rsid w:val="000C6B94"/>
    <w:rsid w:val="000C6E08"/>
    <w:rsid w:val="000C6E3C"/>
    <w:rsid w:val="000C73C8"/>
    <w:rsid w:val="000C7532"/>
    <w:rsid w:val="000C7581"/>
    <w:rsid w:val="000C763D"/>
    <w:rsid w:val="000C788D"/>
    <w:rsid w:val="000C7917"/>
    <w:rsid w:val="000C7C3A"/>
    <w:rsid w:val="000C7D07"/>
    <w:rsid w:val="000C7D48"/>
    <w:rsid w:val="000D0096"/>
    <w:rsid w:val="000D00AA"/>
    <w:rsid w:val="000D02FE"/>
    <w:rsid w:val="000D031D"/>
    <w:rsid w:val="000D033D"/>
    <w:rsid w:val="000D045A"/>
    <w:rsid w:val="000D0596"/>
    <w:rsid w:val="000D05BF"/>
    <w:rsid w:val="000D0724"/>
    <w:rsid w:val="000D0747"/>
    <w:rsid w:val="000D07B2"/>
    <w:rsid w:val="000D0B52"/>
    <w:rsid w:val="000D0B8A"/>
    <w:rsid w:val="000D0D31"/>
    <w:rsid w:val="000D0D6E"/>
    <w:rsid w:val="000D0EBB"/>
    <w:rsid w:val="000D0F7F"/>
    <w:rsid w:val="000D1039"/>
    <w:rsid w:val="000D108F"/>
    <w:rsid w:val="000D10E5"/>
    <w:rsid w:val="000D11FB"/>
    <w:rsid w:val="000D12A2"/>
    <w:rsid w:val="000D134D"/>
    <w:rsid w:val="000D1506"/>
    <w:rsid w:val="000D15DA"/>
    <w:rsid w:val="000D16C7"/>
    <w:rsid w:val="000D19D5"/>
    <w:rsid w:val="000D1A25"/>
    <w:rsid w:val="000D1BCC"/>
    <w:rsid w:val="000D1D57"/>
    <w:rsid w:val="000D1D85"/>
    <w:rsid w:val="000D1F57"/>
    <w:rsid w:val="000D1FE3"/>
    <w:rsid w:val="000D2087"/>
    <w:rsid w:val="000D233E"/>
    <w:rsid w:val="000D250F"/>
    <w:rsid w:val="000D25C8"/>
    <w:rsid w:val="000D2673"/>
    <w:rsid w:val="000D267E"/>
    <w:rsid w:val="000D29D0"/>
    <w:rsid w:val="000D2A66"/>
    <w:rsid w:val="000D2FE9"/>
    <w:rsid w:val="000D3052"/>
    <w:rsid w:val="000D30A1"/>
    <w:rsid w:val="000D30D0"/>
    <w:rsid w:val="000D31C2"/>
    <w:rsid w:val="000D3371"/>
    <w:rsid w:val="000D3499"/>
    <w:rsid w:val="000D3568"/>
    <w:rsid w:val="000D379F"/>
    <w:rsid w:val="000D398A"/>
    <w:rsid w:val="000D3A85"/>
    <w:rsid w:val="000D3ABF"/>
    <w:rsid w:val="000D3DE6"/>
    <w:rsid w:val="000D3F1A"/>
    <w:rsid w:val="000D4143"/>
    <w:rsid w:val="000D427E"/>
    <w:rsid w:val="000D434C"/>
    <w:rsid w:val="000D4393"/>
    <w:rsid w:val="000D43D0"/>
    <w:rsid w:val="000D4438"/>
    <w:rsid w:val="000D4446"/>
    <w:rsid w:val="000D4A9B"/>
    <w:rsid w:val="000D4B89"/>
    <w:rsid w:val="000D4D3F"/>
    <w:rsid w:val="000D4E3A"/>
    <w:rsid w:val="000D5058"/>
    <w:rsid w:val="000D518C"/>
    <w:rsid w:val="000D5450"/>
    <w:rsid w:val="000D565B"/>
    <w:rsid w:val="000D5AC8"/>
    <w:rsid w:val="000D5BED"/>
    <w:rsid w:val="000D5E2A"/>
    <w:rsid w:val="000D5E49"/>
    <w:rsid w:val="000D5F07"/>
    <w:rsid w:val="000D5FE7"/>
    <w:rsid w:val="000D6044"/>
    <w:rsid w:val="000D6472"/>
    <w:rsid w:val="000D65CD"/>
    <w:rsid w:val="000D671A"/>
    <w:rsid w:val="000D67D3"/>
    <w:rsid w:val="000D6969"/>
    <w:rsid w:val="000D69FF"/>
    <w:rsid w:val="000D6A5B"/>
    <w:rsid w:val="000D6DB7"/>
    <w:rsid w:val="000D6F40"/>
    <w:rsid w:val="000D7055"/>
    <w:rsid w:val="000D72B1"/>
    <w:rsid w:val="000D73AF"/>
    <w:rsid w:val="000D7644"/>
    <w:rsid w:val="000D7808"/>
    <w:rsid w:val="000D79FF"/>
    <w:rsid w:val="000D7FC7"/>
    <w:rsid w:val="000D7FE5"/>
    <w:rsid w:val="000E0162"/>
    <w:rsid w:val="000E02F9"/>
    <w:rsid w:val="000E03C9"/>
    <w:rsid w:val="000E05BB"/>
    <w:rsid w:val="000E07B1"/>
    <w:rsid w:val="000E0840"/>
    <w:rsid w:val="000E099B"/>
    <w:rsid w:val="000E0A1E"/>
    <w:rsid w:val="000E0CF1"/>
    <w:rsid w:val="000E0E69"/>
    <w:rsid w:val="000E11DE"/>
    <w:rsid w:val="000E128E"/>
    <w:rsid w:val="000E13E9"/>
    <w:rsid w:val="000E1566"/>
    <w:rsid w:val="000E1576"/>
    <w:rsid w:val="000E1740"/>
    <w:rsid w:val="000E18D3"/>
    <w:rsid w:val="000E19C4"/>
    <w:rsid w:val="000E1B41"/>
    <w:rsid w:val="000E1E3F"/>
    <w:rsid w:val="000E1E73"/>
    <w:rsid w:val="000E1FEA"/>
    <w:rsid w:val="000E20AE"/>
    <w:rsid w:val="000E2139"/>
    <w:rsid w:val="000E22A9"/>
    <w:rsid w:val="000E285B"/>
    <w:rsid w:val="000E28E3"/>
    <w:rsid w:val="000E2934"/>
    <w:rsid w:val="000E2B66"/>
    <w:rsid w:val="000E2C5A"/>
    <w:rsid w:val="000E2D44"/>
    <w:rsid w:val="000E2E59"/>
    <w:rsid w:val="000E3083"/>
    <w:rsid w:val="000E3245"/>
    <w:rsid w:val="000E3325"/>
    <w:rsid w:val="000E3347"/>
    <w:rsid w:val="000E3448"/>
    <w:rsid w:val="000E39B7"/>
    <w:rsid w:val="000E39D3"/>
    <w:rsid w:val="000E3C63"/>
    <w:rsid w:val="000E3CC3"/>
    <w:rsid w:val="000E3E35"/>
    <w:rsid w:val="000E3ED6"/>
    <w:rsid w:val="000E40A6"/>
    <w:rsid w:val="000E417E"/>
    <w:rsid w:val="000E4297"/>
    <w:rsid w:val="000E43C8"/>
    <w:rsid w:val="000E47E1"/>
    <w:rsid w:val="000E47F5"/>
    <w:rsid w:val="000E4A3F"/>
    <w:rsid w:val="000E4CA3"/>
    <w:rsid w:val="000E4EAF"/>
    <w:rsid w:val="000E4F43"/>
    <w:rsid w:val="000E523C"/>
    <w:rsid w:val="000E537D"/>
    <w:rsid w:val="000E5384"/>
    <w:rsid w:val="000E542C"/>
    <w:rsid w:val="000E5461"/>
    <w:rsid w:val="000E567C"/>
    <w:rsid w:val="000E568C"/>
    <w:rsid w:val="000E56C6"/>
    <w:rsid w:val="000E574E"/>
    <w:rsid w:val="000E5D33"/>
    <w:rsid w:val="000E5DCD"/>
    <w:rsid w:val="000E5DE1"/>
    <w:rsid w:val="000E5E51"/>
    <w:rsid w:val="000E6175"/>
    <w:rsid w:val="000E6412"/>
    <w:rsid w:val="000E650F"/>
    <w:rsid w:val="000E6599"/>
    <w:rsid w:val="000E65AE"/>
    <w:rsid w:val="000E6621"/>
    <w:rsid w:val="000E6844"/>
    <w:rsid w:val="000E68AF"/>
    <w:rsid w:val="000E68C3"/>
    <w:rsid w:val="000E6A1C"/>
    <w:rsid w:val="000E6C05"/>
    <w:rsid w:val="000E6E2A"/>
    <w:rsid w:val="000E6E2B"/>
    <w:rsid w:val="000E6F19"/>
    <w:rsid w:val="000E7100"/>
    <w:rsid w:val="000E72B0"/>
    <w:rsid w:val="000E750A"/>
    <w:rsid w:val="000E7601"/>
    <w:rsid w:val="000E76FC"/>
    <w:rsid w:val="000E7B10"/>
    <w:rsid w:val="000F0186"/>
    <w:rsid w:val="000F03CD"/>
    <w:rsid w:val="000F061C"/>
    <w:rsid w:val="000F09CD"/>
    <w:rsid w:val="000F0D7D"/>
    <w:rsid w:val="000F0FBE"/>
    <w:rsid w:val="000F1003"/>
    <w:rsid w:val="000F1375"/>
    <w:rsid w:val="000F1408"/>
    <w:rsid w:val="000F141C"/>
    <w:rsid w:val="000F1442"/>
    <w:rsid w:val="000F1489"/>
    <w:rsid w:val="000F1581"/>
    <w:rsid w:val="000F17CD"/>
    <w:rsid w:val="000F19F4"/>
    <w:rsid w:val="000F1A45"/>
    <w:rsid w:val="000F1AC2"/>
    <w:rsid w:val="000F1D86"/>
    <w:rsid w:val="000F1EA0"/>
    <w:rsid w:val="000F2048"/>
    <w:rsid w:val="000F20FD"/>
    <w:rsid w:val="000F21BE"/>
    <w:rsid w:val="000F23A8"/>
    <w:rsid w:val="000F23E5"/>
    <w:rsid w:val="000F28F4"/>
    <w:rsid w:val="000F2AC5"/>
    <w:rsid w:val="000F2BC8"/>
    <w:rsid w:val="000F2D0D"/>
    <w:rsid w:val="000F2DA1"/>
    <w:rsid w:val="000F2EA2"/>
    <w:rsid w:val="000F30CC"/>
    <w:rsid w:val="000F3299"/>
    <w:rsid w:val="000F34E0"/>
    <w:rsid w:val="000F35ED"/>
    <w:rsid w:val="000F3B0B"/>
    <w:rsid w:val="000F3CF3"/>
    <w:rsid w:val="000F404F"/>
    <w:rsid w:val="000F4145"/>
    <w:rsid w:val="000F41AF"/>
    <w:rsid w:val="000F41F4"/>
    <w:rsid w:val="000F486C"/>
    <w:rsid w:val="000F4A5E"/>
    <w:rsid w:val="000F4A76"/>
    <w:rsid w:val="000F4CAA"/>
    <w:rsid w:val="000F4D43"/>
    <w:rsid w:val="000F4EEA"/>
    <w:rsid w:val="000F4F08"/>
    <w:rsid w:val="000F4FA8"/>
    <w:rsid w:val="000F51F2"/>
    <w:rsid w:val="000F526A"/>
    <w:rsid w:val="000F5336"/>
    <w:rsid w:val="000F5381"/>
    <w:rsid w:val="000F5551"/>
    <w:rsid w:val="000F560E"/>
    <w:rsid w:val="000F581C"/>
    <w:rsid w:val="000F5880"/>
    <w:rsid w:val="000F599E"/>
    <w:rsid w:val="000F5AEF"/>
    <w:rsid w:val="000F5C52"/>
    <w:rsid w:val="000F5C6A"/>
    <w:rsid w:val="000F639B"/>
    <w:rsid w:val="000F642B"/>
    <w:rsid w:val="000F666F"/>
    <w:rsid w:val="000F6897"/>
    <w:rsid w:val="000F6A16"/>
    <w:rsid w:val="000F6A6D"/>
    <w:rsid w:val="000F6B2F"/>
    <w:rsid w:val="000F6BDF"/>
    <w:rsid w:val="000F6C48"/>
    <w:rsid w:val="000F6DB9"/>
    <w:rsid w:val="000F6EFB"/>
    <w:rsid w:val="000F6FD0"/>
    <w:rsid w:val="000F71CE"/>
    <w:rsid w:val="000F71EA"/>
    <w:rsid w:val="000F71F6"/>
    <w:rsid w:val="000F7443"/>
    <w:rsid w:val="000F755D"/>
    <w:rsid w:val="000F75FF"/>
    <w:rsid w:val="000F7636"/>
    <w:rsid w:val="000F769B"/>
    <w:rsid w:val="000F76FC"/>
    <w:rsid w:val="000F7B6F"/>
    <w:rsid w:val="000F7F66"/>
    <w:rsid w:val="000F7FCB"/>
    <w:rsid w:val="001000E5"/>
    <w:rsid w:val="001001B0"/>
    <w:rsid w:val="001004C3"/>
    <w:rsid w:val="00100609"/>
    <w:rsid w:val="001007B5"/>
    <w:rsid w:val="001008FA"/>
    <w:rsid w:val="00100953"/>
    <w:rsid w:val="00100C5B"/>
    <w:rsid w:val="001010E0"/>
    <w:rsid w:val="00101327"/>
    <w:rsid w:val="0010148A"/>
    <w:rsid w:val="001016C4"/>
    <w:rsid w:val="00102208"/>
    <w:rsid w:val="001022B5"/>
    <w:rsid w:val="0010238A"/>
    <w:rsid w:val="00102459"/>
    <w:rsid w:val="001024CD"/>
    <w:rsid w:val="00102521"/>
    <w:rsid w:val="001025CC"/>
    <w:rsid w:val="0010284C"/>
    <w:rsid w:val="00102887"/>
    <w:rsid w:val="001028FB"/>
    <w:rsid w:val="00102956"/>
    <w:rsid w:val="00102A08"/>
    <w:rsid w:val="00102C7A"/>
    <w:rsid w:val="00102CB7"/>
    <w:rsid w:val="00102CE3"/>
    <w:rsid w:val="00102CFE"/>
    <w:rsid w:val="00102E70"/>
    <w:rsid w:val="00102EEC"/>
    <w:rsid w:val="00103030"/>
    <w:rsid w:val="001032B8"/>
    <w:rsid w:val="00103646"/>
    <w:rsid w:val="001038DA"/>
    <w:rsid w:val="001039DD"/>
    <w:rsid w:val="00103A11"/>
    <w:rsid w:val="00103B03"/>
    <w:rsid w:val="00103C08"/>
    <w:rsid w:val="00103DBD"/>
    <w:rsid w:val="00103EE5"/>
    <w:rsid w:val="00103F17"/>
    <w:rsid w:val="00103FC3"/>
    <w:rsid w:val="001042F2"/>
    <w:rsid w:val="00104530"/>
    <w:rsid w:val="0010462D"/>
    <w:rsid w:val="00104786"/>
    <w:rsid w:val="00104838"/>
    <w:rsid w:val="00104928"/>
    <w:rsid w:val="001049EF"/>
    <w:rsid w:val="00104B59"/>
    <w:rsid w:val="001051D9"/>
    <w:rsid w:val="00105388"/>
    <w:rsid w:val="001054FC"/>
    <w:rsid w:val="0010564D"/>
    <w:rsid w:val="0010567D"/>
    <w:rsid w:val="00105696"/>
    <w:rsid w:val="00105855"/>
    <w:rsid w:val="00105984"/>
    <w:rsid w:val="00105B74"/>
    <w:rsid w:val="00105C43"/>
    <w:rsid w:val="00105CDE"/>
    <w:rsid w:val="00105CFE"/>
    <w:rsid w:val="00106156"/>
    <w:rsid w:val="00106213"/>
    <w:rsid w:val="00106230"/>
    <w:rsid w:val="0010628C"/>
    <w:rsid w:val="00106606"/>
    <w:rsid w:val="00106798"/>
    <w:rsid w:val="00106853"/>
    <w:rsid w:val="0010690A"/>
    <w:rsid w:val="00106992"/>
    <w:rsid w:val="00106A13"/>
    <w:rsid w:val="00106B04"/>
    <w:rsid w:val="00106CA2"/>
    <w:rsid w:val="00106EE1"/>
    <w:rsid w:val="00106F04"/>
    <w:rsid w:val="0010733E"/>
    <w:rsid w:val="00107414"/>
    <w:rsid w:val="00107E47"/>
    <w:rsid w:val="00110065"/>
    <w:rsid w:val="0011009F"/>
    <w:rsid w:val="00110533"/>
    <w:rsid w:val="001105FB"/>
    <w:rsid w:val="001106D2"/>
    <w:rsid w:val="00110811"/>
    <w:rsid w:val="001108EC"/>
    <w:rsid w:val="0011092F"/>
    <w:rsid w:val="00110961"/>
    <w:rsid w:val="00110A8F"/>
    <w:rsid w:val="00110B20"/>
    <w:rsid w:val="00110B26"/>
    <w:rsid w:val="00110B6E"/>
    <w:rsid w:val="00110E57"/>
    <w:rsid w:val="00110F15"/>
    <w:rsid w:val="00110F62"/>
    <w:rsid w:val="0011119D"/>
    <w:rsid w:val="00111318"/>
    <w:rsid w:val="0011137C"/>
    <w:rsid w:val="0011139E"/>
    <w:rsid w:val="001117D2"/>
    <w:rsid w:val="00111854"/>
    <w:rsid w:val="001118D8"/>
    <w:rsid w:val="00111943"/>
    <w:rsid w:val="00111BBB"/>
    <w:rsid w:val="00111BDE"/>
    <w:rsid w:val="00111C26"/>
    <w:rsid w:val="00111D11"/>
    <w:rsid w:val="00111D7F"/>
    <w:rsid w:val="00111DEB"/>
    <w:rsid w:val="00111E6C"/>
    <w:rsid w:val="00111FF3"/>
    <w:rsid w:val="001121B1"/>
    <w:rsid w:val="001122B1"/>
    <w:rsid w:val="0011234B"/>
    <w:rsid w:val="001123D6"/>
    <w:rsid w:val="001126B9"/>
    <w:rsid w:val="00112756"/>
    <w:rsid w:val="001127A6"/>
    <w:rsid w:val="00112F41"/>
    <w:rsid w:val="0011319A"/>
    <w:rsid w:val="00113743"/>
    <w:rsid w:val="00113934"/>
    <w:rsid w:val="00113D6C"/>
    <w:rsid w:val="00114054"/>
    <w:rsid w:val="001140E2"/>
    <w:rsid w:val="001143D2"/>
    <w:rsid w:val="0011473F"/>
    <w:rsid w:val="001148A6"/>
    <w:rsid w:val="0011494F"/>
    <w:rsid w:val="00114B3A"/>
    <w:rsid w:val="00114C1A"/>
    <w:rsid w:val="00114DF4"/>
    <w:rsid w:val="00114EF9"/>
    <w:rsid w:val="00114FA0"/>
    <w:rsid w:val="00114FB6"/>
    <w:rsid w:val="00114FD1"/>
    <w:rsid w:val="00115267"/>
    <w:rsid w:val="001153DC"/>
    <w:rsid w:val="00115C7E"/>
    <w:rsid w:val="00115CDB"/>
    <w:rsid w:val="00116263"/>
    <w:rsid w:val="001162D6"/>
    <w:rsid w:val="001162FA"/>
    <w:rsid w:val="00116550"/>
    <w:rsid w:val="0011658E"/>
    <w:rsid w:val="001165E9"/>
    <w:rsid w:val="00116675"/>
    <w:rsid w:val="001167F8"/>
    <w:rsid w:val="00116817"/>
    <w:rsid w:val="001168F8"/>
    <w:rsid w:val="0011693D"/>
    <w:rsid w:val="0011696D"/>
    <w:rsid w:val="00116A46"/>
    <w:rsid w:val="00116BBC"/>
    <w:rsid w:val="00116CCD"/>
    <w:rsid w:val="00116D8F"/>
    <w:rsid w:val="0011703A"/>
    <w:rsid w:val="0011727A"/>
    <w:rsid w:val="0011741D"/>
    <w:rsid w:val="00117486"/>
    <w:rsid w:val="001174A9"/>
    <w:rsid w:val="00117527"/>
    <w:rsid w:val="0011783C"/>
    <w:rsid w:val="00117B2A"/>
    <w:rsid w:val="00117C44"/>
    <w:rsid w:val="00117CE0"/>
    <w:rsid w:val="00117E3E"/>
    <w:rsid w:val="00117F77"/>
    <w:rsid w:val="00120073"/>
    <w:rsid w:val="0012012D"/>
    <w:rsid w:val="00120341"/>
    <w:rsid w:val="00120409"/>
    <w:rsid w:val="00120481"/>
    <w:rsid w:val="00120537"/>
    <w:rsid w:val="001207BF"/>
    <w:rsid w:val="00120C44"/>
    <w:rsid w:val="00120C54"/>
    <w:rsid w:val="0012105C"/>
    <w:rsid w:val="0012133B"/>
    <w:rsid w:val="00121396"/>
    <w:rsid w:val="00121475"/>
    <w:rsid w:val="00121685"/>
    <w:rsid w:val="00121823"/>
    <w:rsid w:val="00121994"/>
    <w:rsid w:val="00121B47"/>
    <w:rsid w:val="00121C37"/>
    <w:rsid w:val="00121C9D"/>
    <w:rsid w:val="00122000"/>
    <w:rsid w:val="0012236D"/>
    <w:rsid w:val="001223E0"/>
    <w:rsid w:val="0012240A"/>
    <w:rsid w:val="001224BB"/>
    <w:rsid w:val="001228A0"/>
    <w:rsid w:val="00122B9D"/>
    <w:rsid w:val="00122E01"/>
    <w:rsid w:val="00122E4F"/>
    <w:rsid w:val="00123032"/>
    <w:rsid w:val="001230E2"/>
    <w:rsid w:val="001236C6"/>
    <w:rsid w:val="001237DE"/>
    <w:rsid w:val="001239D6"/>
    <w:rsid w:val="00123A52"/>
    <w:rsid w:val="00123AE0"/>
    <w:rsid w:val="00123B65"/>
    <w:rsid w:val="00123D2C"/>
    <w:rsid w:val="00123E17"/>
    <w:rsid w:val="00123E63"/>
    <w:rsid w:val="00124064"/>
    <w:rsid w:val="001241DA"/>
    <w:rsid w:val="001242D2"/>
    <w:rsid w:val="001242EF"/>
    <w:rsid w:val="001243E7"/>
    <w:rsid w:val="00124423"/>
    <w:rsid w:val="00124547"/>
    <w:rsid w:val="001246A0"/>
    <w:rsid w:val="001248D3"/>
    <w:rsid w:val="001249E1"/>
    <w:rsid w:val="00124C3D"/>
    <w:rsid w:val="00124DD8"/>
    <w:rsid w:val="00124DE7"/>
    <w:rsid w:val="00124E9C"/>
    <w:rsid w:val="00125124"/>
    <w:rsid w:val="001251E8"/>
    <w:rsid w:val="00125761"/>
    <w:rsid w:val="001257AB"/>
    <w:rsid w:val="001257B6"/>
    <w:rsid w:val="00125B7B"/>
    <w:rsid w:val="00125E39"/>
    <w:rsid w:val="00125EF9"/>
    <w:rsid w:val="00126045"/>
    <w:rsid w:val="001261B0"/>
    <w:rsid w:val="001262B4"/>
    <w:rsid w:val="00126352"/>
    <w:rsid w:val="001263E0"/>
    <w:rsid w:val="00126506"/>
    <w:rsid w:val="0012662C"/>
    <w:rsid w:val="00126829"/>
    <w:rsid w:val="001268F8"/>
    <w:rsid w:val="00126A27"/>
    <w:rsid w:val="00126B0F"/>
    <w:rsid w:val="00126BF3"/>
    <w:rsid w:val="00126CC3"/>
    <w:rsid w:val="00126EFC"/>
    <w:rsid w:val="00126FF5"/>
    <w:rsid w:val="00127164"/>
    <w:rsid w:val="0012750E"/>
    <w:rsid w:val="00127A7C"/>
    <w:rsid w:val="00127E9F"/>
    <w:rsid w:val="001300BB"/>
    <w:rsid w:val="00130336"/>
    <w:rsid w:val="00130417"/>
    <w:rsid w:val="00130507"/>
    <w:rsid w:val="00130757"/>
    <w:rsid w:val="00130876"/>
    <w:rsid w:val="00130919"/>
    <w:rsid w:val="00130A73"/>
    <w:rsid w:val="00130AA3"/>
    <w:rsid w:val="00130BD8"/>
    <w:rsid w:val="00130CC7"/>
    <w:rsid w:val="00130CD0"/>
    <w:rsid w:val="00130F24"/>
    <w:rsid w:val="00130FDC"/>
    <w:rsid w:val="00131120"/>
    <w:rsid w:val="0013136F"/>
    <w:rsid w:val="00131D0E"/>
    <w:rsid w:val="00131ED3"/>
    <w:rsid w:val="001322DF"/>
    <w:rsid w:val="00132345"/>
    <w:rsid w:val="001326DB"/>
    <w:rsid w:val="0013280F"/>
    <w:rsid w:val="00132825"/>
    <w:rsid w:val="00132A6C"/>
    <w:rsid w:val="00132AF4"/>
    <w:rsid w:val="00132C49"/>
    <w:rsid w:val="00132EB9"/>
    <w:rsid w:val="001330DA"/>
    <w:rsid w:val="00133488"/>
    <w:rsid w:val="001336A6"/>
    <w:rsid w:val="0013378A"/>
    <w:rsid w:val="00133845"/>
    <w:rsid w:val="00133ABB"/>
    <w:rsid w:val="00133B57"/>
    <w:rsid w:val="00133BAD"/>
    <w:rsid w:val="00133E4C"/>
    <w:rsid w:val="00133E4D"/>
    <w:rsid w:val="00133F4E"/>
    <w:rsid w:val="00133F84"/>
    <w:rsid w:val="0013417A"/>
    <w:rsid w:val="001341AF"/>
    <w:rsid w:val="001342CB"/>
    <w:rsid w:val="00134570"/>
    <w:rsid w:val="00134643"/>
    <w:rsid w:val="001346B4"/>
    <w:rsid w:val="001348E4"/>
    <w:rsid w:val="00134C23"/>
    <w:rsid w:val="00134C2B"/>
    <w:rsid w:val="00134D3D"/>
    <w:rsid w:val="00134DC2"/>
    <w:rsid w:val="0013507E"/>
    <w:rsid w:val="001354AF"/>
    <w:rsid w:val="00135643"/>
    <w:rsid w:val="00135B21"/>
    <w:rsid w:val="00135E39"/>
    <w:rsid w:val="00136076"/>
    <w:rsid w:val="00136084"/>
    <w:rsid w:val="0013614B"/>
    <w:rsid w:val="00136227"/>
    <w:rsid w:val="001362FB"/>
    <w:rsid w:val="0013647F"/>
    <w:rsid w:val="0013659B"/>
    <w:rsid w:val="001366FF"/>
    <w:rsid w:val="00136747"/>
    <w:rsid w:val="001367DC"/>
    <w:rsid w:val="001368FA"/>
    <w:rsid w:val="00136A5A"/>
    <w:rsid w:val="00136BD4"/>
    <w:rsid w:val="00136C1F"/>
    <w:rsid w:val="00136DDB"/>
    <w:rsid w:val="00136E25"/>
    <w:rsid w:val="00136F21"/>
    <w:rsid w:val="001371F1"/>
    <w:rsid w:val="00137365"/>
    <w:rsid w:val="00137591"/>
    <w:rsid w:val="0013767F"/>
    <w:rsid w:val="001377A4"/>
    <w:rsid w:val="001378C9"/>
    <w:rsid w:val="001378DA"/>
    <w:rsid w:val="00137B08"/>
    <w:rsid w:val="00137B36"/>
    <w:rsid w:val="00137E66"/>
    <w:rsid w:val="00137E6A"/>
    <w:rsid w:val="00140019"/>
    <w:rsid w:val="0014018E"/>
    <w:rsid w:val="001402AF"/>
    <w:rsid w:val="00140368"/>
    <w:rsid w:val="00140397"/>
    <w:rsid w:val="001406CF"/>
    <w:rsid w:val="0014081D"/>
    <w:rsid w:val="00140849"/>
    <w:rsid w:val="00140A12"/>
    <w:rsid w:val="00140BC4"/>
    <w:rsid w:val="00140C5F"/>
    <w:rsid w:val="00140CC6"/>
    <w:rsid w:val="00140E15"/>
    <w:rsid w:val="0014100A"/>
    <w:rsid w:val="001410F0"/>
    <w:rsid w:val="00141129"/>
    <w:rsid w:val="00141157"/>
    <w:rsid w:val="001411B0"/>
    <w:rsid w:val="001411C0"/>
    <w:rsid w:val="00141C14"/>
    <w:rsid w:val="00141CB9"/>
    <w:rsid w:val="00141E4A"/>
    <w:rsid w:val="00141ED2"/>
    <w:rsid w:val="0014228B"/>
    <w:rsid w:val="001425C1"/>
    <w:rsid w:val="00142786"/>
    <w:rsid w:val="001427EF"/>
    <w:rsid w:val="00142A57"/>
    <w:rsid w:val="00142AC5"/>
    <w:rsid w:val="00142BDE"/>
    <w:rsid w:val="00142EA8"/>
    <w:rsid w:val="00142F28"/>
    <w:rsid w:val="00143009"/>
    <w:rsid w:val="00143027"/>
    <w:rsid w:val="0014322C"/>
    <w:rsid w:val="00143276"/>
    <w:rsid w:val="001437D6"/>
    <w:rsid w:val="00143847"/>
    <w:rsid w:val="00143B04"/>
    <w:rsid w:val="00143CBE"/>
    <w:rsid w:val="00143D12"/>
    <w:rsid w:val="00143FD4"/>
    <w:rsid w:val="00144081"/>
    <w:rsid w:val="001440DD"/>
    <w:rsid w:val="001443F0"/>
    <w:rsid w:val="0014444B"/>
    <w:rsid w:val="001444E1"/>
    <w:rsid w:val="00144585"/>
    <w:rsid w:val="0014459F"/>
    <w:rsid w:val="00144697"/>
    <w:rsid w:val="0014469A"/>
    <w:rsid w:val="00144718"/>
    <w:rsid w:val="0014495B"/>
    <w:rsid w:val="00144C38"/>
    <w:rsid w:val="00144EAB"/>
    <w:rsid w:val="00145586"/>
    <w:rsid w:val="001455C9"/>
    <w:rsid w:val="001457C6"/>
    <w:rsid w:val="001457D7"/>
    <w:rsid w:val="00145B55"/>
    <w:rsid w:val="00145C81"/>
    <w:rsid w:val="00145D21"/>
    <w:rsid w:val="00145D58"/>
    <w:rsid w:val="00145DFD"/>
    <w:rsid w:val="00145E9A"/>
    <w:rsid w:val="00146025"/>
    <w:rsid w:val="00146035"/>
    <w:rsid w:val="00146188"/>
    <w:rsid w:val="001463E5"/>
    <w:rsid w:val="00146429"/>
    <w:rsid w:val="0014648D"/>
    <w:rsid w:val="001465B9"/>
    <w:rsid w:val="00146787"/>
    <w:rsid w:val="0014685D"/>
    <w:rsid w:val="00146899"/>
    <w:rsid w:val="00146991"/>
    <w:rsid w:val="00146FDC"/>
    <w:rsid w:val="001472B4"/>
    <w:rsid w:val="00147332"/>
    <w:rsid w:val="0014771C"/>
    <w:rsid w:val="00147835"/>
    <w:rsid w:val="00147920"/>
    <w:rsid w:val="00147935"/>
    <w:rsid w:val="00147A6B"/>
    <w:rsid w:val="00147B59"/>
    <w:rsid w:val="00147B5A"/>
    <w:rsid w:val="00147BED"/>
    <w:rsid w:val="001501BC"/>
    <w:rsid w:val="001505EF"/>
    <w:rsid w:val="001506E7"/>
    <w:rsid w:val="00150798"/>
    <w:rsid w:val="001509AE"/>
    <w:rsid w:val="00150A43"/>
    <w:rsid w:val="001513A4"/>
    <w:rsid w:val="001513C2"/>
    <w:rsid w:val="001513D9"/>
    <w:rsid w:val="001514D9"/>
    <w:rsid w:val="00151B4F"/>
    <w:rsid w:val="00151FB4"/>
    <w:rsid w:val="001520AC"/>
    <w:rsid w:val="001521A2"/>
    <w:rsid w:val="00152206"/>
    <w:rsid w:val="0015268B"/>
    <w:rsid w:val="001528B3"/>
    <w:rsid w:val="001528D9"/>
    <w:rsid w:val="001528DD"/>
    <w:rsid w:val="001528E5"/>
    <w:rsid w:val="00152E19"/>
    <w:rsid w:val="00153549"/>
    <w:rsid w:val="001536AD"/>
    <w:rsid w:val="001536F7"/>
    <w:rsid w:val="00153851"/>
    <w:rsid w:val="001538B6"/>
    <w:rsid w:val="0015399E"/>
    <w:rsid w:val="00153A5D"/>
    <w:rsid w:val="00153ADB"/>
    <w:rsid w:val="00153BA0"/>
    <w:rsid w:val="00153BC1"/>
    <w:rsid w:val="00153CEF"/>
    <w:rsid w:val="00153FE5"/>
    <w:rsid w:val="001541D0"/>
    <w:rsid w:val="0015425E"/>
    <w:rsid w:val="0015435A"/>
    <w:rsid w:val="0015439C"/>
    <w:rsid w:val="00154678"/>
    <w:rsid w:val="00154D65"/>
    <w:rsid w:val="00154D8B"/>
    <w:rsid w:val="00154F0E"/>
    <w:rsid w:val="0015527B"/>
    <w:rsid w:val="0015556D"/>
    <w:rsid w:val="001555E0"/>
    <w:rsid w:val="00155680"/>
    <w:rsid w:val="00155690"/>
    <w:rsid w:val="0015576C"/>
    <w:rsid w:val="001558C6"/>
    <w:rsid w:val="00155A73"/>
    <w:rsid w:val="00155B44"/>
    <w:rsid w:val="00155F76"/>
    <w:rsid w:val="0015612F"/>
    <w:rsid w:val="00156212"/>
    <w:rsid w:val="001562DA"/>
    <w:rsid w:val="00156373"/>
    <w:rsid w:val="001567E4"/>
    <w:rsid w:val="001569C0"/>
    <w:rsid w:val="00156C24"/>
    <w:rsid w:val="00156CB0"/>
    <w:rsid w:val="00156EE7"/>
    <w:rsid w:val="00156EEA"/>
    <w:rsid w:val="00156F12"/>
    <w:rsid w:val="00157200"/>
    <w:rsid w:val="001572EB"/>
    <w:rsid w:val="001573EA"/>
    <w:rsid w:val="0015753E"/>
    <w:rsid w:val="0015794B"/>
    <w:rsid w:val="00157C50"/>
    <w:rsid w:val="00157CAE"/>
    <w:rsid w:val="00157D7E"/>
    <w:rsid w:val="00157E39"/>
    <w:rsid w:val="00157FF9"/>
    <w:rsid w:val="00160079"/>
    <w:rsid w:val="00160434"/>
    <w:rsid w:val="0016044E"/>
    <w:rsid w:val="0016061D"/>
    <w:rsid w:val="0016085C"/>
    <w:rsid w:val="00160E27"/>
    <w:rsid w:val="00160E73"/>
    <w:rsid w:val="00161161"/>
    <w:rsid w:val="0016120A"/>
    <w:rsid w:val="001613DC"/>
    <w:rsid w:val="001617D0"/>
    <w:rsid w:val="0016209F"/>
    <w:rsid w:val="001623F0"/>
    <w:rsid w:val="0016252A"/>
    <w:rsid w:val="001625A1"/>
    <w:rsid w:val="0016276C"/>
    <w:rsid w:val="00162824"/>
    <w:rsid w:val="001628BB"/>
    <w:rsid w:val="00162AB1"/>
    <w:rsid w:val="00162EDA"/>
    <w:rsid w:val="00162F1D"/>
    <w:rsid w:val="00162F24"/>
    <w:rsid w:val="001630A7"/>
    <w:rsid w:val="0016317E"/>
    <w:rsid w:val="001633D1"/>
    <w:rsid w:val="00163420"/>
    <w:rsid w:val="001634E3"/>
    <w:rsid w:val="00163690"/>
    <w:rsid w:val="001639AA"/>
    <w:rsid w:val="001639AD"/>
    <w:rsid w:val="00163DFB"/>
    <w:rsid w:val="001642B5"/>
    <w:rsid w:val="001642BC"/>
    <w:rsid w:val="0016439D"/>
    <w:rsid w:val="0016448A"/>
    <w:rsid w:val="001644D2"/>
    <w:rsid w:val="001644FF"/>
    <w:rsid w:val="0016456D"/>
    <w:rsid w:val="00164652"/>
    <w:rsid w:val="001647AD"/>
    <w:rsid w:val="0016480F"/>
    <w:rsid w:val="001648B0"/>
    <w:rsid w:val="001648D4"/>
    <w:rsid w:val="0016493D"/>
    <w:rsid w:val="001649AA"/>
    <w:rsid w:val="00164CE2"/>
    <w:rsid w:val="00164F41"/>
    <w:rsid w:val="001650BD"/>
    <w:rsid w:val="0016517D"/>
    <w:rsid w:val="001652EE"/>
    <w:rsid w:val="00165346"/>
    <w:rsid w:val="00165389"/>
    <w:rsid w:val="001653D2"/>
    <w:rsid w:val="001653D3"/>
    <w:rsid w:val="0016552B"/>
    <w:rsid w:val="00165573"/>
    <w:rsid w:val="0016574B"/>
    <w:rsid w:val="0016574D"/>
    <w:rsid w:val="00165873"/>
    <w:rsid w:val="001659B6"/>
    <w:rsid w:val="001659CB"/>
    <w:rsid w:val="001659D4"/>
    <w:rsid w:val="00165E92"/>
    <w:rsid w:val="001661A1"/>
    <w:rsid w:val="00166211"/>
    <w:rsid w:val="00166342"/>
    <w:rsid w:val="00166992"/>
    <w:rsid w:val="00166B36"/>
    <w:rsid w:val="00166BD5"/>
    <w:rsid w:val="00166CAA"/>
    <w:rsid w:val="00166EE6"/>
    <w:rsid w:val="0016705B"/>
    <w:rsid w:val="001671A1"/>
    <w:rsid w:val="00167665"/>
    <w:rsid w:val="00167695"/>
    <w:rsid w:val="001676CC"/>
    <w:rsid w:val="00167B57"/>
    <w:rsid w:val="00167CD9"/>
    <w:rsid w:val="00167E6A"/>
    <w:rsid w:val="00170098"/>
    <w:rsid w:val="0017024E"/>
    <w:rsid w:val="0017026C"/>
    <w:rsid w:val="00170309"/>
    <w:rsid w:val="0017079D"/>
    <w:rsid w:val="0017094A"/>
    <w:rsid w:val="001709DD"/>
    <w:rsid w:val="00170AFC"/>
    <w:rsid w:val="00170E4C"/>
    <w:rsid w:val="0017107D"/>
    <w:rsid w:val="001710A3"/>
    <w:rsid w:val="001710C9"/>
    <w:rsid w:val="00171631"/>
    <w:rsid w:val="00171882"/>
    <w:rsid w:val="00171A11"/>
    <w:rsid w:val="00171A5F"/>
    <w:rsid w:val="00171B45"/>
    <w:rsid w:val="00171D35"/>
    <w:rsid w:val="00171E5C"/>
    <w:rsid w:val="001720B7"/>
    <w:rsid w:val="001720E5"/>
    <w:rsid w:val="001722F0"/>
    <w:rsid w:val="00172552"/>
    <w:rsid w:val="00172660"/>
    <w:rsid w:val="00172930"/>
    <w:rsid w:val="00172D2F"/>
    <w:rsid w:val="00172EB9"/>
    <w:rsid w:val="00172EDF"/>
    <w:rsid w:val="00172F7E"/>
    <w:rsid w:val="0017307F"/>
    <w:rsid w:val="001733D7"/>
    <w:rsid w:val="001733FE"/>
    <w:rsid w:val="0017374A"/>
    <w:rsid w:val="00173804"/>
    <w:rsid w:val="0017380F"/>
    <w:rsid w:val="001738C3"/>
    <w:rsid w:val="001738DF"/>
    <w:rsid w:val="00173D83"/>
    <w:rsid w:val="00173ED3"/>
    <w:rsid w:val="00174124"/>
    <w:rsid w:val="0017426A"/>
    <w:rsid w:val="00174287"/>
    <w:rsid w:val="00174447"/>
    <w:rsid w:val="001744EE"/>
    <w:rsid w:val="0017489E"/>
    <w:rsid w:val="00174C51"/>
    <w:rsid w:val="00174C62"/>
    <w:rsid w:val="00174C79"/>
    <w:rsid w:val="00174D1C"/>
    <w:rsid w:val="00174D76"/>
    <w:rsid w:val="0017501E"/>
    <w:rsid w:val="0017516C"/>
    <w:rsid w:val="001751DD"/>
    <w:rsid w:val="0017541D"/>
    <w:rsid w:val="0017548F"/>
    <w:rsid w:val="0017549E"/>
    <w:rsid w:val="00175572"/>
    <w:rsid w:val="00175643"/>
    <w:rsid w:val="00175657"/>
    <w:rsid w:val="0017569D"/>
    <w:rsid w:val="00175753"/>
    <w:rsid w:val="001757B9"/>
    <w:rsid w:val="0017598F"/>
    <w:rsid w:val="00175D40"/>
    <w:rsid w:val="00175DD3"/>
    <w:rsid w:val="00175EF4"/>
    <w:rsid w:val="00176132"/>
    <w:rsid w:val="001762D8"/>
    <w:rsid w:val="00176818"/>
    <w:rsid w:val="00176A14"/>
    <w:rsid w:val="00176D6A"/>
    <w:rsid w:val="00176F09"/>
    <w:rsid w:val="00176F10"/>
    <w:rsid w:val="00176F50"/>
    <w:rsid w:val="00177122"/>
    <w:rsid w:val="001771E5"/>
    <w:rsid w:val="00177442"/>
    <w:rsid w:val="00177669"/>
    <w:rsid w:val="001776B7"/>
    <w:rsid w:val="00177818"/>
    <w:rsid w:val="0017790E"/>
    <w:rsid w:val="00177963"/>
    <w:rsid w:val="00177B49"/>
    <w:rsid w:val="00177C3B"/>
    <w:rsid w:val="00177C47"/>
    <w:rsid w:val="00177CC5"/>
    <w:rsid w:val="001800D6"/>
    <w:rsid w:val="001801CA"/>
    <w:rsid w:val="001804D9"/>
    <w:rsid w:val="0018053C"/>
    <w:rsid w:val="001805C7"/>
    <w:rsid w:val="0018067D"/>
    <w:rsid w:val="001806C3"/>
    <w:rsid w:val="00180850"/>
    <w:rsid w:val="001808FE"/>
    <w:rsid w:val="001809DF"/>
    <w:rsid w:val="00181164"/>
    <w:rsid w:val="00181172"/>
    <w:rsid w:val="001811EA"/>
    <w:rsid w:val="00181280"/>
    <w:rsid w:val="001812B4"/>
    <w:rsid w:val="0018131F"/>
    <w:rsid w:val="001814EE"/>
    <w:rsid w:val="001817C9"/>
    <w:rsid w:val="00181A42"/>
    <w:rsid w:val="00181A85"/>
    <w:rsid w:val="00181AB0"/>
    <w:rsid w:val="00181C66"/>
    <w:rsid w:val="00181D4C"/>
    <w:rsid w:val="00181DF7"/>
    <w:rsid w:val="00181FCA"/>
    <w:rsid w:val="0018217A"/>
    <w:rsid w:val="0018224E"/>
    <w:rsid w:val="00182257"/>
    <w:rsid w:val="001823DF"/>
    <w:rsid w:val="00182415"/>
    <w:rsid w:val="001827AA"/>
    <w:rsid w:val="00182807"/>
    <w:rsid w:val="00182B5F"/>
    <w:rsid w:val="00182B7A"/>
    <w:rsid w:val="00182D9E"/>
    <w:rsid w:val="00182DF0"/>
    <w:rsid w:val="00183154"/>
    <w:rsid w:val="00183398"/>
    <w:rsid w:val="001833FD"/>
    <w:rsid w:val="001836CC"/>
    <w:rsid w:val="001838EE"/>
    <w:rsid w:val="00183F3E"/>
    <w:rsid w:val="00184113"/>
    <w:rsid w:val="00184261"/>
    <w:rsid w:val="00184322"/>
    <w:rsid w:val="0018432D"/>
    <w:rsid w:val="001843A4"/>
    <w:rsid w:val="00184436"/>
    <w:rsid w:val="00184450"/>
    <w:rsid w:val="00184752"/>
    <w:rsid w:val="001848CA"/>
    <w:rsid w:val="00184C54"/>
    <w:rsid w:val="00184E64"/>
    <w:rsid w:val="00184FE9"/>
    <w:rsid w:val="00185093"/>
    <w:rsid w:val="00185153"/>
    <w:rsid w:val="00185165"/>
    <w:rsid w:val="00185179"/>
    <w:rsid w:val="00185776"/>
    <w:rsid w:val="001857F4"/>
    <w:rsid w:val="00185A04"/>
    <w:rsid w:val="00185E30"/>
    <w:rsid w:val="00185FD8"/>
    <w:rsid w:val="001862B2"/>
    <w:rsid w:val="0018657A"/>
    <w:rsid w:val="00186628"/>
    <w:rsid w:val="001866B6"/>
    <w:rsid w:val="00186703"/>
    <w:rsid w:val="00186731"/>
    <w:rsid w:val="001867CB"/>
    <w:rsid w:val="00186885"/>
    <w:rsid w:val="001868C6"/>
    <w:rsid w:val="00186A4C"/>
    <w:rsid w:val="00186B29"/>
    <w:rsid w:val="00186FA7"/>
    <w:rsid w:val="00186FA8"/>
    <w:rsid w:val="001872F3"/>
    <w:rsid w:val="0018733B"/>
    <w:rsid w:val="001874B0"/>
    <w:rsid w:val="001875EB"/>
    <w:rsid w:val="0018762F"/>
    <w:rsid w:val="001878A7"/>
    <w:rsid w:val="00187B5B"/>
    <w:rsid w:val="00187CAB"/>
    <w:rsid w:val="00187E65"/>
    <w:rsid w:val="0019007A"/>
    <w:rsid w:val="001904EE"/>
    <w:rsid w:val="00190652"/>
    <w:rsid w:val="00190997"/>
    <w:rsid w:val="00190A33"/>
    <w:rsid w:val="00190C4D"/>
    <w:rsid w:val="00190D5C"/>
    <w:rsid w:val="00190DA8"/>
    <w:rsid w:val="00190F04"/>
    <w:rsid w:val="0019107A"/>
    <w:rsid w:val="001911D1"/>
    <w:rsid w:val="00191203"/>
    <w:rsid w:val="0019130D"/>
    <w:rsid w:val="001913C2"/>
    <w:rsid w:val="001913CD"/>
    <w:rsid w:val="0019195E"/>
    <w:rsid w:val="00191A6C"/>
    <w:rsid w:val="00191AC5"/>
    <w:rsid w:val="00191AD0"/>
    <w:rsid w:val="00191D34"/>
    <w:rsid w:val="00192110"/>
    <w:rsid w:val="001922A3"/>
    <w:rsid w:val="0019230B"/>
    <w:rsid w:val="0019237D"/>
    <w:rsid w:val="00192610"/>
    <w:rsid w:val="00192637"/>
    <w:rsid w:val="00192A46"/>
    <w:rsid w:val="00192D52"/>
    <w:rsid w:val="0019310A"/>
    <w:rsid w:val="001931EA"/>
    <w:rsid w:val="00193209"/>
    <w:rsid w:val="0019326A"/>
    <w:rsid w:val="00193486"/>
    <w:rsid w:val="0019377E"/>
    <w:rsid w:val="0019391C"/>
    <w:rsid w:val="00193B6A"/>
    <w:rsid w:val="00193BD4"/>
    <w:rsid w:val="00193F58"/>
    <w:rsid w:val="0019423A"/>
    <w:rsid w:val="00194488"/>
    <w:rsid w:val="00194617"/>
    <w:rsid w:val="0019464B"/>
    <w:rsid w:val="0019466B"/>
    <w:rsid w:val="00194836"/>
    <w:rsid w:val="001949DE"/>
    <w:rsid w:val="00194B49"/>
    <w:rsid w:val="00194DCD"/>
    <w:rsid w:val="00194F91"/>
    <w:rsid w:val="00195025"/>
    <w:rsid w:val="00195054"/>
    <w:rsid w:val="0019523A"/>
    <w:rsid w:val="00195484"/>
    <w:rsid w:val="00195544"/>
    <w:rsid w:val="001957C9"/>
    <w:rsid w:val="00195A94"/>
    <w:rsid w:val="00195A99"/>
    <w:rsid w:val="00195ADA"/>
    <w:rsid w:val="00195C5F"/>
    <w:rsid w:val="00196009"/>
    <w:rsid w:val="00196265"/>
    <w:rsid w:val="001962D8"/>
    <w:rsid w:val="001963F1"/>
    <w:rsid w:val="00196651"/>
    <w:rsid w:val="001966F4"/>
    <w:rsid w:val="001967AB"/>
    <w:rsid w:val="0019688A"/>
    <w:rsid w:val="001969F6"/>
    <w:rsid w:val="00196CF2"/>
    <w:rsid w:val="00196DFE"/>
    <w:rsid w:val="00196E43"/>
    <w:rsid w:val="00196E49"/>
    <w:rsid w:val="00196F22"/>
    <w:rsid w:val="00196FCE"/>
    <w:rsid w:val="001970B8"/>
    <w:rsid w:val="001970C9"/>
    <w:rsid w:val="001972A7"/>
    <w:rsid w:val="001972B7"/>
    <w:rsid w:val="00197314"/>
    <w:rsid w:val="00197418"/>
    <w:rsid w:val="00197430"/>
    <w:rsid w:val="00197682"/>
    <w:rsid w:val="001979C1"/>
    <w:rsid w:val="00197DF0"/>
    <w:rsid w:val="00197F39"/>
    <w:rsid w:val="001A00AD"/>
    <w:rsid w:val="001A028C"/>
    <w:rsid w:val="001A033B"/>
    <w:rsid w:val="001A0353"/>
    <w:rsid w:val="001A03BD"/>
    <w:rsid w:val="001A0402"/>
    <w:rsid w:val="001A05D6"/>
    <w:rsid w:val="001A07A7"/>
    <w:rsid w:val="001A0857"/>
    <w:rsid w:val="001A0911"/>
    <w:rsid w:val="001A09DB"/>
    <w:rsid w:val="001A0E6E"/>
    <w:rsid w:val="001A0F91"/>
    <w:rsid w:val="001A12A5"/>
    <w:rsid w:val="001A1462"/>
    <w:rsid w:val="001A14E2"/>
    <w:rsid w:val="001A15E7"/>
    <w:rsid w:val="001A168A"/>
    <w:rsid w:val="001A1A71"/>
    <w:rsid w:val="001A1A7D"/>
    <w:rsid w:val="001A1B0A"/>
    <w:rsid w:val="001A1E27"/>
    <w:rsid w:val="001A1F5F"/>
    <w:rsid w:val="001A21D0"/>
    <w:rsid w:val="001A2260"/>
    <w:rsid w:val="001A264A"/>
    <w:rsid w:val="001A28CA"/>
    <w:rsid w:val="001A2A80"/>
    <w:rsid w:val="001A2CA7"/>
    <w:rsid w:val="001A2D99"/>
    <w:rsid w:val="001A2E48"/>
    <w:rsid w:val="001A2EB8"/>
    <w:rsid w:val="001A3250"/>
    <w:rsid w:val="001A333D"/>
    <w:rsid w:val="001A33EE"/>
    <w:rsid w:val="001A36DF"/>
    <w:rsid w:val="001A3855"/>
    <w:rsid w:val="001A393E"/>
    <w:rsid w:val="001A3961"/>
    <w:rsid w:val="001A3A3F"/>
    <w:rsid w:val="001A3FCB"/>
    <w:rsid w:val="001A4312"/>
    <w:rsid w:val="001A458B"/>
    <w:rsid w:val="001A475C"/>
    <w:rsid w:val="001A4785"/>
    <w:rsid w:val="001A4A7B"/>
    <w:rsid w:val="001A4C0C"/>
    <w:rsid w:val="001A4E2D"/>
    <w:rsid w:val="001A4F17"/>
    <w:rsid w:val="001A50EF"/>
    <w:rsid w:val="001A5318"/>
    <w:rsid w:val="001A5365"/>
    <w:rsid w:val="001A5495"/>
    <w:rsid w:val="001A54A1"/>
    <w:rsid w:val="001A5515"/>
    <w:rsid w:val="001A5528"/>
    <w:rsid w:val="001A5783"/>
    <w:rsid w:val="001A59C6"/>
    <w:rsid w:val="001A59E7"/>
    <w:rsid w:val="001A5EB8"/>
    <w:rsid w:val="001A60A9"/>
    <w:rsid w:val="001A615B"/>
    <w:rsid w:val="001A6243"/>
    <w:rsid w:val="001A62AB"/>
    <w:rsid w:val="001A639F"/>
    <w:rsid w:val="001A66C1"/>
    <w:rsid w:val="001A6742"/>
    <w:rsid w:val="001A681D"/>
    <w:rsid w:val="001A68DE"/>
    <w:rsid w:val="001A6941"/>
    <w:rsid w:val="001A69D7"/>
    <w:rsid w:val="001A6A83"/>
    <w:rsid w:val="001A6A9E"/>
    <w:rsid w:val="001A6A9F"/>
    <w:rsid w:val="001A6AA7"/>
    <w:rsid w:val="001A6B23"/>
    <w:rsid w:val="001A6EA3"/>
    <w:rsid w:val="001A7112"/>
    <w:rsid w:val="001A74BA"/>
    <w:rsid w:val="001A767E"/>
    <w:rsid w:val="001A7783"/>
    <w:rsid w:val="001A788D"/>
    <w:rsid w:val="001A79ED"/>
    <w:rsid w:val="001A7A6A"/>
    <w:rsid w:val="001A7BCA"/>
    <w:rsid w:val="001A7C86"/>
    <w:rsid w:val="001A7CD6"/>
    <w:rsid w:val="001A7CF2"/>
    <w:rsid w:val="001A7D1E"/>
    <w:rsid w:val="001A7DFA"/>
    <w:rsid w:val="001A7E4C"/>
    <w:rsid w:val="001B0040"/>
    <w:rsid w:val="001B015B"/>
    <w:rsid w:val="001B029B"/>
    <w:rsid w:val="001B036A"/>
    <w:rsid w:val="001B055F"/>
    <w:rsid w:val="001B0654"/>
    <w:rsid w:val="001B076D"/>
    <w:rsid w:val="001B08CA"/>
    <w:rsid w:val="001B0AA7"/>
    <w:rsid w:val="001B0AE4"/>
    <w:rsid w:val="001B0DFB"/>
    <w:rsid w:val="001B1383"/>
    <w:rsid w:val="001B13EF"/>
    <w:rsid w:val="001B1407"/>
    <w:rsid w:val="001B1800"/>
    <w:rsid w:val="001B182D"/>
    <w:rsid w:val="001B1851"/>
    <w:rsid w:val="001B1DE6"/>
    <w:rsid w:val="001B1E20"/>
    <w:rsid w:val="001B1F14"/>
    <w:rsid w:val="001B21C7"/>
    <w:rsid w:val="001B2435"/>
    <w:rsid w:val="001B2458"/>
    <w:rsid w:val="001B2471"/>
    <w:rsid w:val="001B24E0"/>
    <w:rsid w:val="001B268B"/>
    <w:rsid w:val="001B2BF1"/>
    <w:rsid w:val="001B2C6D"/>
    <w:rsid w:val="001B2D10"/>
    <w:rsid w:val="001B2FAD"/>
    <w:rsid w:val="001B3266"/>
    <w:rsid w:val="001B34CB"/>
    <w:rsid w:val="001B387A"/>
    <w:rsid w:val="001B387F"/>
    <w:rsid w:val="001B3911"/>
    <w:rsid w:val="001B399E"/>
    <w:rsid w:val="001B39BD"/>
    <w:rsid w:val="001B3BB2"/>
    <w:rsid w:val="001B3BC6"/>
    <w:rsid w:val="001B3BE6"/>
    <w:rsid w:val="001B3BFC"/>
    <w:rsid w:val="001B3D38"/>
    <w:rsid w:val="001B3E0C"/>
    <w:rsid w:val="001B3E8A"/>
    <w:rsid w:val="001B3EA4"/>
    <w:rsid w:val="001B4056"/>
    <w:rsid w:val="001B43E9"/>
    <w:rsid w:val="001B4B29"/>
    <w:rsid w:val="001B4D05"/>
    <w:rsid w:val="001B4E33"/>
    <w:rsid w:val="001B4EBC"/>
    <w:rsid w:val="001B4F36"/>
    <w:rsid w:val="001B50B0"/>
    <w:rsid w:val="001B5401"/>
    <w:rsid w:val="001B55AD"/>
    <w:rsid w:val="001B589E"/>
    <w:rsid w:val="001B58AE"/>
    <w:rsid w:val="001B594F"/>
    <w:rsid w:val="001B5963"/>
    <w:rsid w:val="001B5B43"/>
    <w:rsid w:val="001B5CED"/>
    <w:rsid w:val="001B5DDC"/>
    <w:rsid w:val="001B5DF6"/>
    <w:rsid w:val="001B5F5C"/>
    <w:rsid w:val="001B6075"/>
    <w:rsid w:val="001B634E"/>
    <w:rsid w:val="001B646E"/>
    <w:rsid w:val="001B6547"/>
    <w:rsid w:val="001B65CA"/>
    <w:rsid w:val="001B65FD"/>
    <w:rsid w:val="001B6E17"/>
    <w:rsid w:val="001B6E43"/>
    <w:rsid w:val="001B705D"/>
    <w:rsid w:val="001B70A9"/>
    <w:rsid w:val="001B71A8"/>
    <w:rsid w:val="001B729E"/>
    <w:rsid w:val="001B74A4"/>
    <w:rsid w:val="001B7579"/>
    <w:rsid w:val="001B7680"/>
    <w:rsid w:val="001B780E"/>
    <w:rsid w:val="001B78B5"/>
    <w:rsid w:val="001B78D2"/>
    <w:rsid w:val="001B79EF"/>
    <w:rsid w:val="001B7A5D"/>
    <w:rsid w:val="001B7D59"/>
    <w:rsid w:val="001B7D62"/>
    <w:rsid w:val="001B7DE8"/>
    <w:rsid w:val="001C02E1"/>
    <w:rsid w:val="001C03CC"/>
    <w:rsid w:val="001C06CA"/>
    <w:rsid w:val="001C086A"/>
    <w:rsid w:val="001C086F"/>
    <w:rsid w:val="001C0894"/>
    <w:rsid w:val="001C0962"/>
    <w:rsid w:val="001C0ADF"/>
    <w:rsid w:val="001C0B2A"/>
    <w:rsid w:val="001C0BB7"/>
    <w:rsid w:val="001C130D"/>
    <w:rsid w:val="001C141D"/>
    <w:rsid w:val="001C15F3"/>
    <w:rsid w:val="001C16A5"/>
    <w:rsid w:val="001C1875"/>
    <w:rsid w:val="001C18CB"/>
    <w:rsid w:val="001C1B25"/>
    <w:rsid w:val="001C1D5E"/>
    <w:rsid w:val="001C1F4A"/>
    <w:rsid w:val="001C2066"/>
    <w:rsid w:val="001C207A"/>
    <w:rsid w:val="001C215D"/>
    <w:rsid w:val="001C220D"/>
    <w:rsid w:val="001C2488"/>
    <w:rsid w:val="001C24EF"/>
    <w:rsid w:val="001C27E4"/>
    <w:rsid w:val="001C291B"/>
    <w:rsid w:val="001C2984"/>
    <w:rsid w:val="001C2A83"/>
    <w:rsid w:val="001C2AE1"/>
    <w:rsid w:val="001C2BE8"/>
    <w:rsid w:val="001C2CE6"/>
    <w:rsid w:val="001C315C"/>
    <w:rsid w:val="001C32F7"/>
    <w:rsid w:val="001C3373"/>
    <w:rsid w:val="001C3408"/>
    <w:rsid w:val="001C347C"/>
    <w:rsid w:val="001C388B"/>
    <w:rsid w:val="001C39F3"/>
    <w:rsid w:val="001C3A7B"/>
    <w:rsid w:val="001C3B4D"/>
    <w:rsid w:val="001C3BFA"/>
    <w:rsid w:val="001C3CDB"/>
    <w:rsid w:val="001C4077"/>
    <w:rsid w:val="001C40AF"/>
    <w:rsid w:val="001C4140"/>
    <w:rsid w:val="001C4292"/>
    <w:rsid w:val="001C434A"/>
    <w:rsid w:val="001C4585"/>
    <w:rsid w:val="001C45DB"/>
    <w:rsid w:val="001C4917"/>
    <w:rsid w:val="001C4920"/>
    <w:rsid w:val="001C4A1B"/>
    <w:rsid w:val="001C4DAF"/>
    <w:rsid w:val="001C4FB3"/>
    <w:rsid w:val="001C5041"/>
    <w:rsid w:val="001C509E"/>
    <w:rsid w:val="001C50A7"/>
    <w:rsid w:val="001C5189"/>
    <w:rsid w:val="001C562C"/>
    <w:rsid w:val="001C57F2"/>
    <w:rsid w:val="001C5A7E"/>
    <w:rsid w:val="001C5C27"/>
    <w:rsid w:val="001C5C41"/>
    <w:rsid w:val="001C5D7F"/>
    <w:rsid w:val="001C5F77"/>
    <w:rsid w:val="001C6044"/>
    <w:rsid w:val="001C614D"/>
    <w:rsid w:val="001C6459"/>
    <w:rsid w:val="001C66FF"/>
    <w:rsid w:val="001C6869"/>
    <w:rsid w:val="001C68A4"/>
    <w:rsid w:val="001C6D7E"/>
    <w:rsid w:val="001C6FA8"/>
    <w:rsid w:val="001C6FC0"/>
    <w:rsid w:val="001C72F6"/>
    <w:rsid w:val="001C738E"/>
    <w:rsid w:val="001C7646"/>
    <w:rsid w:val="001C779D"/>
    <w:rsid w:val="001D0869"/>
    <w:rsid w:val="001D0A13"/>
    <w:rsid w:val="001D0B79"/>
    <w:rsid w:val="001D0CA3"/>
    <w:rsid w:val="001D0CD2"/>
    <w:rsid w:val="001D0FA3"/>
    <w:rsid w:val="001D105A"/>
    <w:rsid w:val="001D1225"/>
    <w:rsid w:val="001D1228"/>
    <w:rsid w:val="001D138D"/>
    <w:rsid w:val="001D1601"/>
    <w:rsid w:val="001D1718"/>
    <w:rsid w:val="001D1789"/>
    <w:rsid w:val="001D183C"/>
    <w:rsid w:val="001D1913"/>
    <w:rsid w:val="001D1995"/>
    <w:rsid w:val="001D19DE"/>
    <w:rsid w:val="001D1A58"/>
    <w:rsid w:val="001D1C67"/>
    <w:rsid w:val="001D1D4F"/>
    <w:rsid w:val="001D2023"/>
    <w:rsid w:val="001D20F3"/>
    <w:rsid w:val="001D2141"/>
    <w:rsid w:val="001D23D6"/>
    <w:rsid w:val="001D254B"/>
    <w:rsid w:val="001D2610"/>
    <w:rsid w:val="001D2625"/>
    <w:rsid w:val="001D26B6"/>
    <w:rsid w:val="001D2A15"/>
    <w:rsid w:val="001D2CD0"/>
    <w:rsid w:val="001D2CDD"/>
    <w:rsid w:val="001D2D83"/>
    <w:rsid w:val="001D2FB2"/>
    <w:rsid w:val="001D2FCC"/>
    <w:rsid w:val="001D36DE"/>
    <w:rsid w:val="001D36F2"/>
    <w:rsid w:val="001D375C"/>
    <w:rsid w:val="001D3E47"/>
    <w:rsid w:val="001D3ED5"/>
    <w:rsid w:val="001D4313"/>
    <w:rsid w:val="001D4423"/>
    <w:rsid w:val="001D4468"/>
    <w:rsid w:val="001D44A7"/>
    <w:rsid w:val="001D4593"/>
    <w:rsid w:val="001D46A2"/>
    <w:rsid w:val="001D4740"/>
    <w:rsid w:val="001D493B"/>
    <w:rsid w:val="001D49DD"/>
    <w:rsid w:val="001D4C22"/>
    <w:rsid w:val="001D4C38"/>
    <w:rsid w:val="001D5083"/>
    <w:rsid w:val="001D5222"/>
    <w:rsid w:val="001D539D"/>
    <w:rsid w:val="001D53D4"/>
    <w:rsid w:val="001D56B4"/>
    <w:rsid w:val="001D57DD"/>
    <w:rsid w:val="001D5862"/>
    <w:rsid w:val="001D59D9"/>
    <w:rsid w:val="001D5FB4"/>
    <w:rsid w:val="001D6017"/>
    <w:rsid w:val="001D62DB"/>
    <w:rsid w:val="001D636E"/>
    <w:rsid w:val="001D651A"/>
    <w:rsid w:val="001D6653"/>
    <w:rsid w:val="001D6C21"/>
    <w:rsid w:val="001D6D6E"/>
    <w:rsid w:val="001D6DB4"/>
    <w:rsid w:val="001D6DCF"/>
    <w:rsid w:val="001D6EB7"/>
    <w:rsid w:val="001D6FEA"/>
    <w:rsid w:val="001D71B2"/>
    <w:rsid w:val="001D7364"/>
    <w:rsid w:val="001D73EB"/>
    <w:rsid w:val="001D761F"/>
    <w:rsid w:val="001D7698"/>
    <w:rsid w:val="001D76E2"/>
    <w:rsid w:val="001D771E"/>
    <w:rsid w:val="001D7797"/>
    <w:rsid w:val="001D77F9"/>
    <w:rsid w:val="001D7981"/>
    <w:rsid w:val="001D7AB8"/>
    <w:rsid w:val="001D7AC0"/>
    <w:rsid w:val="001D7AE5"/>
    <w:rsid w:val="001D7B7F"/>
    <w:rsid w:val="001D7BB4"/>
    <w:rsid w:val="001D7C3A"/>
    <w:rsid w:val="001D7D2A"/>
    <w:rsid w:val="001D7D55"/>
    <w:rsid w:val="001D7D84"/>
    <w:rsid w:val="001D7DA2"/>
    <w:rsid w:val="001E006B"/>
    <w:rsid w:val="001E0C13"/>
    <w:rsid w:val="001E0C6D"/>
    <w:rsid w:val="001E0C9F"/>
    <w:rsid w:val="001E0E5C"/>
    <w:rsid w:val="001E0FE9"/>
    <w:rsid w:val="001E101C"/>
    <w:rsid w:val="001E1050"/>
    <w:rsid w:val="001E121C"/>
    <w:rsid w:val="001E134F"/>
    <w:rsid w:val="001E136A"/>
    <w:rsid w:val="001E1562"/>
    <w:rsid w:val="001E1576"/>
    <w:rsid w:val="001E2013"/>
    <w:rsid w:val="001E2389"/>
    <w:rsid w:val="001E264B"/>
    <w:rsid w:val="001E2665"/>
    <w:rsid w:val="001E2711"/>
    <w:rsid w:val="001E297A"/>
    <w:rsid w:val="001E2A1A"/>
    <w:rsid w:val="001E2B2A"/>
    <w:rsid w:val="001E2B39"/>
    <w:rsid w:val="001E2B81"/>
    <w:rsid w:val="001E304B"/>
    <w:rsid w:val="001E3133"/>
    <w:rsid w:val="001E3146"/>
    <w:rsid w:val="001E32A1"/>
    <w:rsid w:val="001E34F1"/>
    <w:rsid w:val="001E367B"/>
    <w:rsid w:val="001E39CA"/>
    <w:rsid w:val="001E3B71"/>
    <w:rsid w:val="001E3C9F"/>
    <w:rsid w:val="001E3EE3"/>
    <w:rsid w:val="001E4005"/>
    <w:rsid w:val="001E4448"/>
    <w:rsid w:val="001E4806"/>
    <w:rsid w:val="001E4899"/>
    <w:rsid w:val="001E4A55"/>
    <w:rsid w:val="001E4CA5"/>
    <w:rsid w:val="001E4CF2"/>
    <w:rsid w:val="001E5039"/>
    <w:rsid w:val="001E5127"/>
    <w:rsid w:val="001E517D"/>
    <w:rsid w:val="001E51FC"/>
    <w:rsid w:val="001E5214"/>
    <w:rsid w:val="001E52A4"/>
    <w:rsid w:val="001E5408"/>
    <w:rsid w:val="001E5422"/>
    <w:rsid w:val="001E59FB"/>
    <w:rsid w:val="001E5AA2"/>
    <w:rsid w:val="001E6076"/>
    <w:rsid w:val="001E60DD"/>
    <w:rsid w:val="001E613D"/>
    <w:rsid w:val="001E6155"/>
    <w:rsid w:val="001E61C7"/>
    <w:rsid w:val="001E642D"/>
    <w:rsid w:val="001E64CB"/>
    <w:rsid w:val="001E65E7"/>
    <w:rsid w:val="001E668C"/>
    <w:rsid w:val="001E672A"/>
    <w:rsid w:val="001E6BBD"/>
    <w:rsid w:val="001E6F10"/>
    <w:rsid w:val="001E6FF4"/>
    <w:rsid w:val="001E743F"/>
    <w:rsid w:val="001E75EF"/>
    <w:rsid w:val="001E77C1"/>
    <w:rsid w:val="001E78B1"/>
    <w:rsid w:val="001E7985"/>
    <w:rsid w:val="001E7A24"/>
    <w:rsid w:val="001E7AF2"/>
    <w:rsid w:val="001E7B24"/>
    <w:rsid w:val="001E7D5B"/>
    <w:rsid w:val="001E7DB5"/>
    <w:rsid w:val="001E7F63"/>
    <w:rsid w:val="001F0152"/>
    <w:rsid w:val="001F045C"/>
    <w:rsid w:val="001F0489"/>
    <w:rsid w:val="001F064D"/>
    <w:rsid w:val="001F06B3"/>
    <w:rsid w:val="001F08E8"/>
    <w:rsid w:val="001F0902"/>
    <w:rsid w:val="001F0CB1"/>
    <w:rsid w:val="001F0CB7"/>
    <w:rsid w:val="001F0D20"/>
    <w:rsid w:val="001F0E54"/>
    <w:rsid w:val="001F101E"/>
    <w:rsid w:val="001F10E9"/>
    <w:rsid w:val="001F1274"/>
    <w:rsid w:val="001F13EA"/>
    <w:rsid w:val="001F1646"/>
    <w:rsid w:val="001F1655"/>
    <w:rsid w:val="001F171D"/>
    <w:rsid w:val="001F193A"/>
    <w:rsid w:val="001F1C0D"/>
    <w:rsid w:val="001F1C57"/>
    <w:rsid w:val="001F1C7B"/>
    <w:rsid w:val="001F1D40"/>
    <w:rsid w:val="001F1DA1"/>
    <w:rsid w:val="001F1ED9"/>
    <w:rsid w:val="001F1F00"/>
    <w:rsid w:val="001F22C3"/>
    <w:rsid w:val="001F22EB"/>
    <w:rsid w:val="001F2351"/>
    <w:rsid w:val="001F23ED"/>
    <w:rsid w:val="001F25D3"/>
    <w:rsid w:val="001F27E3"/>
    <w:rsid w:val="001F2B36"/>
    <w:rsid w:val="001F2CEF"/>
    <w:rsid w:val="001F2D73"/>
    <w:rsid w:val="001F2F4E"/>
    <w:rsid w:val="001F301F"/>
    <w:rsid w:val="001F31F4"/>
    <w:rsid w:val="001F34F7"/>
    <w:rsid w:val="001F3755"/>
    <w:rsid w:val="001F38D2"/>
    <w:rsid w:val="001F3BE1"/>
    <w:rsid w:val="001F3C43"/>
    <w:rsid w:val="001F3CE1"/>
    <w:rsid w:val="001F3DD0"/>
    <w:rsid w:val="001F455E"/>
    <w:rsid w:val="001F4633"/>
    <w:rsid w:val="001F46B0"/>
    <w:rsid w:val="001F4836"/>
    <w:rsid w:val="001F4848"/>
    <w:rsid w:val="001F49FD"/>
    <w:rsid w:val="001F4AB8"/>
    <w:rsid w:val="001F4B6F"/>
    <w:rsid w:val="001F4E66"/>
    <w:rsid w:val="001F5067"/>
    <w:rsid w:val="001F530E"/>
    <w:rsid w:val="001F539F"/>
    <w:rsid w:val="001F5504"/>
    <w:rsid w:val="001F55EB"/>
    <w:rsid w:val="001F560C"/>
    <w:rsid w:val="001F5783"/>
    <w:rsid w:val="001F58C0"/>
    <w:rsid w:val="001F5BBC"/>
    <w:rsid w:val="001F5E1C"/>
    <w:rsid w:val="001F5E58"/>
    <w:rsid w:val="001F60AA"/>
    <w:rsid w:val="001F6116"/>
    <w:rsid w:val="001F621E"/>
    <w:rsid w:val="001F6253"/>
    <w:rsid w:val="001F6263"/>
    <w:rsid w:val="001F62B4"/>
    <w:rsid w:val="001F6326"/>
    <w:rsid w:val="001F632B"/>
    <w:rsid w:val="001F6539"/>
    <w:rsid w:val="001F653B"/>
    <w:rsid w:val="001F6556"/>
    <w:rsid w:val="001F6996"/>
    <w:rsid w:val="001F699B"/>
    <w:rsid w:val="001F6AB1"/>
    <w:rsid w:val="001F6BD7"/>
    <w:rsid w:val="001F6D49"/>
    <w:rsid w:val="001F6D76"/>
    <w:rsid w:val="001F70BD"/>
    <w:rsid w:val="001F715B"/>
    <w:rsid w:val="001F724D"/>
    <w:rsid w:val="001F7282"/>
    <w:rsid w:val="001F7330"/>
    <w:rsid w:val="001F77C6"/>
    <w:rsid w:val="001F79A1"/>
    <w:rsid w:val="001F79FE"/>
    <w:rsid w:val="001F7CB7"/>
    <w:rsid w:val="001F7D71"/>
    <w:rsid w:val="00200135"/>
    <w:rsid w:val="0020028F"/>
    <w:rsid w:val="00200349"/>
    <w:rsid w:val="00200494"/>
    <w:rsid w:val="0020065C"/>
    <w:rsid w:val="00200824"/>
    <w:rsid w:val="00200839"/>
    <w:rsid w:val="002008D2"/>
    <w:rsid w:val="00200B9E"/>
    <w:rsid w:val="00200E08"/>
    <w:rsid w:val="002010E4"/>
    <w:rsid w:val="002012CB"/>
    <w:rsid w:val="00201349"/>
    <w:rsid w:val="00201433"/>
    <w:rsid w:val="002017A8"/>
    <w:rsid w:val="00201885"/>
    <w:rsid w:val="002018B9"/>
    <w:rsid w:val="00201E09"/>
    <w:rsid w:val="00201F82"/>
    <w:rsid w:val="00202150"/>
    <w:rsid w:val="002027F9"/>
    <w:rsid w:val="002029A6"/>
    <w:rsid w:val="00202AC1"/>
    <w:rsid w:val="00202B20"/>
    <w:rsid w:val="00202BEB"/>
    <w:rsid w:val="00202F9B"/>
    <w:rsid w:val="0020311C"/>
    <w:rsid w:val="002032E7"/>
    <w:rsid w:val="00203363"/>
    <w:rsid w:val="00203655"/>
    <w:rsid w:val="00203696"/>
    <w:rsid w:val="002038A2"/>
    <w:rsid w:val="0020392D"/>
    <w:rsid w:val="0020395C"/>
    <w:rsid w:val="002039A8"/>
    <w:rsid w:val="0020408F"/>
    <w:rsid w:val="0020416A"/>
    <w:rsid w:val="0020416B"/>
    <w:rsid w:val="00204243"/>
    <w:rsid w:val="002044DD"/>
    <w:rsid w:val="0020453F"/>
    <w:rsid w:val="0020464C"/>
    <w:rsid w:val="00204650"/>
    <w:rsid w:val="0020466C"/>
    <w:rsid w:val="002046B5"/>
    <w:rsid w:val="0020485B"/>
    <w:rsid w:val="00204943"/>
    <w:rsid w:val="00204972"/>
    <w:rsid w:val="00204CA9"/>
    <w:rsid w:val="00204EB9"/>
    <w:rsid w:val="00204EDE"/>
    <w:rsid w:val="00204EF9"/>
    <w:rsid w:val="00204FEB"/>
    <w:rsid w:val="002053BB"/>
    <w:rsid w:val="002054D6"/>
    <w:rsid w:val="002054E1"/>
    <w:rsid w:val="00205780"/>
    <w:rsid w:val="002057DF"/>
    <w:rsid w:val="002058BC"/>
    <w:rsid w:val="00205998"/>
    <w:rsid w:val="002059B0"/>
    <w:rsid w:val="00205A41"/>
    <w:rsid w:val="00205CCE"/>
    <w:rsid w:val="00205CE3"/>
    <w:rsid w:val="00205CF7"/>
    <w:rsid w:val="00205F11"/>
    <w:rsid w:val="00205F49"/>
    <w:rsid w:val="002062B6"/>
    <w:rsid w:val="00206352"/>
    <w:rsid w:val="0020675B"/>
    <w:rsid w:val="00206F78"/>
    <w:rsid w:val="00207357"/>
    <w:rsid w:val="00207527"/>
    <w:rsid w:val="00207629"/>
    <w:rsid w:val="002077CF"/>
    <w:rsid w:val="002077E9"/>
    <w:rsid w:val="002079B3"/>
    <w:rsid w:val="00207B0C"/>
    <w:rsid w:val="00207DB4"/>
    <w:rsid w:val="00207EA8"/>
    <w:rsid w:val="00210037"/>
    <w:rsid w:val="00210107"/>
    <w:rsid w:val="00210130"/>
    <w:rsid w:val="002103F4"/>
    <w:rsid w:val="00210712"/>
    <w:rsid w:val="002109E6"/>
    <w:rsid w:val="00210B44"/>
    <w:rsid w:val="00210BDC"/>
    <w:rsid w:val="00210C38"/>
    <w:rsid w:val="00210D62"/>
    <w:rsid w:val="00210DFC"/>
    <w:rsid w:val="00210F3E"/>
    <w:rsid w:val="00210FA1"/>
    <w:rsid w:val="0021172A"/>
    <w:rsid w:val="00211800"/>
    <w:rsid w:val="002118D6"/>
    <w:rsid w:val="0021195C"/>
    <w:rsid w:val="00211AC3"/>
    <w:rsid w:val="00211B9B"/>
    <w:rsid w:val="00211B9F"/>
    <w:rsid w:val="00211D4E"/>
    <w:rsid w:val="00211D54"/>
    <w:rsid w:val="00211D68"/>
    <w:rsid w:val="00211E0F"/>
    <w:rsid w:val="00211E9C"/>
    <w:rsid w:val="00211EB2"/>
    <w:rsid w:val="002120D2"/>
    <w:rsid w:val="00212137"/>
    <w:rsid w:val="00212268"/>
    <w:rsid w:val="002124D6"/>
    <w:rsid w:val="00212559"/>
    <w:rsid w:val="002125BE"/>
    <w:rsid w:val="0021279D"/>
    <w:rsid w:val="002127FF"/>
    <w:rsid w:val="00212940"/>
    <w:rsid w:val="00212AF7"/>
    <w:rsid w:val="00212CC5"/>
    <w:rsid w:val="00212EDC"/>
    <w:rsid w:val="00213116"/>
    <w:rsid w:val="0021320A"/>
    <w:rsid w:val="00213242"/>
    <w:rsid w:val="00213255"/>
    <w:rsid w:val="002133C6"/>
    <w:rsid w:val="002134B8"/>
    <w:rsid w:val="0021355F"/>
    <w:rsid w:val="002135B3"/>
    <w:rsid w:val="002135C4"/>
    <w:rsid w:val="00213794"/>
    <w:rsid w:val="002137E6"/>
    <w:rsid w:val="00213C17"/>
    <w:rsid w:val="00214165"/>
    <w:rsid w:val="002143AB"/>
    <w:rsid w:val="002143B8"/>
    <w:rsid w:val="0021441D"/>
    <w:rsid w:val="00214476"/>
    <w:rsid w:val="00214735"/>
    <w:rsid w:val="00214769"/>
    <w:rsid w:val="002147BD"/>
    <w:rsid w:val="00214944"/>
    <w:rsid w:val="00214B1B"/>
    <w:rsid w:val="00214B23"/>
    <w:rsid w:val="00214B8D"/>
    <w:rsid w:val="00214CC9"/>
    <w:rsid w:val="00214D70"/>
    <w:rsid w:val="00215070"/>
    <w:rsid w:val="002150B6"/>
    <w:rsid w:val="00215488"/>
    <w:rsid w:val="002154C4"/>
    <w:rsid w:val="0021573C"/>
    <w:rsid w:val="00215890"/>
    <w:rsid w:val="00215A3B"/>
    <w:rsid w:val="00215A44"/>
    <w:rsid w:val="00215ABC"/>
    <w:rsid w:val="00215B48"/>
    <w:rsid w:val="00215BAD"/>
    <w:rsid w:val="00215C89"/>
    <w:rsid w:val="00215DDB"/>
    <w:rsid w:val="00215F00"/>
    <w:rsid w:val="002163C2"/>
    <w:rsid w:val="0021645D"/>
    <w:rsid w:val="002165E2"/>
    <w:rsid w:val="00216989"/>
    <w:rsid w:val="00216A2B"/>
    <w:rsid w:val="00216ABB"/>
    <w:rsid w:val="00216AE2"/>
    <w:rsid w:val="00216CF3"/>
    <w:rsid w:val="00216E84"/>
    <w:rsid w:val="00216FE5"/>
    <w:rsid w:val="00217175"/>
    <w:rsid w:val="00217397"/>
    <w:rsid w:val="002173CC"/>
    <w:rsid w:val="002174A1"/>
    <w:rsid w:val="00217670"/>
    <w:rsid w:val="002176F6"/>
    <w:rsid w:val="00217797"/>
    <w:rsid w:val="002177DF"/>
    <w:rsid w:val="0021781B"/>
    <w:rsid w:val="00217B70"/>
    <w:rsid w:val="00217BC1"/>
    <w:rsid w:val="00217CF2"/>
    <w:rsid w:val="00217CFF"/>
    <w:rsid w:val="00217D85"/>
    <w:rsid w:val="00217E6E"/>
    <w:rsid w:val="00217E84"/>
    <w:rsid w:val="00217F42"/>
    <w:rsid w:val="002200FD"/>
    <w:rsid w:val="002201CE"/>
    <w:rsid w:val="0022022F"/>
    <w:rsid w:val="0022074A"/>
    <w:rsid w:val="0022074F"/>
    <w:rsid w:val="002208C7"/>
    <w:rsid w:val="002208CA"/>
    <w:rsid w:val="00220A9A"/>
    <w:rsid w:val="00220B21"/>
    <w:rsid w:val="00220B38"/>
    <w:rsid w:val="00220B7C"/>
    <w:rsid w:val="00220F6E"/>
    <w:rsid w:val="00220FB3"/>
    <w:rsid w:val="002211F8"/>
    <w:rsid w:val="002214BD"/>
    <w:rsid w:val="0022159F"/>
    <w:rsid w:val="002215DE"/>
    <w:rsid w:val="002218C2"/>
    <w:rsid w:val="00221AB7"/>
    <w:rsid w:val="00221BE2"/>
    <w:rsid w:val="00221E10"/>
    <w:rsid w:val="00221ED5"/>
    <w:rsid w:val="00221F26"/>
    <w:rsid w:val="00221F33"/>
    <w:rsid w:val="002220A7"/>
    <w:rsid w:val="0022216C"/>
    <w:rsid w:val="002222C8"/>
    <w:rsid w:val="002224AD"/>
    <w:rsid w:val="002224FA"/>
    <w:rsid w:val="002225B2"/>
    <w:rsid w:val="002227B2"/>
    <w:rsid w:val="00222891"/>
    <w:rsid w:val="00222965"/>
    <w:rsid w:val="00222A48"/>
    <w:rsid w:val="00222AE7"/>
    <w:rsid w:val="00222B53"/>
    <w:rsid w:val="00222CCF"/>
    <w:rsid w:val="00223155"/>
    <w:rsid w:val="002231B5"/>
    <w:rsid w:val="002231B6"/>
    <w:rsid w:val="00223532"/>
    <w:rsid w:val="002237DA"/>
    <w:rsid w:val="00223A04"/>
    <w:rsid w:val="00223CA9"/>
    <w:rsid w:val="00223D3C"/>
    <w:rsid w:val="00223DFA"/>
    <w:rsid w:val="00223DFC"/>
    <w:rsid w:val="00223E88"/>
    <w:rsid w:val="00223EB1"/>
    <w:rsid w:val="00223FFB"/>
    <w:rsid w:val="00224033"/>
    <w:rsid w:val="002242F8"/>
    <w:rsid w:val="002243AE"/>
    <w:rsid w:val="002244CC"/>
    <w:rsid w:val="002246E6"/>
    <w:rsid w:val="00224723"/>
    <w:rsid w:val="00224881"/>
    <w:rsid w:val="00224906"/>
    <w:rsid w:val="00224936"/>
    <w:rsid w:val="00224A04"/>
    <w:rsid w:val="00224A83"/>
    <w:rsid w:val="00224ADB"/>
    <w:rsid w:val="00224AE1"/>
    <w:rsid w:val="00224B9D"/>
    <w:rsid w:val="00224C1E"/>
    <w:rsid w:val="00224D53"/>
    <w:rsid w:val="00224EFD"/>
    <w:rsid w:val="00224F4F"/>
    <w:rsid w:val="00225098"/>
    <w:rsid w:val="00225198"/>
    <w:rsid w:val="0022521E"/>
    <w:rsid w:val="0022551A"/>
    <w:rsid w:val="002257EB"/>
    <w:rsid w:val="00225845"/>
    <w:rsid w:val="002258C2"/>
    <w:rsid w:val="00225B84"/>
    <w:rsid w:val="00225DDA"/>
    <w:rsid w:val="00225E97"/>
    <w:rsid w:val="00225ECB"/>
    <w:rsid w:val="00226007"/>
    <w:rsid w:val="002261C0"/>
    <w:rsid w:val="00226242"/>
    <w:rsid w:val="00226346"/>
    <w:rsid w:val="002265BE"/>
    <w:rsid w:val="0022666F"/>
    <w:rsid w:val="00226722"/>
    <w:rsid w:val="002267E0"/>
    <w:rsid w:val="002268B9"/>
    <w:rsid w:val="002268EA"/>
    <w:rsid w:val="00226CCC"/>
    <w:rsid w:val="00226E5B"/>
    <w:rsid w:val="00226E83"/>
    <w:rsid w:val="00227107"/>
    <w:rsid w:val="0022712A"/>
    <w:rsid w:val="00227158"/>
    <w:rsid w:val="002272CD"/>
    <w:rsid w:val="002272CF"/>
    <w:rsid w:val="0022734C"/>
    <w:rsid w:val="002273EC"/>
    <w:rsid w:val="002274A7"/>
    <w:rsid w:val="002275F8"/>
    <w:rsid w:val="00227A97"/>
    <w:rsid w:val="00227C20"/>
    <w:rsid w:val="00227C6C"/>
    <w:rsid w:val="00227D02"/>
    <w:rsid w:val="00227E1C"/>
    <w:rsid w:val="00227FF9"/>
    <w:rsid w:val="002300BF"/>
    <w:rsid w:val="002301B8"/>
    <w:rsid w:val="002303D1"/>
    <w:rsid w:val="00230609"/>
    <w:rsid w:val="00230708"/>
    <w:rsid w:val="00230A46"/>
    <w:rsid w:val="00230B87"/>
    <w:rsid w:val="00230C21"/>
    <w:rsid w:val="00230C7C"/>
    <w:rsid w:val="00230CD8"/>
    <w:rsid w:val="00230E54"/>
    <w:rsid w:val="00230E62"/>
    <w:rsid w:val="00230F98"/>
    <w:rsid w:val="0023103F"/>
    <w:rsid w:val="00231056"/>
    <w:rsid w:val="002310A4"/>
    <w:rsid w:val="002310E2"/>
    <w:rsid w:val="00231241"/>
    <w:rsid w:val="00231292"/>
    <w:rsid w:val="0023158C"/>
    <w:rsid w:val="0023175E"/>
    <w:rsid w:val="002317A3"/>
    <w:rsid w:val="00231842"/>
    <w:rsid w:val="00231DB7"/>
    <w:rsid w:val="002323C8"/>
    <w:rsid w:val="00232599"/>
    <w:rsid w:val="002326B8"/>
    <w:rsid w:val="002326D2"/>
    <w:rsid w:val="00232C41"/>
    <w:rsid w:val="00232CDB"/>
    <w:rsid w:val="00232D4D"/>
    <w:rsid w:val="00232E47"/>
    <w:rsid w:val="00232FFF"/>
    <w:rsid w:val="0023310A"/>
    <w:rsid w:val="0023327C"/>
    <w:rsid w:val="002335B6"/>
    <w:rsid w:val="002339EE"/>
    <w:rsid w:val="00233A3E"/>
    <w:rsid w:val="00233A4E"/>
    <w:rsid w:val="00233B9D"/>
    <w:rsid w:val="00233D63"/>
    <w:rsid w:val="00233D70"/>
    <w:rsid w:val="00233E7D"/>
    <w:rsid w:val="00234009"/>
    <w:rsid w:val="002344E5"/>
    <w:rsid w:val="002346EE"/>
    <w:rsid w:val="00234889"/>
    <w:rsid w:val="00234AA3"/>
    <w:rsid w:val="00234B57"/>
    <w:rsid w:val="00234D5E"/>
    <w:rsid w:val="00234FDB"/>
    <w:rsid w:val="0023503D"/>
    <w:rsid w:val="00235162"/>
    <w:rsid w:val="0023539B"/>
    <w:rsid w:val="0023555E"/>
    <w:rsid w:val="00235725"/>
    <w:rsid w:val="002357FB"/>
    <w:rsid w:val="002358C8"/>
    <w:rsid w:val="00235DEF"/>
    <w:rsid w:val="00235E10"/>
    <w:rsid w:val="00235E1C"/>
    <w:rsid w:val="00235E6B"/>
    <w:rsid w:val="00235F0E"/>
    <w:rsid w:val="002360B1"/>
    <w:rsid w:val="002364B5"/>
    <w:rsid w:val="0023681D"/>
    <w:rsid w:val="00236CA6"/>
    <w:rsid w:val="00236D5C"/>
    <w:rsid w:val="00236E23"/>
    <w:rsid w:val="0023714A"/>
    <w:rsid w:val="00237224"/>
    <w:rsid w:val="00237265"/>
    <w:rsid w:val="002373E0"/>
    <w:rsid w:val="00237412"/>
    <w:rsid w:val="0023744A"/>
    <w:rsid w:val="002377CE"/>
    <w:rsid w:val="002377DB"/>
    <w:rsid w:val="00237D22"/>
    <w:rsid w:val="00237E0F"/>
    <w:rsid w:val="00237FB3"/>
    <w:rsid w:val="002400E4"/>
    <w:rsid w:val="0024020A"/>
    <w:rsid w:val="00240215"/>
    <w:rsid w:val="002402BC"/>
    <w:rsid w:val="00240390"/>
    <w:rsid w:val="00240416"/>
    <w:rsid w:val="002404BB"/>
    <w:rsid w:val="002404CD"/>
    <w:rsid w:val="002406FE"/>
    <w:rsid w:val="00240712"/>
    <w:rsid w:val="00240785"/>
    <w:rsid w:val="00240914"/>
    <w:rsid w:val="00240A7B"/>
    <w:rsid w:val="00240F84"/>
    <w:rsid w:val="0024115E"/>
    <w:rsid w:val="0024138C"/>
    <w:rsid w:val="002413B9"/>
    <w:rsid w:val="0024142D"/>
    <w:rsid w:val="002415C5"/>
    <w:rsid w:val="0024162F"/>
    <w:rsid w:val="00241923"/>
    <w:rsid w:val="00241929"/>
    <w:rsid w:val="00241953"/>
    <w:rsid w:val="00241A4E"/>
    <w:rsid w:val="00241BCD"/>
    <w:rsid w:val="00241D37"/>
    <w:rsid w:val="00241DC5"/>
    <w:rsid w:val="00241E44"/>
    <w:rsid w:val="002420BF"/>
    <w:rsid w:val="002421B4"/>
    <w:rsid w:val="0024220E"/>
    <w:rsid w:val="00242299"/>
    <w:rsid w:val="00242356"/>
    <w:rsid w:val="002424D4"/>
    <w:rsid w:val="00242522"/>
    <w:rsid w:val="00242787"/>
    <w:rsid w:val="002428BC"/>
    <w:rsid w:val="002429F3"/>
    <w:rsid w:val="00242ADA"/>
    <w:rsid w:val="00242B1C"/>
    <w:rsid w:val="00242B4E"/>
    <w:rsid w:val="00242FDD"/>
    <w:rsid w:val="0024313A"/>
    <w:rsid w:val="002431A5"/>
    <w:rsid w:val="002432B1"/>
    <w:rsid w:val="00243458"/>
    <w:rsid w:val="00243526"/>
    <w:rsid w:val="00243610"/>
    <w:rsid w:val="00243F8E"/>
    <w:rsid w:val="00244095"/>
    <w:rsid w:val="002441BE"/>
    <w:rsid w:val="0024424A"/>
    <w:rsid w:val="00244391"/>
    <w:rsid w:val="0024439B"/>
    <w:rsid w:val="00244584"/>
    <w:rsid w:val="002445E7"/>
    <w:rsid w:val="002446E9"/>
    <w:rsid w:val="0024474F"/>
    <w:rsid w:val="0024476B"/>
    <w:rsid w:val="00244877"/>
    <w:rsid w:val="002448E3"/>
    <w:rsid w:val="00244A72"/>
    <w:rsid w:val="00244ABE"/>
    <w:rsid w:val="00244B34"/>
    <w:rsid w:val="00244C76"/>
    <w:rsid w:val="00244CA3"/>
    <w:rsid w:val="00244E15"/>
    <w:rsid w:val="002451E8"/>
    <w:rsid w:val="0024541C"/>
    <w:rsid w:val="002455D6"/>
    <w:rsid w:val="0024580A"/>
    <w:rsid w:val="002458E8"/>
    <w:rsid w:val="002458F9"/>
    <w:rsid w:val="00245B81"/>
    <w:rsid w:val="00245BD1"/>
    <w:rsid w:val="00245D60"/>
    <w:rsid w:val="00245EE9"/>
    <w:rsid w:val="00245FB1"/>
    <w:rsid w:val="002460CE"/>
    <w:rsid w:val="002460E8"/>
    <w:rsid w:val="00246436"/>
    <w:rsid w:val="00246439"/>
    <w:rsid w:val="00246496"/>
    <w:rsid w:val="00246AD0"/>
    <w:rsid w:val="00246C65"/>
    <w:rsid w:val="00246DD1"/>
    <w:rsid w:val="00246EFB"/>
    <w:rsid w:val="002471C2"/>
    <w:rsid w:val="002475A3"/>
    <w:rsid w:val="00247727"/>
    <w:rsid w:val="002478E7"/>
    <w:rsid w:val="00247B6C"/>
    <w:rsid w:val="00247BC2"/>
    <w:rsid w:val="00247C30"/>
    <w:rsid w:val="00247C39"/>
    <w:rsid w:val="00247C55"/>
    <w:rsid w:val="00247C66"/>
    <w:rsid w:val="00247E93"/>
    <w:rsid w:val="002501F8"/>
    <w:rsid w:val="00250486"/>
    <w:rsid w:val="002504A1"/>
    <w:rsid w:val="002505CD"/>
    <w:rsid w:val="00250674"/>
    <w:rsid w:val="002506E6"/>
    <w:rsid w:val="00250821"/>
    <w:rsid w:val="002508B9"/>
    <w:rsid w:val="002509EF"/>
    <w:rsid w:val="00250AA7"/>
    <w:rsid w:val="00250FA3"/>
    <w:rsid w:val="0025151A"/>
    <w:rsid w:val="002515B1"/>
    <w:rsid w:val="0025186A"/>
    <w:rsid w:val="00252191"/>
    <w:rsid w:val="0025223D"/>
    <w:rsid w:val="00252295"/>
    <w:rsid w:val="00252668"/>
    <w:rsid w:val="002526A6"/>
    <w:rsid w:val="0025270E"/>
    <w:rsid w:val="00252847"/>
    <w:rsid w:val="0025287C"/>
    <w:rsid w:val="00252D13"/>
    <w:rsid w:val="00252EA1"/>
    <w:rsid w:val="0025303D"/>
    <w:rsid w:val="002531BB"/>
    <w:rsid w:val="002531D8"/>
    <w:rsid w:val="00253269"/>
    <w:rsid w:val="0025334B"/>
    <w:rsid w:val="002533CC"/>
    <w:rsid w:val="00253447"/>
    <w:rsid w:val="00253608"/>
    <w:rsid w:val="002536A7"/>
    <w:rsid w:val="002536CE"/>
    <w:rsid w:val="00253776"/>
    <w:rsid w:val="00253994"/>
    <w:rsid w:val="002539C7"/>
    <w:rsid w:val="00253D84"/>
    <w:rsid w:val="00253EBD"/>
    <w:rsid w:val="00253EF3"/>
    <w:rsid w:val="002540FF"/>
    <w:rsid w:val="002541D9"/>
    <w:rsid w:val="00254357"/>
    <w:rsid w:val="002544D7"/>
    <w:rsid w:val="00254A5F"/>
    <w:rsid w:val="00254DF4"/>
    <w:rsid w:val="00254F59"/>
    <w:rsid w:val="00254FF1"/>
    <w:rsid w:val="002552C6"/>
    <w:rsid w:val="00255432"/>
    <w:rsid w:val="00255610"/>
    <w:rsid w:val="002557F2"/>
    <w:rsid w:val="00255B72"/>
    <w:rsid w:val="00255CBC"/>
    <w:rsid w:val="00255D57"/>
    <w:rsid w:val="00256415"/>
    <w:rsid w:val="002565DB"/>
    <w:rsid w:val="002566B4"/>
    <w:rsid w:val="00256855"/>
    <w:rsid w:val="0025690D"/>
    <w:rsid w:val="00256AE9"/>
    <w:rsid w:val="00256BCC"/>
    <w:rsid w:val="00256E8F"/>
    <w:rsid w:val="00256F4C"/>
    <w:rsid w:val="00256F59"/>
    <w:rsid w:val="00256FD1"/>
    <w:rsid w:val="002570D3"/>
    <w:rsid w:val="00257173"/>
    <w:rsid w:val="0025719E"/>
    <w:rsid w:val="00257234"/>
    <w:rsid w:val="00257346"/>
    <w:rsid w:val="00257504"/>
    <w:rsid w:val="002578BE"/>
    <w:rsid w:val="00257C73"/>
    <w:rsid w:val="00257E1B"/>
    <w:rsid w:val="00260187"/>
    <w:rsid w:val="002601A5"/>
    <w:rsid w:val="002606BB"/>
    <w:rsid w:val="0026093B"/>
    <w:rsid w:val="00260A23"/>
    <w:rsid w:val="00260B85"/>
    <w:rsid w:val="00260C59"/>
    <w:rsid w:val="00260D6F"/>
    <w:rsid w:val="00260FCA"/>
    <w:rsid w:val="002610CF"/>
    <w:rsid w:val="00261188"/>
    <w:rsid w:val="0026148C"/>
    <w:rsid w:val="00261560"/>
    <w:rsid w:val="0026159D"/>
    <w:rsid w:val="002616F1"/>
    <w:rsid w:val="00261747"/>
    <w:rsid w:val="00261796"/>
    <w:rsid w:val="0026199D"/>
    <w:rsid w:val="00261D1A"/>
    <w:rsid w:val="00261DE6"/>
    <w:rsid w:val="00261F2A"/>
    <w:rsid w:val="00262160"/>
    <w:rsid w:val="00262190"/>
    <w:rsid w:val="002623F4"/>
    <w:rsid w:val="00262403"/>
    <w:rsid w:val="00262543"/>
    <w:rsid w:val="002625F6"/>
    <w:rsid w:val="00262642"/>
    <w:rsid w:val="0026267D"/>
    <w:rsid w:val="00262869"/>
    <w:rsid w:val="00262953"/>
    <w:rsid w:val="00262A2A"/>
    <w:rsid w:val="00262A7E"/>
    <w:rsid w:val="00262AF4"/>
    <w:rsid w:val="00262C17"/>
    <w:rsid w:val="00262CEA"/>
    <w:rsid w:val="00262D50"/>
    <w:rsid w:val="00262E12"/>
    <w:rsid w:val="00262EC7"/>
    <w:rsid w:val="00262F03"/>
    <w:rsid w:val="00262FC5"/>
    <w:rsid w:val="0026301F"/>
    <w:rsid w:val="0026307E"/>
    <w:rsid w:val="002630CA"/>
    <w:rsid w:val="002630E9"/>
    <w:rsid w:val="002630EB"/>
    <w:rsid w:val="00263227"/>
    <w:rsid w:val="002635F5"/>
    <w:rsid w:val="002636E1"/>
    <w:rsid w:val="00263840"/>
    <w:rsid w:val="002638F5"/>
    <w:rsid w:val="00263A53"/>
    <w:rsid w:val="00263B13"/>
    <w:rsid w:val="00263EAB"/>
    <w:rsid w:val="00263EFF"/>
    <w:rsid w:val="00263FE7"/>
    <w:rsid w:val="0026406E"/>
    <w:rsid w:val="0026407B"/>
    <w:rsid w:val="00264254"/>
    <w:rsid w:val="002643D8"/>
    <w:rsid w:val="00264451"/>
    <w:rsid w:val="00264492"/>
    <w:rsid w:val="00264AC2"/>
    <w:rsid w:val="00264C33"/>
    <w:rsid w:val="00264E2D"/>
    <w:rsid w:val="00264EFD"/>
    <w:rsid w:val="00264F1D"/>
    <w:rsid w:val="00265061"/>
    <w:rsid w:val="00265256"/>
    <w:rsid w:val="002653AA"/>
    <w:rsid w:val="0026544D"/>
    <w:rsid w:val="002654EE"/>
    <w:rsid w:val="002659E8"/>
    <w:rsid w:val="002659EB"/>
    <w:rsid w:val="00265B48"/>
    <w:rsid w:val="00265C1B"/>
    <w:rsid w:val="00265C4E"/>
    <w:rsid w:val="00265EB8"/>
    <w:rsid w:val="00266041"/>
    <w:rsid w:val="0026640F"/>
    <w:rsid w:val="00266612"/>
    <w:rsid w:val="00266852"/>
    <w:rsid w:val="00266A52"/>
    <w:rsid w:val="00266C00"/>
    <w:rsid w:val="00267013"/>
    <w:rsid w:val="002672DE"/>
    <w:rsid w:val="00267507"/>
    <w:rsid w:val="002675F1"/>
    <w:rsid w:val="00267639"/>
    <w:rsid w:val="0026778F"/>
    <w:rsid w:val="00267C99"/>
    <w:rsid w:val="00267D68"/>
    <w:rsid w:val="00267FFB"/>
    <w:rsid w:val="00270005"/>
    <w:rsid w:val="00270026"/>
    <w:rsid w:val="002700E1"/>
    <w:rsid w:val="002702ED"/>
    <w:rsid w:val="002706DE"/>
    <w:rsid w:val="00270811"/>
    <w:rsid w:val="0027082F"/>
    <w:rsid w:val="002708FD"/>
    <w:rsid w:val="0027094F"/>
    <w:rsid w:val="00270996"/>
    <w:rsid w:val="00270AEC"/>
    <w:rsid w:val="00270B0B"/>
    <w:rsid w:val="00270BAA"/>
    <w:rsid w:val="00270BD6"/>
    <w:rsid w:val="00270E57"/>
    <w:rsid w:val="0027132E"/>
    <w:rsid w:val="002713AC"/>
    <w:rsid w:val="0027145B"/>
    <w:rsid w:val="002715A4"/>
    <w:rsid w:val="002715D0"/>
    <w:rsid w:val="00271870"/>
    <w:rsid w:val="00271B56"/>
    <w:rsid w:val="00271BDD"/>
    <w:rsid w:val="00271CBC"/>
    <w:rsid w:val="002724AD"/>
    <w:rsid w:val="002726F1"/>
    <w:rsid w:val="002728F3"/>
    <w:rsid w:val="00272978"/>
    <w:rsid w:val="00272B2F"/>
    <w:rsid w:val="00272F8F"/>
    <w:rsid w:val="00273243"/>
    <w:rsid w:val="0027337E"/>
    <w:rsid w:val="00273387"/>
    <w:rsid w:val="00273563"/>
    <w:rsid w:val="00273693"/>
    <w:rsid w:val="0027373B"/>
    <w:rsid w:val="002739D3"/>
    <w:rsid w:val="00273C04"/>
    <w:rsid w:val="00273D32"/>
    <w:rsid w:val="00274334"/>
    <w:rsid w:val="002743BB"/>
    <w:rsid w:val="002745AC"/>
    <w:rsid w:val="00274654"/>
    <w:rsid w:val="002747C7"/>
    <w:rsid w:val="00274892"/>
    <w:rsid w:val="0027492C"/>
    <w:rsid w:val="002749A9"/>
    <w:rsid w:val="002749D9"/>
    <w:rsid w:val="00274A1A"/>
    <w:rsid w:val="00274D18"/>
    <w:rsid w:val="00274EE2"/>
    <w:rsid w:val="0027522D"/>
    <w:rsid w:val="002754E9"/>
    <w:rsid w:val="002755BF"/>
    <w:rsid w:val="00275C5E"/>
    <w:rsid w:val="00275CBA"/>
    <w:rsid w:val="00275DD6"/>
    <w:rsid w:val="00275DF0"/>
    <w:rsid w:val="00275E7D"/>
    <w:rsid w:val="002763B7"/>
    <w:rsid w:val="0027644E"/>
    <w:rsid w:val="002764CD"/>
    <w:rsid w:val="0027652D"/>
    <w:rsid w:val="002765C0"/>
    <w:rsid w:val="00276EF3"/>
    <w:rsid w:val="0027703A"/>
    <w:rsid w:val="0027713F"/>
    <w:rsid w:val="00277254"/>
    <w:rsid w:val="00277287"/>
    <w:rsid w:val="0027731F"/>
    <w:rsid w:val="00277DED"/>
    <w:rsid w:val="00277DF9"/>
    <w:rsid w:val="00277E34"/>
    <w:rsid w:val="00280348"/>
    <w:rsid w:val="002803DB"/>
    <w:rsid w:val="00280440"/>
    <w:rsid w:val="002805CC"/>
    <w:rsid w:val="002806F8"/>
    <w:rsid w:val="00280849"/>
    <w:rsid w:val="00280901"/>
    <w:rsid w:val="00280A50"/>
    <w:rsid w:val="00280AB9"/>
    <w:rsid w:val="00280B98"/>
    <w:rsid w:val="00280D6D"/>
    <w:rsid w:val="00280DA2"/>
    <w:rsid w:val="00280EC4"/>
    <w:rsid w:val="00281250"/>
    <w:rsid w:val="002813B6"/>
    <w:rsid w:val="00281674"/>
    <w:rsid w:val="002816C0"/>
    <w:rsid w:val="002817E0"/>
    <w:rsid w:val="0028197E"/>
    <w:rsid w:val="00281C57"/>
    <w:rsid w:val="00281E77"/>
    <w:rsid w:val="0028204F"/>
    <w:rsid w:val="0028219A"/>
    <w:rsid w:val="00282264"/>
    <w:rsid w:val="002822CA"/>
    <w:rsid w:val="0028251C"/>
    <w:rsid w:val="0028251E"/>
    <w:rsid w:val="00282726"/>
    <w:rsid w:val="0028280D"/>
    <w:rsid w:val="00282BB8"/>
    <w:rsid w:val="00282DA7"/>
    <w:rsid w:val="00282EC6"/>
    <w:rsid w:val="00282F36"/>
    <w:rsid w:val="00282F99"/>
    <w:rsid w:val="00282F9A"/>
    <w:rsid w:val="00282FB6"/>
    <w:rsid w:val="00282FD2"/>
    <w:rsid w:val="0028301C"/>
    <w:rsid w:val="00283070"/>
    <w:rsid w:val="0028307E"/>
    <w:rsid w:val="0028342A"/>
    <w:rsid w:val="002835DF"/>
    <w:rsid w:val="002839A6"/>
    <w:rsid w:val="00283A0B"/>
    <w:rsid w:val="00283D07"/>
    <w:rsid w:val="00283F2B"/>
    <w:rsid w:val="00283F3E"/>
    <w:rsid w:val="0028416B"/>
    <w:rsid w:val="0028484C"/>
    <w:rsid w:val="00284B57"/>
    <w:rsid w:val="00284D58"/>
    <w:rsid w:val="00284F14"/>
    <w:rsid w:val="0028558D"/>
    <w:rsid w:val="00285616"/>
    <w:rsid w:val="00285677"/>
    <w:rsid w:val="002856AF"/>
    <w:rsid w:val="00285838"/>
    <w:rsid w:val="00285ADB"/>
    <w:rsid w:val="00285C1D"/>
    <w:rsid w:val="00285D4B"/>
    <w:rsid w:val="00285D60"/>
    <w:rsid w:val="00285D65"/>
    <w:rsid w:val="002860E0"/>
    <w:rsid w:val="00286258"/>
    <w:rsid w:val="00286353"/>
    <w:rsid w:val="00286619"/>
    <w:rsid w:val="00286697"/>
    <w:rsid w:val="0028678A"/>
    <w:rsid w:val="0028682F"/>
    <w:rsid w:val="00286860"/>
    <w:rsid w:val="00286956"/>
    <w:rsid w:val="00286C65"/>
    <w:rsid w:val="00286DDD"/>
    <w:rsid w:val="00286EE5"/>
    <w:rsid w:val="00286F23"/>
    <w:rsid w:val="0028722F"/>
    <w:rsid w:val="00287285"/>
    <w:rsid w:val="002872C0"/>
    <w:rsid w:val="002872EB"/>
    <w:rsid w:val="00287314"/>
    <w:rsid w:val="00287475"/>
    <w:rsid w:val="002876DB"/>
    <w:rsid w:val="00287809"/>
    <w:rsid w:val="00287B2D"/>
    <w:rsid w:val="00287B64"/>
    <w:rsid w:val="00287D8E"/>
    <w:rsid w:val="00287EBD"/>
    <w:rsid w:val="0029052B"/>
    <w:rsid w:val="002905B0"/>
    <w:rsid w:val="00290945"/>
    <w:rsid w:val="00290A34"/>
    <w:rsid w:val="00290C22"/>
    <w:rsid w:val="00290CAD"/>
    <w:rsid w:val="0029115A"/>
    <w:rsid w:val="0029117C"/>
    <w:rsid w:val="00291188"/>
    <w:rsid w:val="002913A2"/>
    <w:rsid w:val="002913A9"/>
    <w:rsid w:val="0029165C"/>
    <w:rsid w:val="002916B3"/>
    <w:rsid w:val="00291793"/>
    <w:rsid w:val="0029188A"/>
    <w:rsid w:val="002918FF"/>
    <w:rsid w:val="0029196B"/>
    <w:rsid w:val="00291D5C"/>
    <w:rsid w:val="00291DA4"/>
    <w:rsid w:val="00291DC9"/>
    <w:rsid w:val="00291FC2"/>
    <w:rsid w:val="00292567"/>
    <w:rsid w:val="00292693"/>
    <w:rsid w:val="002928AA"/>
    <w:rsid w:val="0029296B"/>
    <w:rsid w:val="00292987"/>
    <w:rsid w:val="002929B2"/>
    <w:rsid w:val="00292A7E"/>
    <w:rsid w:val="00292BA8"/>
    <w:rsid w:val="00292E87"/>
    <w:rsid w:val="00293318"/>
    <w:rsid w:val="00293479"/>
    <w:rsid w:val="0029347E"/>
    <w:rsid w:val="0029349C"/>
    <w:rsid w:val="00293572"/>
    <w:rsid w:val="002935BE"/>
    <w:rsid w:val="0029374E"/>
    <w:rsid w:val="0029392C"/>
    <w:rsid w:val="002939D6"/>
    <w:rsid w:val="00293B84"/>
    <w:rsid w:val="00293D5F"/>
    <w:rsid w:val="002941BE"/>
    <w:rsid w:val="002945CE"/>
    <w:rsid w:val="00294618"/>
    <w:rsid w:val="0029464A"/>
    <w:rsid w:val="002947B2"/>
    <w:rsid w:val="00294942"/>
    <w:rsid w:val="00294951"/>
    <w:rsid w:val="00294CFE"/>
    <w:rsid w:val="00294E8B"/>
    <w:rsid w:val="00294FDB"/>
    <w:rsid w:val="0029538D"/>
    <w:rsid w:val="00295668"/>
    <w:rsid w:val="002957C1"/>
    <w:rsid w:val="00295819"/>
    <w:rsid w:val="00295920"/>
    <w:rsid w:val="00295955"/>
    <w:rsid w:val="002959D4"/>
    <w:rsid w:val="00295A94"/>
    <w:rsid w:val="00295BB3"/>
    <w:rsid w:val="00295DAF"/>
    <w:rsid w:val="00295E57"/>
    <w:rsid w:val="00295E70"/>
    <w:rsid w:val="00295E92"/>
    <w:rsid w:val="00295E99"/>
    <w:rsid w:val="00296022"/>
    <w:rsid w:val="002962F4"/>
    <w:rsid w:val="00296580"/>
    <w:rsid w:val="00296759"/>
    <w:rsid w:val="00296979"/>
    <w:rsid w:val="00296ACE"/>
    <w:rsid w:val="00296C87"/>
    <w:rsid w:val="00296D15"/>
    <w:rsid w:val="00296D9A"/>
    <w:rsid w:val="00296F6F"/>
    <w:rsid w:val="00297039"/>
    <w:rsid w:val="002972B0"/>
    <w:rsid w:val="0029736C"/>
    <w:rsid w:val="002973A4"/>
    <w:rsid w:val="00297423"/>
    <w:rsid w:val="00297479"/>
    <w:rsid w:val="002974A8"/>
    <w:rsid w:val="00297506"/>
    <w:rsid w:val="002976DB"/>
    <w:rsid w:val="0029789E"/>
    <w:rsid w:val="00297A88"/>
    <w:rsid w:val="00297B01"/>
    <w:rsid w:val="00297BC1"/>
    <w:rsid w:val="00297BD8"/>
    <w:rsid w:val="00297DFA"/>
    <w:rsid w:val="00297E96"/>
    <w:rsid w:val="002A01B3"/>
    <w:rsid w:val="002A025B"/>
    <w:rsid w:val="002A02D6"/>
    <w:rsid w:val="002A0793"/>
    <w:rsid w:val="002A08A2"/>
    <w:rsid w:val="002A093A"/>
    <w:rsid w:val="002A09DA"/>
    <w:rsid w:val="002A0A52"/>
    <w:rsid w:val="002A0BE1"/>
    <w:rsid w:val="002A0CA5"/>
    <w:rsid w:val="002A1045"/>
    <w:rsid w:val="002A1058"/>
    <w:rsid w:val="002A1179"/>
    <w:rsid w:val="002A129C"/>
    <w:rsid w:val="002A13A4"/>
    <w:rsid w:val="002A1436"/>
    <w:rsid w:val="002A1441"/>
    <w:rsid w:val="002A14FB"/>
    <w:rsid w:val="002A16DC"/>
    <w:rsid w:val="002A1871"/>
    <w:rsid w:val="002A1C8C"/>
    <w:rsid w:val="002A1CC4"/>
    <w:rsid w:val="002A1EEA"/>
    <w:rsid w:val="002A2116"/>
    <w:rsid w:val="002A213D"/>
    <w:rsid w:val="002A26AE"/>
    <w:rsid w:val="002A26C1"/>
    <w:rsid w:val="002A28F5"/>
    <w:rsid w:val="002A29B4"/>
    <w:rsid w:val="002A2B87"/>
    <w:rsid w:val="002A2C76"/>
    <w:rsid w:val="002A2CB6"/>
    <w:rsid w:val="002A2DA7"/>
    <w:rsid w:val="002A2E04"/>
    <w:rsid w:val="002A2F09"/>
    <w:rsid w:val="002A2FDF"/>
    <w:rsid w:val="002A2FF6"/>
    <w:rsid w:val="002A3124"/>
    <w:rsid w:val="002A3204"/>
    <w:rsid w:val="002A358C"/>
    <w:rsid w:val="002A362D"/>
    <w:rsid w:val="002A3634"/>
    <w:rsid w:val="002A366D"/>
    <w:rsid w:val="002A39E4"/>
    <w:rsid w:val="002A3A98"/>
    <w:rsid w:val="002A3E90"/>
    <w:rsid w:val="002A3F20"/>
    <w:rsid w:val="002A4477"/>
    <w:rsid w:val="002A4AB9"/>
    <w:rsid w:val="002A4D7C"/>
    <w:rsid w:val="002A4F9D"/>
    <w:rsid w:val="002A5049"/>
    <w:rsid w:val="002A506C"/>
    <w:rsid w:val="002A5211"/>
    <w:rsid w:val="002A54A3"/>
    <w:rsid w:val="002A55B3"/>
    <w:rsid w:val="002A56B5"/>
    <w:rsid w:val="002A582B"/>
    <w:rsid w:val="002A5933"/>
    <w:rsid w:val="002A5990"/>
    <w:rsid w:val="002A5996"/>
    <w:rsid w:val="002A5CA3"/>
    <w:rsid w:val="002A5D08"/>
    <w:rsid w:val="002A5D0A"/>
    <w:rsid w:val="002A6219"/>
    <w:rsid w:val="002A631E"/>
    <w:rsid w:val="002A64EA"/>
    <w:rsid w:val="002A6625"/>
    <w:rsid w:val="002A685F"/>
    <w:rsid w:val="002A68BC"/>
    <w:rsid w:val="002A6A65"/>
    <w:rsid w:val="002A6B04"/>
    <w:rsid w:val="002A6D39"/>
    <w:rsid w:val="002A6DAF"/>
    <w:rsid w:val="002A6E6D"/>
    <w:rsid w:val="002A6EC6"/>
    <w:rsid w:val="002A6EEC"/>
    <w:rsid w:val="002A6F0E"/>
    <w:rsid w:val="002A6F94"/>
    <w:rsid w:val="002A6FF0"/>
    <w:rsid w:val="002A7314"/>
    <w:rsid w:val="002A73D6"/>
    <w:rsid w:val="002A7416"/>
    <w:rsid w:val="002A7472"/>
    <w:rsid w:val="002A7521"/>
    <w:rsid w:val="002A78C2"/>
    <w:rsid w:val="002A7CE4"/>
    <w:rsid w:val="002A7E82"/>
    <w:rsid w:val="002A7F4F"/>
    <w:rsid w:val="002A7F95"/>
    <w:rsid w:val="002A7FA9"/>
    <w:rsid w:val="002A7FC4"/>
    <w:rsid w:val="002B0006"/>
    <w:rsid w:val="002B02FE"/>
    <w:rsid w:val="002B05EB"/>
    <w:rsid w:val="002B07EC"/>
    <w:rsid w:val="002B0818"/>
    <w:rsid w:val="002B0843"/>
    <w:rsid w:val="002B0A87"/>
    <w:rsid w:val="002B0AF7"/>
    <w:rsid w:val="002B0B2A"/>
    <w:rsid w:val="002B0B82"/>
    <w:rsid w:val="002B0C2A"/>
    <w:rsid w:val="002B114F"/>
    <w:rsid w:val="002B1212"/>
    <w:rsid w:val="002B12CA"/>
    <w:rsid w:val="002B136E"/>
    <w:rsid w:val="002B1372"/>
    <w:rsid w:val="002B1494"/>
    <w:rsid w:val="002B1499"/>
    <w:rsid w:val="002B153E"/>
    <w:rsid w:val="002B1561"/>
    <w:rsid w:val="002B15DA"/>
    <w:rsid w:val="002B17F8"/>
    <w:rsid w:val="002B19D3"/>
    <w:rsid w:val="002B1A34"/>
    <w:rsid w:val="002B1D71"/>
    <w:rsid w:val="002B1DD5"/>
    <w:rsid w:val="002B1DED"/>
    <w:rsid w:val="002B1E5E"/>
    <w:rsid w:val="002B1EE9"/>
    <w:rsid w:val="002B225E"/>
    <w:rsid w:val="002B234A"/>
    <w:rsid w:val="002B249A"/>
    <w:rsid w:val="002B24D2"/>
    <w:rsid w:val="002B24FF"/>
    <w:rsid w:val="002B2516"/>
    <w:rsid w:val="002B2687"/>
    <w:rsid w:val="002B2BBD"/>
    <w:rsid w:val="002B2C59"/>
    <w:rsid w:val="002B2D58"/>
    <w:rsid w:val="002B2D66"/>
    <w:rsid w:val="002B2D79"/>
    <w:rsid w:val="002B2F56"/>
    <w:rsid w:val="002B30FC"/>
    <w:rsid w:val="002B31DF"/>
    <w:rsid w:val="002B3249"/>
    <w:rsid w:val="002B33F5"/>
    <w:rsid w:val="002B3548"/>
    <w:rsid w:val="002B3C67"/>
    <w:rsid w:val="002B3E4C"/>
    <w:rsid w:val="002B3E66"/>
    <w:rsid w:val="002B3F3F"/>
    <w:rsid w:val="002B41B0"/>
    <w:rsid w:val="002B41E3"/>
    <w:rsid w:val="002B4301"/>
    <w:rsid w:val="002B444E"/>
    <w:rsid w:val="002B4813"/>
    <w:rsid w:val="002B48B9"/>
    <w:rsid w:val="002B4A4B"/>
    <w:rsid w:val="002B4B1D"/>
    <w:rsid w:val="002B4B8C"/>
    <w:rsid w:val="002B4F4D"/>
    <w:rsid w:val="002B4FFF"/>
    <w:rsid w:val="002B5033"/>
    <w:rsid w:val="002B50C0"/>
    <w:rsid w:val="002B514E"/>
    <w:rsid w:val="002B5207"/>
    <w:rsid w:val="002B559C"/>
    <w:rsid w:val="002B56AB"/>
    <w:rsid w:val="002B5DC1"/>
    <w:rsid w:val="002B5E0B"/>
    <w:rsid w:val="002B60FC"/>
    <w:rsid w:val="002B6127"/>
    <w:rsid w:val="002B639A"/>
    <w:rsid w:val="002B646B"/>
    <w:rsid w:val="002B65BE"/>
    <w:rsid w:val="002B67F7"/>
    <w:rsid w:val="002B6996"/>
    <w:rsid w:val="002B6A10"/>
    <w:rsid w:val="002B6A79"/>
    <w:rsid w:val="002B6CCE"/>
    <w:rsid w:val="002B6E04"/>
    <w:rsid w:val="002B6EF2"/>
    <w:rsid w:val="002B7087"/>
    <w:rsid w:val="002B70B0"/>
    <w:rsid w:val="002B7105"/>
    <w:rsid w:val="002B71C9"/>
    <w:rsid w:val="002B7202"/>
    <w:rsid w:val="002B75A7"/>
    <w:rsid w:val="002B7A7A"/>
    <w:rsid w:val="002B7B62"/>
    <w:rsid w:val="002B7E88"/>
    <w:rsid w:val="002B7EBC"/>
    <w:rsid w:val="002C01A3"/>
    <w:rsid w:val="002C01AA"/>
    <w:rsid w:val="002C0305"/>
    <w:rsid w:val="002C031A"/>
    <w:rsid w:val="002C037A"/>
    <w:rsid w:val="002C0411"/>
    <w:rsid w:val="002C0635"/>
    <w:rsid w:val="002C084F"/>
    <w:rsid w:val="002C0B5B"/>
    <w:rsid w:val="002C0C14"/>
    <w:rsid w:val="002C0CA8"/>
    <w:rsid w:val="002C0D95"/>
    <w:rsid w:val="002C0E2A"/>
    <w:rsid w:val="002C0F11"/>
    <w:rsid w:val="002C11BA"/>
    <w:rsid w:val="002C11ED"/>
    <w:rsid w:val="002C1598"/>
    <w:rsid w:val="002C1839"/>
    <w:rsid w:val="002C195C"/>
    <w:rsid w:val="002C1A1C"/>
    <w:rsid w:val="002C1B31"/>
    <w:rsid w:val="002C1BDF"/>
    <w:rsid w:val="002C1E20"/>
    <w:rsid w:val="002C1F89"/>
    <w:rsid w:val="002C2133"/>
    <w:rsid w:val="002C21DC"/>
    <w:rsid w:val="002C2209"/>
    <w:rsid w:val="002C2224"/>
    <w:rsid w:val="002C2378"/>
    <w:rsid w:val="002C2388"/>
    <w:rsid w:val="002C23A8"/>
    <w:rsid w:val="002C2437"/>
    <w:rsid w:val="002C288A"/>
    <w:rsid w:val="002C2A9A"/>
    <w:rsid w:val="002C2C67"/>
    <w:rsid w:val="002C2D21"/>
    <w:rsid w:val="002C2DAC"/>
    <w:rsid w:val="002C2DB0"/>
    <w:rsid w:val="002C2DE8"/>
    <w:rsid w:val="002C2E97"/>
    <w:rsid w:val="002C318A"/>
    <w:rsid w:val="002C3510"/>
    <w:rsid w:val="002C3BD3"/>
    <w:rsid w:val="002C3CA5"/>
    <w:rsid w:val="002C3D5D"/>
    <w:rsid w:val="002C40A6"/>
    <w:rsid w:val="002C42D3"/>
    <w:rsid w:val="002C453C"/>
    <w:rsid w:val="002C4618"/>
    <w:rsid w:val="002C48AE"/>
    <w:rsid w:val="002C4A75"/>
    <w:rsid w:val="002C4AF6"/>
    <w:rsid w:val="002C50C2"/>
    <w:rsid w:val="002C52F1"/>
    <w:rsid w:val="002C5361"/>
    <w:rsid w:val="002C5396"/>
    <w:rsid w:val="002C55FA"/>
    <w:rsid w:val="002C5707"/>
    <w:rsid w:val="002C57D8"/>
    <w:rsid w:val="002C5818"/>
    <w:rsid w:val="002C5827"/>
    <w:rsid w:val="002C58A0"/>
    <w:rsid w:val="002C59F1"/>
    <w:rsid w:val="002C5B0E"/>
    <w:rsid w:val="002C5D9E"/>
    <w:rsid w:val="002C5EDF"/>
    <w:rsid w:val="002C619D"/>
    <w:rsid w:val="002C6201"/>
    <w:rsid w:val="002C63CA"/>
    <w:rsid w:val="002C63F4"/>
    <w:rsid w:val="002C6400"/>
    <w:rsid w:val="002C64E4"/>
    <w:rsid w:val="002C65D6"/>
    <w:rsid w:val="002C6809"/>
    <w:rsid w:val="002C68B7"/>
    <w:rsid w:val="002C6CF8"/>
    <w:rsid w:val="002C6FAF"/>
    <w:rsid w:val="002C6FD1"/>
    <w:rsid w:val="002C70A3"/>
    <w:rsid w:val="002C7173"/>
    <w:rsid w:val="002C773E"/>
    <w:rsid w:val="002C774E"/>
    <w:rsid w:val="002C7763"/>
    <w:rsid w:val="002C78F8"/>
    <w:rsid w:val="002C7C77"/>
    <w:rsid w:val="002C7DA2"/>
    <w:rsid w:val="002C7DBF"/>
    <w:rsid w:val="002C7E43"/>
    <w:rsid w:val="002C7F72"/>
    <w:rsid w:val="002C7FF7"/>
    <w:rsid w:val="002D001F"/>
    <w:rsid w:val="002D00BF"/>
    <w:rsid w:val="002D0319"/>
    <w:rsid w:val="002D034F"/>
    <w:rsid w:val="002D06B0"/>
    <w:rsid w:val="002D0722"/>
    <w:rsid w:val="002D07AA"/>
    <w:rsid w:val="002D081B"/>
    <w:rsid w:val="002D0970"/>
    <w:rsid w:val="002D0A54"/>
    <w:rsid w:val="002D0C36"/>
    <w:rsid w:val="002D0C7A"/>
    <w:rsid w:val="002D0CA3"/>
    <w:rsid w:val="002D0D66"/>
    <w:rsid w:val="002D0D8F"/>
    <w:rsid w:val="002D1016"/>
    <w:rsid w:val="002D130F"/>
    <w:rsid w:val="002D1398"/>
    <w:rsid w:val="002D1523"/>
    <w:rsid w:val="002D1809"/>
    <w:rsid w:val="002D1B93"/>
    <w:rsid w:val="002D1C66"/>
    <w:rsid w:val="002D1C85"/>
    <w:rsid w:val="002D1F10"/>
    <w:rsid w:val="002D1F6A"/>
    <w:rsid w:val="002D1FD2"/>
    <w:rsid w:val="002D2043"/>
    <w:rsid w:val="002D231C"/>
    <w:rsid w:val="002D2405"/>
    <w:rsid w:val="002D2444"/>
    <w:rsid w:val="002D244D"/>
    <w:rsid w:val="002D25CC"/>
    <w:rsid w:val="002D26DD"/>
    <w:rsid w:val="002D2B5B"/>
    <w:rsid w:val="002D2CC9"/>
    <w:rsid w:val="002D2EE1"/>
    <w:rsid w:val="002D3050"/>
    <w:rsid w:val="002D310B"/>
    <w:rsid w:val="002D33FA"/>
    <w:rsid w:val="002D342D"/>
    <w:rsid w:val="002D3455"/>
    <w:rsid w:val="002D362C"/>
    <w:rsid w:val="002D363A"/>
    <w:rsid w:val="002D3812"/>
    <w:rsid w:val="002D3815"/>
    <w:rsid w:val="002D38BB"/>
    <w:rsid w:val="002D3D1D"/>
    <w:rsid w:val="002D3E48"/>
    <w:rsid w:val="002D3F38"/>
    <w:rsid w:val="002D401D"/>
    <w:rsid w:val="002D408D"/>
    <w:rsid w:val="002D427B"/>
    <w:rsid w:val="002D437D"/>
    <w:rsid w:val="002D43BF"/>
    <w:rsid w:val="002D446C"/>
    <w:rsid w:val="002D4670"/>
    <w:rsid w:val="002D49B4"/>
    <w:rsid w:val="002D4B11"/>
    <w:rsid w:val="002D4C4D"/>
    <w:rsid w:val="002D4E92"/>
    <w:rsid w:val="002D50B8"/>
    <w:rsid w:val="002D51FE"/>
    <w:rsid w:val="002D52C6"/>
    <w:rsid w:val="002D570F"/>
    <w:rsid w:val="002D5810"/>
    <w:rsid w:val="002D5948"/>
    <w:rsid w:val="002D59BE"/>
    <w:rsid w:val="002D5A3A"/>
    <w:rsid w:val="002D5B95"/>
    <w:rsid w:val="002D5D45"/>
    <w:rsid w:val="002D5F76"/>
    <w:rsid w:val="002D5F9E"/>
    <w:rsid w:val="002D6099"/>
    <w:rsid w:val="002D60E2"/>
    <w:rsid w:val="002D610C"/>
    <w:rsid w:val="002D6841"/>
    <w:rsid w:val="002D6AE1"/>
    <w:rsid w:val="002D6B87"/>
    <w:rsid w:val="002D6E94"/>
    <w:rsid w:val="002D6ECA"/>
    <w:rsid w:val="002D7126"/>
    <w:rsid w:val="002D715D"/>
    <w:rsid w:val="002D7426"/>
    <w:rsid w:val="002D7549"/>
    <w:rsid w:val="002D7643"/>
    <w:rsid w:val="002D77C9"/>
    <w:rsid w:val="002D77EB"/>
    <w:rsid w:val="002D7892"/>
    <w:rsid w:val="002D793B"/>
    <w:rsid w:val="002D7A32"/>
    <w:rsid w:val="002D7A7C"/>
    <w:rsid w:val="002D7B20"/>
    <w:rsid w:val="002D7BB0"/>
    <w:rsid w:val="002D7C0E"/>
    <w:rsid w:val="002D7D25"/>
    <w:rsid w:val="002D7DFB"/>
    <w:rsid w:val="002D7FA0"/>
    <w:rsid w:val="002E0065"/>
    <w:rsid w:val="002E013F"/>
    <w:rsid w:val="002E019B"/>
    <w:rsid w:val="002E03E2"/>
    <w:rsid w:val="002E05F7"/>
    <w:rsid w:val="002E0694"/>
    <w:rsid w:val="002E08C6"/>
    <w:rsid w:val="002E09A8"/>
    <w:rsid w:val="002E0C6B"/>
    <w:rsid w:val="002E0D2C"/>
    <w:rsid w:val="002E0D69"/>
    <w:rsid w:val="002E0F84"/>
    <w:rsid w:val="002E101E"/>
    <w:rsid w:val="002E11EC"/>
    <w:rsid w:val="002E1236"/>
    <w:rsid w:val="002E16F2"/>
    <w:rsid w:val="002E1A3B"/>
    <w:rsid w:val="002E1A90"/>
    <w:rsid w:val="002E1B55"/>
    <w:rsid w:val="002E1E3F"/>
    <w:rsid w:val="002E1EC1"/>
    <w:rsid w:val="002E1FAB"/>
    <w:rsid w:val="002E2001"/>
    <w:rsid w:val="002E208F"/>
    <w:rsid w:val="002E2231"/>
    <w:rsid w:val="002E2732"/>
    <w:rsid w:val="002E27A0"/>
    <w:rsid w:val="002E2826"/>
    <w:rsid w:val="002E2A82"/>
    <w:rsid w:val="002E2B2A"/>
    <w:rsid w:val="002E2BBF"/>
    <w:rsid w:val="002E2E55"/>
    <w:rsid w:val="002E2E81"/>
    <w:rsid w:val="002E2EE5"/>
    <w:rsid w:val="002E307E"/>
    <w:rsid w:val="002E3084"/>
    <w:rsid w:val="002E3173"/>
    <w:rsid w:val="002E321C"/>
    <w:rsid w:val="002E349B"/>
    <w:rsid w:val="002E384E"/>
    <w:rsid w:val="002E393C"/>
    <w:rsid w:val="002E39BD"/>
    <w:rsid w:val="002E3DEB"/>
    <w:rsid w:val="002E3F48"/>
    <w:rsid w:val="002E4348"/>
    <w:rsid w:val="002E445F"/>
    <w:rsid w:val="002E4812"/>
    <w:rsid w:val="002E482D"/>
    <w:rsid w:val="002E4882"/>
    <w:rsid w:val="002E48FD"/>
    <w:rsid w:val="002E4C66"/>
    <w:rsid w:val="002E4E29"/>
    <w:rsid w:val="002E4EE8"/>
    <w:rsid w:val="002E5057"/>
    <w:rsid w:val="002E5281"/>
    <w:rsid w:val="002E52EC"/>
    <w:rsid w:val="002E54DF"/>
    <w:rsid w:val="002E54FE"/>
    <w:rsid w:val="002E55CA"/>
    <w:rsid w:val="002E561C"/>
    <w:rsid w:val="002E56FC"/>
    <w:rsid w:val="002E57B6"/>
    <w:rsid w:val="002E57E4"/>
    <w:rsid w:val="002E5A5A"/>
    <w:rsid w:val="002E5A67"/>
    <w:rsid w:val="002E5B14"/>
    <w:rsid w:val="002E5BDD"/>
    <w:rsid w:val="002E5D9D"/>
    <w:rsid w:val="002E6222"/>
    <w:rsid w:val="002E6271"/>
    <w:rsid w:val="002E6363"/>
    <w:rsid w:val="002E638B"/>
    <w:rsid w:val="002E6458"/>
    <w:rsid w:val="002E64CF"/>
    <w:rsid w:val="002E6551"/>
    <w:rsid w:val="002E65D2"/>
    <w:rsid w:val="002E65E3"/>
    <w:rsid w:val="002E66DA"/>
    <w:rsid w:val="002E66E6"/>
    <w:rsid w:val="002E6757"/>
    <w:rsid w:val="002E6799"/>
    <w:rsid w:val="002E6A0A"/>
    <w:rsid w:val="002E6D88"/>
    <w:rsid w:val="002E6ECD"/>
    <w:rsid w:val="002E704D"/>
    <w:rsid w:val="002E711D"/>
    <w:rsid w:val="002E719A"/>
    <w:rsid w:val="002E73F9"/>
    <w:rsid w:val="002E7600"/>
    <w:rsid w:val="002E78F2"/>
    <w:rsid w:val="002E79B7"/>
    <w:rsid w:val="002E7C69"/>
    <w:rsid w:val="002E7F38"/>
    <w:rsid w:val="002E7F7F"/>
    <w:rsid w:val="002F01DB"/>
    <w:rsid w:val="002F02C2"/>
    <w:rsid w:val="002F0301"/>
    <w:rsid w:val="002F0571"/>
    <w:rsid w:val="002F0681"/>
    <w:rsid w:val="002F0B5E"/>
    <w:rsid w:val="002F0C47"/>
    <w:rsid w:val="002F0C51"/>
    <w:rsid w:val="002F0FAD"/>
    <w:rsid w:val="002F1147"/>
    <w:rsid w:val="002F13CD"/>
    <w:rsid w:val="002F142F"/>
    <w:rsid w:val="002F15D3"/>
    <w:rsid w:val="002F16AE"/>
    <w:rsid w:val="002F1734"/>
    <w:rsid w:val="002F1973"/>
    <w:rsid w:val="002F1977"/>
    <w:rsid w:val="002F1A97"/>
    <w:rsid w:val="002F1BDA"/>
    <w:rsid w:val="002F1C31"/>
    <w:rsid w:val="002F1E21"/>
    <w:rsid w:val="002F1F35"/>
    <w:rsid w:val="002F1F7C"/>
    <w:rsid w:val="002F1F94"/>
    <w:rsid w:val="002F1FED"/>
    <w:rsid w:val="002F2060"/>
    <w:rsid w:val="002F2084"/>
    <w:rsid w:val="002F20A7"/>
    <w:rsid w:val="002F20F3"/>
    <w:rsid w:val="002F21B8"/>
    <w:rsid w:val="002F2358"/>
    <w:rsid w:val="002F2367"/>
    <w:rsid w:val="002F239B"/>
    <w:rsid w:val="002F2428"/>
    <w:rsid w:val="002F24F8"/>
    <w:rsid w:val="002F25A0"/>
    <w:rsid w:val="002F2633"/>
    <w:rsid w:val="002F2709"/>
    <w:rsid w:val="002F27EC"/>
    <w:rsid w:val="002F2A39"/>
    <w:rsid w:val="002F2A95"/>
    <w:rsid w:val="002F2BC5"/>
    <w:rsid w:val="002F2C10"/>
    <w:rsid w:val="002F2C1D"/>
    <w:rsid w:val="002F2D8A"/>
    <w:rsid w:val="002F31D9"/>
    <w:rsid w:val="002F3242"/>
    <w:rsid w:val="002F3455"/>
    <w:rsid w:val="002F345F"/>
    <w:rsid w:val="002F3545"/>
    <w:rsid w:val="002F380A"/>
    <w:rsid w:val="002F3966"/>
    <w:rsid w:val="002F39DF"/>
    <w:rsid w:val="002F3B66"/>
    <w:rsid w:val="002F3B7A"/>
    <w:rsid w:val="002F3C7D"/>
    <w:rsid w:val="002F3F18"/>
    <w:rsid w:val="002F4214"/>
    <w:rsid w:val="002F4712"/>
    <w:rsid w:val="002F4899"/>
    <w:rsid w:val="002F4C39"/>
    <w:rsid w:val="002F4CDF"/>
    <w:rsid w:val="002F4E0D"/>
    <w:rsid w:val="002F4E8D"/>
    <w:rsid w:val="002F5133"/>
    <w:rsid w:val="002F532C"/>
    <w:rsid w:val="002F54CB"/>
    <w:rsid w:val="002F55AC"/>
    <w:rsid w:val="002F587B"/>
    <w:rsid w:val="002F5BCF"/>
    <w:rsid w:val="002F5D3D"/>
    <w:rsid w:val="002F5DF3"/>
    <w:rsid w:val="002F5F74"/>
    <w:rsid w:val="002F5F7F"/>
    <w:rsid w:val="002F609E"/>
    <w:rsid w:val="002F6103"/>
    <w:rsid w:val="002F647E"/>
    <w:rsid w:val="002F673D"/>
    <w:rsid w:val="002F67F4"/>
    <w:rsid w:val="002F685F"/>
    <w:rsid w:val="002F69CE"/>
    <w:rsid w:val="002F6AE2"/>
    <w:rsid w:val="002F6B0A"/>
    <w:rsid w:val="002F6D10"/>
    <w:rsid w:val="002F6D5E"/>
    <w:rsid w:val="002F6EE1"/>
    <w:rsid w:val="002F6F9C"/>
    <w:rsid w:val="002F6FAF"/>
    <w:rsid w:val="002F709D"/>
    <w:rsid w:val="002F7492"/>
    <w:rsid w:val="002F7567"/>
    <w:rsid w:val="002F772D"/>
    <w:rsid w:val="002F781A"/>
    <w:rsid w:val="002F7878"/>
    <w:rsid w:val="002F78A0"/>
    <w:rsid w:val="002F7BA2"/>
    <w:rsid w:val="002F7C94"/>
    <w:rsid w:val="002F7D84"/>
    <w:rsid w:val="002F7D8A"/>
    <w:rsid w:val="002F7DB0"/>
    <w:rsid w:val="002F7DC9"/>
    <w:rsid w:val="002F7DE7"/>
    <w:rsid w:val="002F7E83"/>
    <w:rsid w:val="0030011F"/>
    <w:rsid w:val="00300241"/>
    <w:rsid w:val="003005DB"/>
    <w:rsid w:val="00300631"/>
    <w:rsid w:val="003006D1"/>
    <w:rsid w:val="003007B2"/>
    <w:rsid w:val="003008D2"/>
    <w:rsid w:val="003009EC"/>
    <w:rsid w:val="00300B6E"/>
    <w:rsid w:val="00300B92"/>
    <w:rsid w:val="00300D27"/>
    <w:rsid w:val="00300DA3"/>
    <w:rsid w:val="00301105"/>
    <w:rsid w:val="003011AA"/>
    <w:rsid w:val="003012AF"/>
    <w:rsid w:val="003012B5"/>
    <w:rsid w:val="00301401"/>
    <w:rsid w:val="0030145D"/>
    <w:rsid w:val="0030187A"/>
    <w:rsid w:val="0030192F"/>
    <w:rsid w:val="00301B27"/>
    <w:rsid w:val="00301E9B"/>
    <w:rsid w:val="003020B1"/>
    <w:rsid w:val="003020E5"/>
    <w:rsid w:val="0030257D"/>
    <w:rsid w:val="0030261F"/>
    <w:rsid w:val="0030292E"/>
    <w:rsid w:val="00302A4F"/>
    <w:rsid w:val="00302A9A"/>
    <w:rsid w:val="00302D0A"/>
    <w:rsid w:val="00302D68"/>
    <w:rsid w:val="00302E3F"/>
    <w:rsid w:val="00302FAD"/>
    <w:rsid w:val="003030FD"/>
    <w:rsid w:val="003031D0"/>
    <w:rsid w:val="0030327A"/>
    <w:rsid w:val="00303285"/>
    <w:rsid w:val="003034EB"/>
    <w:rsid w:val="003037CC"/>
    <w:rsid w:val="00303831"/>
    <w:rsid w:val="003039C0"/>
    <w:rsid w:val="00303C3C"/>
    <w:rsid w:val="00303CB9"/>
    <w:rsid w:val="0030422A"/>
    <w:rsid w:val="00304253"/>
    <w:rsid w:val="0030425A"/>
    <w:rsid w:val="00304458"/>
    <w:rsid w:val="003046F1"/>
    <w:rsid w:val="003047D2"/>
    <w:rsid w:val="00304A7A"/>
    <w:rsid w:val="00304D7B"/>
    <w:rsid w:val="00304FA4"/>
    <w:rsid w:val="00305045"/>
    <w:rsid w:val="00305073"/>
    <w:rsid w:val="003052E7"/>
    <w:rsid w:val="00305401"/>
    <w:rsid w:val="00305607"/>
    <w:rsid w:val="00305661"/>
    <w:rsid w:val="00305720"/>
    <w:rsid w:val="00305791"/>
    <w:rsid w:val="003058D1"/>
    <w:rsid w:val="003058F9"/>
    <w:rsid w:val="00305C95"/>
    <w:rsid w:val="00305D01"/>
    <w:rsid w:val="00305D91"/>
    <w:rsid w:val="00305E5E"/>
    <w:rsid w:val="0030600D"/>
    <w:rsid w:val="003063DC"/>
    <w:rsid w:val="003063ED"/>
    <w:rsid w:val="00306507"/>
    <w:rsid w:val="0030668B"/>
    <w:rsid w:val="003066AD"/>
    <w:rsid w:val="003066AE"/>
    <w:rsid w:val="0030682C"/>
    <w:rsid w:val="003069EB"/>
    <w:rsid w:val="00306A87"/>
    <w:rsid w:val="00306EA4"/>
    <w:rsid w:val="00306F73"/>
    <w:rsid w:val="00306FCE"/>
    <w:rsid w:val="0030704F"/>
    <w:rsid w:val="003070AA"/>
    <w:rsid w:val="00307375"/>
    <w:rsid w:val="0030767F"/>
    <w:rsid w:val="00307876"/>
    <w:rsid w:val="003078C1"/>
    <w:rsid w:val="00307995"/>
    <w:rsid w:val="003079C5"/>
    <w:rsid w:val="00307C71"/>
    <w:rsid w:val="00307D99"/>
    <w:rsid w:val="00307EFA"/>
    <w:rsid w:val="0031007F"/>
    <w:rsid w:val="00310290"/>
    <w:rsid w:val="003102C8"/>
    <w:rsid w:val="0031033A"/>
    <w:rsid w:val="0031037F"/>
    <w:rsid w:val="003104BB"/>
    <w:rsid w:val="00310522"/>
    <w:rsid w:val="0031054D"/>
    <w:rsid w:val="00310662"/>
    <w:rsid w:val="0031087F"/>
    <w:rsid w:val="00310AC3"/>
    <w:rsid w:val="00310BBA"/>
    <w:rsid w:val="00310C86"/>
    <w:rsid w:val="00310DD1"/>
    <w:rsid w:val="00310F9A"/>
    <w:rsid w:val="00311172"/>
    <w:rsid w:val="00311213"/>
    <w:rsid w:val="0031159D"/>
    <w:rsid w:val="00311645"/>
    <w:rsid w:val="00311718"/>
    <w:rsid w:val="00311736"/>
    <w:rsid w:val="0031175E"/>
    <w:rsid w:val="0031180F"/>
    <w:rsid w:val="00311816"/>
    <w:rsid w:val="003119D6"/>
    <w:rsid w:val="00311BE7"/>
    <w:rsid w:val="00311C9A"/>
    <w:rsid w:val="0031206F"/>
    <w:rsid w:val="00312372"/>
    <w:rsid w:val="003125FB"/>
    <w:rsid w:val="0031273C"/>
    <w:rsid w:val="003128A1"/>
    <w:rsid w:val="00312A0D"/>
    <w:rsid w:val="00312A67"/>
    <w:rsid w:val="00312E9C"/>
    <w:rsid w:val="00312EB8"/>
    <w:rsid w:val="00312F13"/>
    <w:rsid w:val="00313100"/>
    <w:rsid w:val="00313141"/>
    <w:rsid w:val="003132B5"/>
    <w:rsid w:val="00313414"/>
    <w:rsid w:val="003134E1"/>
    <w:rsid w:val="003135DD"/>
    <w:rsid w:val="003137B6"/>
    <w:rsid w:val="0031397D"/>
    <w:rsid w:val="00313A7A"/>
    <w:rsid w:val="00313CE6"/>
    <w:rsid w:val="00313CF7"/>
    <w:rsid w:val="00313D78"/>
    <w:rsid w:val="00313E9A"/>
    <w:rsid w:val="00313F15"/>
    <w:rsid w:val="00313FED"/>
    <w:rsid w:val="003140F2"/>
    <w:rsid w:val="003141E9"/>
    <w:rsid w:val="0031424F"/>
    <w:rsid w:val="00314505"/>
    <w:rsid w:val="00314884"/>
    <w:rsid w:val="00314A0C"/>
    <w:rsid w:val="00314CAD"/>
    <w:rsid w:val="00314CD6"/>
    <w:rsid w:val="00314D97"/>
    <w:rsid w:val="003150B8"/>
    <w:rsid w:val="00315107"/>
    <w:rsid w:val="0031516F"/>
    <w:rsid w:val="00315183"/>
    <w:rsid w:val="0031523A"/>
    <w:rsid w:val="003153AE"/>
    <w:rsid w:val="003155CC"/>
    <w:rsid w:val="003155E0"/>
    <w:rsid w:val="0031569B"/>
    <w:rsid w:val="003157BA"/>
    <w:rsid w:val="003157C0"/>
    <w:rsid w:val="00315821"/>
    <w:rsid w:val="00315B3E"/>
    <w:rsid w:val="00315C9F"/>
    <w:rsid w:val="00315E54"/>
    <w:rsid w:val="0031603E"/>
    <w:rsid w:val="003160EA"/>
    <w:rsid w:val="00316339"/>
    <w:rsid w:val="0031639B"/>
    <w:rsid w:val="003164D6"/>
    <w:rsid w:val="00316807"/>
    <w:rsid w:val="00316997"/>
    <w:rsid w:val="00316EB2"/>
    <w:rsid w:val="00316EC0"/>
    <w:rsid w:val="00317053"/>
    <w:rsid w:val="0031720D"/>
    <w:rsid w:val="00317421"/>
    <w:rsid w:val="00317540"/>
    <w:rsid w:val="0031762F"/>
    <w:rsid w:val="003177EF"/>
    <w:rsid w:val="00317B3D"/>
    <w:rsid w:val="00317BE0"/>
    <w:rsid w:val="00317DB0"/>
    <w:rsid w:val="00317E2D"/>
    <w:rsid w:val="00317F3E"/>
    <w:rsid w:val="00317FA6"/>
    <w:rsid w:val="00317FE0"/>
    <w:rsid w:val="003203FD"/>
    <w:rsid w:val="0032046F"/>
    <w:rsid w:val="0032052D"/>
    <w:rsid w:val="003205B1"/>
    <w:rsid w:val="003205FC"/>
    <w:rsid w:val="0032065C"/>
    <w:rsid w:val="0032083F"/>
    <w:rsid w:val="003209C0"/>
    <w:rsid w:val="00320E31"/>
    <w:rsid w:val="00321277"/>
    <w:rsid w:val="00321410"/>
    <w:rsid w:val="0032187F"/>
    <w:rsid w:val="003219DA"/>
    <w:rsid w:val="003219FF"/>
    <w:rsid w:val="00321A8F"/>
    <w:rsid w:val="00321E0F"/>
    <w:rsid w:val="003220B3"/>
    <w:rsid w:val="0032229E"/>
    <w:rsid w:val="0032257A"/>
    <w:rsid w:val="00322761"/>
    <w:rsid w:val="00322785"/>
    <w:rsid w:val="00322C02"/>
    <w:rsid w:val="00322F44"/>
    <w:rsid w:val="00323020"/>
    <w:rsid w:val="00323130"/>
    <w:rsid w:val="003231A4"/>
    <w:rsid w:val="0032351B"/>
    <w:rsid w:val="00323640"/>
    <w:rsid w:val="00323657"/>
    <w:rsid w:val="00323689"/>
    <w:rsid w:val="00323815"/>
    <w:rsid w:val="003238C9"/>
    <w:rsid w:val="00323909"/>
    <w:rsid w:val="00323D03"/>
    <w:rsid w:val="00323D90"/>
    <w:rsid w:val="00323DCE"/>
    <w:rsid w:val="00324027"/>
    <w:rsid w:val="00324135"/>
    <w:rsid w:val="003243F9"/>
    <w:rsid w:val="003246F4"/>
    <w:rsid w:val="003247E6"/>
    <w:rsid w:val="00324A8A"/>
    <w:rsid w:val="00324D1F"/>
    <w:rsid w:val="0032500C"/>
    <w:rsid w:val="00325028"/>
    <w:rsid w:val="00325152"/>
    <w:rsid w:val="00325257"/>
    <w:rsid w:val="003253D0"/>
    <w:rsid w:val="00325942"/>
    <w:rsid w:val="00325B34"/>
    <w:rsid w:val="00325BE1"/>
    <w:rsid w:val="00325CAC"/>
    <w:rsid w:val="00325D83"/>
    <w:rsid w:val="00325D92"/>
    <w:rsid w:val="00325E79"/>
    <w:rsid w:val="00325E84"/>
    <w:rsid w:val="00325F9F"/>
    <w:rsid w:val="00326428"/>
    <w:rsid w:val="003265C8"/>
    <w:rsid w:val="00326847"/>
    <w:rsid w:val="003269E7"/>
    <w:rsid w:val="00326A2A"/>
    <w:rsid w:val="00326AB3"/>
    <w:rsid w:val="003270EF"/>
    <w:rsid w:val="00327A14"/>
    <w:rsid w:val="00327AA8"/>
    <w:rsid w:val="00327AE9"/>
    <w:rsid w:val="00327C8A"/>
    <w:rsid w:val="00327E72"/>
    <w:rsid w:val="00330122"/>
    <w:rsid w:val="0033035F"/>
    <w:rsid w:val="00330F24"/>
    <w:rsid w:val="003311A3"/>
    <w:rsid w:val="00331384"/>
    <w:rsid w:val="00331858"/>
    <w:rsid w:val="00331932"/>
    <w:rsid w:val="00331A46"/>
    <w:rsid w:val="00331B29"/>
    <w:rsid w:val="00331BB7"/>
    <w:rsid w:val="00331D7B"/>
    <w:rsid w:val="003320CC"/>
    <w:rsid w:val="003322FB"/>
    <w:rsid w:val="003326A7"/>
    <w:rsid w:val="00332707"/>
    <w:rsid w:val="0033286C"/>
    <w:rsid w:val="003329D9"/>
    <w:rsid w:val="00332A80"/>
    <w:rsid w:val="00332A91"/>
    <w:rsid w:val="00332AD8"/>
    <w:rsid w:val="00332AF1"/>
    <w:rsid w:val="00332D2D"/>
    <w:rsid w:val="00332EFE"/>
    <w:rsid w:val="0033300D"/>
    <w:rsid w:val="0033328F"/>
    <w:rsid w:val="003332EF"/>
    <w:rsid w:val="00333462"/>
    <w:rsid w:val="003336D2"/>
    <w:rsid w:val="0033377B"/>
    <w:rsid w:val="00333974"/>
    <w:rsid w:val="00334126"/>
    <w:rsid w:val="003345D2"/>
    <w:rsid w:val="003347E9"/>
    <w:rsid w:val="00334911"/>
    <w:rsid w:val="003349DA"/>
    <w:rsid w:val="00334C88"/>
    <w:rsid w:val="00334D5D"/>
    <w:rsid w:val="00335301"/>
    <w:rsid w:val="0033540C"/>
    <w:rsid w:val="003357D7"/>
    <w:rsid w:val="00335974"/>
    <w:rsid w:val="003359AF"/>
    <w:rsid w:val="003359F1"/>
    <w:rsid w:val="00335D01"/>
    <w:rsid w:val="00335D0C"/>
    <w:rsid w:val="00335F98"/>
    <w:rsid w:val="003361B3"/>
    <w:rsid w:val="003361CF"/>
    <w:rsid w:val="00336206"/>
    <w:rsid w:val="003362B1"/>
    <w:rsid w:val="00336330"/>
    <w:rsid w:val="0033636D"/>
    <w:rsid w:val="00336568"/>
    <w:rsid w:val="003365A1"/>
    <w:rsid w:val="003365AF"/>
    <w:rsid w:val="00336824"/>
    <w:rsid w:val="003368E5"/>
    <w:rsid w:val="0033694B"/>
    <w:rsid w:val="003369E5"/>
    <w:rsid w:val="00336C6C"/>
    <w:rsid w:val="00336E52"/>
    <w:rsid w:val="00336F85"/>
    <w:rsid w:val="00337300"/>
    <w:rsid w:val="003374BF"/>
    <w:rsid w:val="003374CE"/>
    <w:rsid w:val="00337551"/>
    <w:rsid w:val="003375B4"/>
    <w:rsid w:val="00337785"/>
    <w:rsid w:val="00337889"/>
    <w:rsid w:val="003379B8"/>
    <w:rsid w:val="003379BE"/>
    <w:rsid w:val="00337D95"/>
    <w:rsid w:val="0034019D"/>
    <w:rsid w:val="0034055C"/>
    <w:rsid w:val="0034081D"/>
    <w:rsid w:val="00340D99"/>
    <w:rsid w:val="00340DB5"/>
    <w:rsid w:val="00340E6F"/>
    <w:rsid w:val="003411A5"/>
    <w:rsid w:val="003411D7"/>
    <w:rsid w:val="003414E7"/>
    <w:rsid w:val="0034153B"/>
    <w:rsid w:val="00341941"/>
    <w:rsid w:val="00341B8B"/>
    <w:rsid w:val="00341C0D"/>
    <w:rsid w:val="00341D31"/>
    <w:rsid w:val="00341FE7"/>
    <w:rsid w:val="00342068"/>
    <w:rsid w:val="003421AB"/>
    <w:rsid w:val="003422F9"/>
    <w:rsid w:val="003424A4"/>
    <w:rsid w:val="00342675"/>
    <w:rsid w:val="003426BC"/>
    <w:rsid w:val="003427C7"/>
    <w:rsid w:val="003427F2"/>
    <w:rsid w:val="0034295A"/>
    <w:rsid w:val="00342A1A"/>
    <w:rsid w:val="00342FE7"/>
    <w:rsid w:val="0034315B"/>
    <w:rsid w:val="00343482"/>
    <w:rsid w:val="00343514"/>
    <w:rsid w:val="0034359E"/>
    <w:rsid w:val="0034381C"/>
    <w:rsid w:val="00343D2B"/>
    <w:rsid w:val="003441EB"/>
    <w:rsid w:val="003442B3"/>
    <w:rsid w:val="003442C4"/>
    <w:rsid w:val="00344647"/>
    <w:rsid w:val="0034471F"/>
    <w:rsid w:val="00344A20"/>
    <w:rsid w:val="00344D44"/>
    <w:rsid w:val="003450A3"/>
    <w:rsid w:val="0034518B"/>
    <w:rsid w:val="0034552A"/>
    <w:rsid w:val="003459D5"/>
    <w:rsid w:val="00345A47"/>
    <w:rsid w:val="00345C07"/>
    <w:rsid w:val="003460B3"/>
    <w:rsid w:val="003461AB"/>
    <w:rsid w:val="00346255"/>
    <w:rsid w:val="00346321"/>
    <w:rsid w:val="003464EE"/>
    <w:rsid w:val="003465C9"/>
    <w:rsid w:val="00346724"/>
    <w:rsid w:val="00346890"/>
    <w:rsid w:val="00346D46"/>
    <w:rsid w:val="00346E3A"/>
    <w:rsid w:val="00346F12"/>
    <w:rsid w:val="003470F3"/>
    <w:rsid w:val="003471F0"/>
    <w:rsid w:val="00347201"/>
    <w:rsid w:val="003472FA"/>
    <w:rsid w:val="00347805"/>
    <w:rsid w:val="0034785B"/>
    <w:rsid w:val="00347918"/>
    <w:rsid w:val="00347ABD"/>
    <w:rsid w:val="00347D41"/>
    <w:rsid w:val="00347E76"/>
    <w:rsid w:val="00347E8A"/>
    <w:rsid w:val="00350025"/>
    <w:rsid w:val="00350152"/>
    <w:rsid w:val="00350273"/>
    <w:rsid w:val="003503EC"/>
    <w:rsid w:val="0035046A"/>
    <w:rsid w:val="00350628"/>
    <w:rsid w:val="00350775"/>
    <w:rsid w:val="003508D4"/>
    <w:rsid w:val="003508D7"/>
    <w:rsid w:val="00350AC4"/>
    <w:rsid w:val="00350B27"/>
    <w:rsid w:val="00350BF0"/>
    <w:rsid w:val="00350FE7"/>
    <w:rsid w:val="00351000"/>
    <w:rsid w:val="003511A6"/>
    <w:rsid w:val="003512B1"/>
    <w:rsid w:val="00351342"/>
    <w:rsid w:val="0035136C"/>
    <w:rsid w:val="00351406"/>
    <w:rsid w:val="0035165E"/>
    <w:rsid w:val="0035175C"/>
    <w:rsid w:val="003517E4"/>
    <w:rsid w:val="003519FF"/>
    <w:rsid w:val="00351A20"/>
    <w:rsid w:val="00351A85"/>
    <w:rsid w:val="00351D27"/>
    <w:rsid w:val="00351E1F"/>
    <w:rsid w:val="00351EE5"/>
    <w:rsid w:val="00352022"/>
    <w:rsid w:val="003520F2"/>
    <w:rsid w:val="003523FC"/>
    <w:rsid w:val="00352634"/>
    <w:rsid w:val="003526AF"/>
    <w:rsid w:val="0035271B"/>
    <w:rsid w:val="003528AB"/>
    <w:rsid w:val="00352934"/>
    <w:rsid w:val="00352E97"/>
    <w:rsid w:val="00352F9C"/>
    <w:rsid w:val="00352FD0"/>
    <w:rsid w:val="00353066"/>
    <w:rsid w:val="003531AC"/>
    <w:rsid w:val="003534D6"/>
    <w:rsid w:val="003535C1"/>
    <w:rsid w:val="00353926"/>
    <w:rsid w:val="003539F9"/>
    <w:rsid w:val="00353A35"/>
    <w:rsid w:val="00353A41"/>
    <w:rsid w:val="00353B1D"/>
    <w:rsid w:val="00353D78"/>
    <w:rsid w:val="003540B3"/>
    <w:rsid w:val="00354208"/>
    <w:rsid w:val="00354281"/>
    <w:rsid w:val="0035433E"/>
    <w:rsid w:val="00354391"/>
    <w:rsid w:val="0035451E"/>
    <w:rsid w:val="0035457A"/>
    <w:rsid w:val="003545DF"/>
    <w:rsid w:val="00354750"/>
    <w:rsid w:val="003548B8"/>
    <w:rsid w:val="00354984"/>
    <w:rsid w:val="00354AF9"/>
    <w:rsid w:val="00354B03"/>
    <w:rsid w:val="00354C03"/>
    <w:rsid w:val="00354E83"/>
    <w:rsid w:val="00354F94"/>
    <w:rsid w:val="00354FD9"/>
    <w:rsid w:val="0035501B"/>
    <w:rsid w:val="00355486"/>
    <w:rsid w:val="00355508"/>
    <w:rsid w:val="00355CED"/>
    <w:rsid w:val="00355D89"/>
    <w:rsid w:val="00355F3B"/>
    <w:rsid w:val="00356058"/>
    <w:rsid w:val="003562B8"/>
    <w:rsid w:val="00356505"/>
    <w:rsid w:val="00356761"/>
    <w:rsid w:val="003567F9"/>
    <w:rsid w:val="003568C0"/>
    <w:rsid w:val="0035694D"/>
    <w:rsid w:val="00356A52"/>
    <w:rsid w:val="00356CF7"/>
    <w:rsid w:val="00356FA4"/>
    <w:rsid w:val="00357345"/>
    <w:rsid w:val="0035736B"/>
    <w:rsid w:val="00357607"/>
    <w:rsid w:val="003576B5"/>
    <w:rsid w:val="00357741"/>
    <w:rsid w:val="0035783F"/>
    <w:rsid w:val="00357974"/>
    <w:rsid w:val="00357A8B"/>
    <w:rsid w:val="00357BF0"/>
    <w:rsid w:val="00357C47"/>
    <w:rsid w:val="00357CBE"/>
    <w:rsid w:val="00357F27"/>
    <w:rsid w:val="00357FA7"/>
    <w:rsid w:val="00360001"/>
    <w:rsid w:val="003600DA"/>
    <w:rsid w:val="003600FF"/>
    <w:rsid w:val="00360235"/>
    <w:rsid w:val="0036056B"/>
    <w:rsid w:val="00360675"/>
    <w:rsid w:val="00360698"/>
    <w:rsid w:val="0036091A"/>
    <w:rsid w:val="003609D1"/>
    <w:rsid w:val="00360A51"/>
    <w:rsid w:val="00360B0C"/>
    <w:rsid w:val="00360CCF"/>
    <w:rsid w:val="00360EBB"/>
    <w:rsid w:val="00360F19"/>
    <w:rsid w:val="00360FF5"/>
    <w:rsid w:val="003611FF"/>
    <w:rsid w:val="0036137A"/>
    <w:rsid w:val="0036150F"/>
    <w:rsid w:val="00361800"/>
    <w:rsid w:val="00361BE5"/>
    <w:rsid w:val="00361C0C"/>
    <w:rsid w:val="00361F2B"/>
    <w:rsid w:val="00361FD4"/>
    <w:rsid w:val="003622C6"/>
    <w:rsid w:val="003625A4"/>
    <w:rsid w:val="00362CF0"/>
    <w:rsid w:val="00362D04"/>
    <w:rsid w:val="00362DC2"/>
    <w:rsid w:val="00362E34"/>
    <w:rsid w:val="00362F21"/>
    <w:rsid w:val="003630BF"/>
    <w:rsid w:val="003631B9"/>
    <w:rsid w:val="003632B4"/>
    <w:rsid w:val="0036348A"/>
    <w:rsid w:val="003634BA"/>
    <w:rsid w:val="00363587"/>
    <w:rsid w:val="0036366E"/>
    <w:rsid w:val="00363CA8"/>
    <w:rsid w:val="00363D8D"/>
    <w:rsid w:val="00363D96"/>
    <w:rsid w:val="00363DB0"/>
    <w:rsid w:val="00363E22"/>
    <w:rsid w:val="00364032"/>
    <w:rsid w:val="003644C8"/>
    <w:rsid w:val="003645CF"/>
    <w:rsid w:val="0036487A"/>
    <w:rsid w:val="00364925"/>
    <w:rsid w:val="00364985"/>
    <w:rsid w:val="00364B50"/>
    <w:rsid w:val="00364DAE"/>
    <w:rsid w:val="00364E8D"/>
    <w:rsid w:val="00364EAD"/>
    <w:rsid w:val="00364FF4"/>
    <w:rsid w:val="0036504A"/>
    <w:rsid w:val="00365444"/>
    <w:rsid w:val="00365481"/>
    <w:rsid w:val="00365541"/>
    <w:rsid w:val="00365750"/>
    <w:rsid w:val="003657E1"/>
    <w:rsid w:val="003657E5"/>
    <w:rsid w:val="003658A7"/>
    <w:rsid w:val="00365BD4"/>
    <w:rsid w:val="00365C58"/>
    <w:rsid w:val="00365D0F"/>
    <w:rsid w:val="00365E42"/>
    <w:rsid w:val="00365E44"/>
    <w:rsid w:val="00365EE3"/>
    <w:rsid w:val="00366013"/>
    <w:rsid w:val="00366357"/>
    <w:rsid w:val="003665BE"/>
    <w:rsid w:val="003667E5"/>
    <w:rsid w:val="00366A0F"/>
    <w:rsid w:val="00366AC4"/>
    <w:rsid w:val="00366C3A"/>
    <w:rsid w:val="00366D3A"/>
    <w:rsid w:val="00366DD8"/>
    <w:rsid w:val="00366EAD"/>
    <w:rsid w:val="00367073"/>
    <w:rsid w:val="00367198"/>
    <w:rsid w:val="00367220"/>
    <w:rsid w:val="003672F2"/>
    <w:rsid w:val="00367315"/>
    <w:rsid w:val="00367453"/>
    <w:rsid w:val="00367460"/>
    <w:rsid w:val="0036750A"/>
    <w:rsid w:val="00367659"/>
    <w:rsid w:val="00367738"/>
    <w:rsid w:val="0036786D"/>
    <w:rsid w:val="003679CE"/>
    <w:rsid w:val="00367B11"/>
    <w:rsid w:val="00367E8A"/>
    <w:rsid w:val="00367E99"/>
    <w:rsid w:val="00367EB3"/>
    <w:rsid w:val="0037027F"/>
    <w:rsid w:val="003702C7"/>
    <w:rsid w:val="003705ED"/>
    <w:rsid w:val="00370756"/>
    <w:rsid w:val="00370958"/>
    <w:rsid w:val="00370A92"/>
    <w:rsid w:val="00370B95"/>
    <w:rsid w:val="00370DBE"/>
    <w:rsid w:val="00370EDF"/>
    <w:rsid w:val="00371159"/>
    <w:rsid w:val="0037138B"/>
    <w:rsid w:val="00371502"/>
    <w:rsid w:val="003715CB"/>
    <w:rsid w:val="00371C7B"/>
    <w:rsid w:val="0037201C"/>
    <w:rsid w:val="0037235B"/>
    <w:rsid w:val="003725BE"/>
    <w:rsid w:val="0037289A"/>
    <w:rsid w:val="003729DF"/>
    <w:rsid w:val="00372C6C"/>
    <w:rsid w:val="00372F4A"/>
    <w:rsid w:val="003732C7"/>
    <w:rsid w:val="00373589"/>
    <w:rsid w:val="003736F7"/>
    <w:rsid w:val="0037376B"/>
    <w:rsid w:val="00373821"/>
    <w:rsid w:val="00373881"/>
    <w:rsid w:val="00373885"/>
    <w:rsid w:val="003739DB"/>
    <w:rsid w:val="00373A48"/>
    <w:rsid w:val="00373A49"/>
    <w:rsid w:val="00373B1A"/>
    <w:rsid w:val="00373E70"/>
    <w:rsid w:val="0037400C"/>
    <w:rsid w:val="0037402D"/>
    <w:rsid w:val="0037403E"/>
    <w:rsid w:val="003741B7"/>
    <w:rsid w:val="003741C1"/>
    <w:rsid w:val="00374263"/>
    <w:rsid w:val="003743C7"/>
    <w:rsid w:val="003747B8"/>
    <w:rsid w:val="0037493B"/>
    <w:rsid w:val="00374A32"/>
    <w:rsid w:val="00374A85"/>
    <w:rsid w:val="00374B09"/>
    <w:rsid w:val="00374C8D"/>
    <w:rsid w:val="00374D1E"/>
    <w:rsid w:val="00374E4C"/>
    <w:rsid w:val="00375197"/>
    <w:rsid w:val="0037520E"/>
    <w:rsid w:val="0037533E"/>
    <w:rsid w:val="003754EA"/>
    <w:rsid w:val="003756F7"/>
    <w:rsid w:val="0037598C"/>
    <w:rsid w:val="00375ACC"/>
    <w:rsid w:val="00375E3B"/>
    <w:rsid w:val="00376453"/>
    <w:rsid w:val="00376744"/>
    <w:rsid w:val="00376827"/>
    <w:rsid w:val="0037697C"/>
    <w:rsid w:val="00376996"/>
    <w:rsid w:val="00376ACC"/>
    <w:rsid w:val="00376BDF"/>
    <w:rsid w:val="00376BF1"/>
    <w:rsid w:val="00377095"/>
    <w:rsid w:val="0037729A"/>
    <w:rsid w:val="003773F0"/>
    <w:rsid w:val="0037777F"/>
    <w:rsid w:val="00377A80"/>
    <w:rsid w:val="00377B47"/>
    <w:rsid w:val="00377C69"/>
    <w:rsid w:val="00377CF1"/>
    <w:rsid w:val="00377D8C"/>
    <w:rsid w:val="00377E59"/>
    <w:rsid w:val="00377E70"/>
    <w:rsid w:val="00377E7F"/>
    <w:rsid w:val="00380197"/>
    <w:rsid w:val="003803F1"/>
    <w:rsid w:val="00380430"/>
    <w:rsid w:val="003805BB"/>
    <w:rsid w:val="00380917"/>
    <w:rsid w:val="00380A34"/>
    <w:rsid w:val="00380BE7"/>
    <w:rsid w:val="00380E9D"/>
    <w:rsid w:val="00380F33"/>
    <w:rsid w:val="00380F3C"/>
    <w:rsid w:val="00380FD5"/>
    <w:rsid w:val="0038123B"/>
    <w:rsid w:val="00381375"/>
    <w:rsid w:val="003813B4"/>
    <w:rsid w:val="003819FF"/>
    <w:rsid w:val="00381A45"/>
    <w:rsid w:val="00381A89"/>
    <w:rsid w:val="00381AE5"/>
    <w:rsid w:val="00381BB8"/>
    <w:rsid w:val="00381CB5"/>
    <w:rsid w:val="00381E8A"/>
    <w:rsid w:val="00381E94"/>
    <w:rsid w:val="00381EAC"/>
    <w:rsid w:val="00381FBA"/>
    <w:rsid w:val="003820DF"/>
    <w:rsid w:val="00382123"/>
    <w:rsid w:val="00382241"/>
    <w:rsid w:val="003823FE"/>
    <w:rsid w:val="00382475"/>
    <w:rsid w:val="00382511"/>
    <w:rsid w:val="003825A7"/>
    <w:rsid w:val="00382A8C"/>
    <w:rsid w:val="00382D22"/>
    <w:rsid w:val="00383049"/>
    <w:rsid w:val="00383071"/>
    <w:rsid w:val="0038313B"/>
    <w:rsid w:val="003832A2"/>
    <w:rsid w:val="0038352C"/>
    <w:rsid w:val="003836D8"/>
    <w:rsid w:val="00383733"/>
    <w:rsid w:val="00383855"/>
    <w:rsid w:val="00383BC8"/>
    <w:rsid w:val="00383F16"/>
    <w:rsid w:val="0038420E"/>
    <w:rsid w:val="00384329"/>
    <w:rsid w:val="00384498"/>
    <w:rsid w:val="003844C8"/>
    <w:rsid w:val="00384538"/>
    <w:rsid w:val="0038478C"/>
    <w:rsid w:val="0038483D"/>
    <w:rsid w:val="00384843"/>
    <w:rsid w:val="00384B5F"/>
    <w:rsid w:val="00384F7E"/>
    <w:rsid w:val="00385182"/>
    <w:rsid w:val="0038531B"/>
    <w:rsid w:val="003855BB"/>
    <w:rsid w:val="00385716"/>
    <w:rsid w:val="0038576D"/>
    <w:rsid w:val="00385A11"/>
    <w:rsid w:val="00385AA8"/>
    <w:rsid w:val="00385AE7"/>
    <w:rsid w:val="00385C91"/>
    <w:rsid w:val="00385DF2"/>
    <w:rsid w:val="00385ED3"/>
    <w:rsid w:val="003860FE"/>
    <w:rsid w:val="003861D4"/>
    <w:rsid w:val="00386367"/>
    <w:rsid w:val="003863C9"/>
    <w:rsid w:val="003868E4"/>
    <w:rsid w:val="0038694C"/>
    <w:rsid w:val="00386985"/>
    <w:rsid w:val="00386BA5"/>
    <w:rsid w:val="00386F21"/>
    <w:rsid w:val="00386F2C"/>
    <w:rsid w:val="003870EC"/>
    <w:rsid w:val="00387369"/>
    <w:rsid w:val="003873B7"/>
    <w:rsid w:val="003873C5"/>
    <w:rsid w:val="0038760F"/>
    <w:rsid w:val="00387679"/>
    <w:rsid w:val="003876F2"/>
    <w:rsid w:val="00387782"/>
    <w:rsid w:val="00387822"/>
    <w:rsid w:val="0038788B"/>
    <w:rsid w:val="00387CB8"/>
    <w:rsid w:val="00387CF6"/>
    <w:rsid w:val="00387D7F"/>
    <w:rsid w:val="00387F26"/>
    <w:rsid w:val="00390154"/>
    <w:rsid w:val="00390587"/>
    <w:rsid w:val="00390609"/>
    <w:rsid w:val="00390645"/>
    <w:rsid w:val="00390751"/>
    <w:rsid w:val="003908B8"/>
    <w:rsid w:val="00390934"/>
    <w:rsid w:val="0039095A"/>
    <w:rsid w:val="00390AB1"/>
    <w:rsid w:val="00390B43"/>
    <w:rsid w:val="00390D71"/>
    <w:rsid w:val="00391163"/>
    <w:rsid w:val="0039116C"/>
    <w:rsid w:val="0039168F"/>
    <w:rsid w:val="003916A6"/>
    <w:rsid w:val="003916FD"/>
    <w:rsid w:val="003919F7"/>
    <w:rsid w:val="00391C21"/>
    <w:rsid w:val="00391C66"/>
    <w:rsid w:val="00391C98"/>
    <w:rsid w:val="00391D5C"/>
    <w:rsid w:val="00391EAA"/>
    <w:rsid w:val="00391EEA"/>
    <w:rsid w:val="003920D8"/>
    <w:rsid w:val="0039220C"/>
    <w:rsid w:val="003922BA"/>
    <w:rsid w:val="003922F6"/>
    <w:rsid w:val="00392459"/>
    <w:rsid w:val="00392496"/>
    <w:rsid w:val="003928C2"/>
    <w:rsid w:val="003929AB"/>
    <w:rsid w:val="00392BFB"/>
    <w:rsid w:val="00392CD8"/>
    <w:rsid w:val="00392D4C"/>
    <w:rsid w:val="00392DDC"/>
    <w:rsid w:val="0039334D"/>
    <w:rsid w:val="0039339F"/>
    <w:rsid w:val="00393491"/>
    <w:rsid w:val="00393557"/>
    <w:rsid w:val="0039358C"/>
    <w:rsid w:val="0039363D"/>
    <w:rsid w:val="00393710"/>
    <w:rsid w:val="003937B6"/>
    <w:rsid w:val="00393B60"/>
    <w:rsid w:val="00393C1F"/>
    <w:rsid w:val="00393CF8"/>
    <w:rsid w:val="00393D3A"/>
    <w:rsid w:val="00393DD2"/>
    <w:rsid w:val="00394138"/>
    <w:rsid w:val="00394263"/>
    <w:rsid w:val="00394300"/>
    <w:rsid w:val="00394330"/>
    <w:rsid w:val="00394749"/>
    <w:rsid w:val="00394788"/>
    <w:rsid w:val="003947FD"/>
    <w:rsid w:val="003949A3"/>
    <w:rsid w:val="00394DDA"/>
    <w:rsid w:val="00394F03"/>
    <w:rsid w:val="00395093"/>
    <w:rsid w:val="003950EC"/>
    <w:rsid w:val="00395100"/>
    <w:rsid w:val="003951FB"/>
    <w:rsid w:val="003953EB"/>
    <w:rsid w:val="003956A7"/>
    <w:rsid w:val="0039585A"/>
    <w:rsid w:val="003959B5"/>
    <w:rsid w:val="00395B4F"/>
    <w:rsid w:val="003960FF"/>
    <w:rsid w:val="003962CD"/>
    <w:rsid w:val="0039634A"/>
    <w:rsid w:val="0039638E"/>
    <w:rsid w:val="003965C9"/>
    <w:rsid w:val="003966C3"/>
    <w:rsid w:val="0039689F"/>
    <w:rsid w:val="003968D5"/>
    <w:rsid w:val="003969F8"/>
    <w:rsid w:val="00396A9E"/>
    <w:rsid w:val="00396B57"/>
    <w:rsid w:val="00396C10"/>
    <w:rsid w:val="00396EC5"/>
    <w:rsid w:val="00396ED3"/>
    <w:rsid w:val="00396FC4"/>
    <w:rsid w:val="003970CE"/>
    <w:rsid w:val="003970F6"/>
    <w:rsid w:val="003974B6"/>
    <w:rsid w:val="003975B6"/>
    <w:rsid w:val="003976CA"/>
    <w:rsid w:val="0039797A"/>
    <w:rsid w:val="00397D20"/>
    <w:rsid w:val="00397E54"/>
    <w:rsid w:val="00397E5E"/>
    <w:rsid w:val="003A01FD"/>
    <w:rsid w:val="003A04D7"/>
    <w:rsid w:val="003A0665"/>
    <w:rsid w:val="003A06A5"/>
    <w:rsid w:val="003A06C5"/>
    <w:rsid w:val="003A0A97"/>
    <w:rsid w:val="003A0DC1"/>
    <w:rsid w:val="003A0DD1"/>
    <w:rsid w:val="003A107E"/>
    <w:rsid w:val="003A118A"/>
    <w:rsid w:val="003A15DE"/>
    <w:rsid w:val="003A16DE"/>
    <w:rsid w:val="003A1D9D"/>
    <w:rsid w:val="003A20BB"/>
    <w:rsid w:val="003A2193"/>
    <w:rsid w:val="003A21DE"/>
    <w:rsid w:val="003A234D"/>
    <w:rsid w:val="003A24F5"/>
    <w:rsid w:val="003A2589"/>
    <w:rsid w:val="003A2620"/>
    <w:rsid w:val="003A2640"/>
    <w:rsid w:val="003A26C0"/>
    <w:rsid w:val="003A27AD"/>
    <w:rsid w:val="003A2813"/>
    <w:rsid w:val="003A29A0"/>
    <w:rsid w:val="003A2B0D"/>
    <w:rsid w:val="003A2C1D"/>
    <w:rsid w:val="003A2C8A"/>
    <w:rsid w:val="003A2D16"/>
    <w:rsid w:val="003A30D0"/>
    <w:rsid w:val="003A3161"/>
    <w:rsid w:val="003A33DA"/>
    <w:rsid w:val="003A3407"/>
    <w:rsid w:val="003A34E4"/>
    <w:rsid w:val="003A3691"/>
    <w:rsid w:val="003A377D"/>
    <w:rsid w:val="003A38AE"/>
    <w:rsid w:val="003A3A2E"/>
    <w:rsid w:val="003A3A57"/>
    <w:rsid w:val="003A3ADE"/>
    <w:rsid w:val="003A3CE4"/>
    <w:rsid w:val="003A3EBF"/>
    <w:rsid w:val="003A3EE9"/>
    <w:rsid w:val="003A4150"/>
    <w:rsid w:val="003A42E3"/>
    <w:rsid w:val="003A4365"/>
    <w:rsid w:val="003A44A0"/>
    <w:rsid w:val="003A44A8"/>
    <w:rsid w:val="003A457C"/>
    <w:rsid w:val="003A4657"/>
    <w:rsid w:val="003A476D"/>
    <w:rsid w:val="003A4A72"/>
    <w:rsid w:val="003A4DEF"/>
    <w:rsid w:val="003A4E7E"/>
    <w:rsid w:val="003A4E9B"/>
    <w:rsid w:val="003A51AA"/>
    <w:rsid w:val="003A51F7"/>
    <w:rsid w:val="003A5215"/>
    <w:rsid w:val="003A54D8"/>
    <w:rsid w:val="003A5B6E"/>
    <w:rsid w:val="003A5F97"/>
    <w:rsid w:val="003A623E"/>
    <w:rsid w:val="003A6413"/>
    <w:rsid w:val="003A657C"/>
    <w:rsid w:val="003A6661"/>
    <w:rsid w:val="003A673B"/>
    <w:rsid w:val="003A67A7"/>
    <w:rsid w:val="003A67D3"/>
    <w:rsid w:val="003A6ADD"/>
    <w:rsid w:val="003A6B08"/>
    <w:rsid w:val="003A6E18"/>
    <w:rsid w:val="003A6F07"/>
    <w:rsid w:val="003A6F38"/>
    <w:rsid w:val="003A7193"/>
    <w:rsid w:val="003A71AA"/>
    <w:rsid w:val="003A748E"/>
    <w:rsid w:val="003A75D3"/>
    <w:rsid w:val="003A7863"/>
    <w:rsid w:val="003A7A02"/>
    <w:rsid w:val="003A7B72"/>
    <w:rsid w:val="003A7BD1"/>
    <w:rsid w:val="003A7D64"/>
    <w:rsid w:val="003A7D82"/>
    <w:rsid w:val="003A7F25"/>
    <w:rsid w:val="003A7F6C"/>
    <w:rsid w:val="003A7F85"/>
    <w:rsid w:val="003B00B9"/>
    <w:rsid w:val="003B0147"/>
    <w:rsid w:val="003B0230"/>
    <w:rsid w:val="003B02A8"/>
    <w:rsid w:val="003B0379"/>
    <w:rsid w:val="003B05D8"/>
    <w:rsid w:val="003B064D"/>
    <w:rsid w:val="003B07D3"/>
    <w:rsid w:val="003B0886"/>
    <w:rsid w:val="003B09C0"/>
    <w:rsid w:val="003B0A7D"/>
    <w:rsid w:val="003B0DC6"/>
    <w:rsid w:val="003B0F65"/>
    <w:rsid w:val="003B0F98"/>
    <w:rsid w:val="003B119B"/>
    <w:rsid w:val="003B14B0"/>
    <w:rsid w:val="003B14CE"/>
    <w:rsid w:val="003B1707"/>
    <w:rsid w:val="003B1916"/>
    <w:rsid w:val="003B1990"/>
    <w:rsid w:val="003B1A93"/>
    <w:rsid w:val="003B1B69"/>
    <w:rsid w:val="003B1BEE"/>
    <w:rsid w:val="003B1D16"/>
    <w:rsid w:val="003B1DF1"/>
    <w:rsid w:val="003B1F15"/>
    <w:rsid w:val="003B1F58"/>
    <w:rsid w:val="003B201E"/>
    <w:rsid w:val="003B20F4"/>
    <w:rsid w:val="003B2115"/>
    <w:rsid w:val="003B2470"/>
    <w:rsid w:val="003B24B5"/>
    <w:rsid w:val="003B24D7"/>
    <w:rsid w:val="003B2619"/>
    <w:rsid w:val="003B2911"/>
    <w:rsid w:val="003B29E0"/>
    <w:rsid w:val="003B2A83"/>
    <w:rsid w:val="003B2B5E"/>
    <w:rsid w:val="003B2C0B"/>
    <w:rsid w:val="003B2D12"/>
    <w:rsid w:val="003B2D71"/>
    <w:rsid w:val="003B2D84"/>
    <w:rsid w:val="003B2E36"/>
    <w:rsid w:val="003B3146"/>
    <w:rsid w:val="003B318B"/>
    <w:rsid w:val="003B32C2"/>
    <w:rsid w:val="003B33E4"/>
    <w:rsid w:val="003B344F"/>
    <w:rsid w:val="003B3472"/>
    <w:rsid w:val="003B3640"/>
    <w:rsid w:val="003B36BC"/>
    <w:rsid w:val="003B3CB3"/>
    <w:rsid w:val="003B3E81"/>
    <w:rsid w:val="003B423F"/>
    <w:rsid w:val="003B4715"/>
    <w:rsid w:val="003B47C7"/>
    <w:rsid w:val="003B48E4"/>
    <w:rsid w:val="003B4B68"/>
    <w:rsid w:val="003B4D0F"/>
    <w:rsid w:val="003B4D3F"/>
    <w:rsid w:val="003B4FAC"/>
    <w:rsid w:val="003B511C"/>
    <w:rsid w:val="003B51DD"/>
    <w:rsid w:val="003B536E"/>
    <w:rsid w:val="003B53AA"/>
    <w:rsid w:val="003B544D"/>
    <w:rsid w:val="003B557A"/>
    <w:rsid w:val="003B5587"/>
    <w:rsid w:val="003B558A"/>
    <w:rsid w:val="003B55C8"/>
    <w:rsid w:val="003B55E8"/>
    <w:rsid w:val="003B5770"/>
    <w:rsid w:val="003B586B"/>
    <w:rsid w:val="003B58D4"/>
    <w:rsid w:val="003B59C5"/>
    <w:rsid w:val="003B59DD"/>
    <w:rsid w:val="003B5A82"/>
    <w:rsid w:val="003B5B98"/>
    <w:rsid w:val="003B5BCA"/>
    <w:rsid w:val="003B5C0B"/>
    <w:rsid w:val="003B5C25"/>
    <w:rsid w:val="003B5C26"/>
    <w:rsid w:val="003B5C72"/>
    <w:rsid w:val="003B5F03"/>
    <w:rsid w:val="003B6162"/>
    <w:rsid w:val="003B6393"/>
    <w:rsid w:val="003B642D"/>
    <w:rsid w:val="003B645C"/>
    <w:rsid w:val="003B64BF"/>
    <w:rsid w:val="003B6853"/>
    <w:rsid w:val="003B69FA"/>
    <w:rsid w:val="003B6CF7"/>
    <w:rsid w:val="003B6DD8"/>
    <w:rsid w:val="003B700E"/>
    <w:rsid w:val="003B7011"/>
    <w:rsid w:val="003B720C"/>
    <w:rsid w:val="003B7519"/>
    <w:rsid w:val="003B7758"/>
    <w:rsid w:val="003C00CA"/>
    <w:rsid w:val="003C011D"/>
    <w:rsid w:val="003C016E"/>
    <w:rsid w:val="003C01F9"/>
    <w:rsid w:val="003C0407"/>
    <w:rsid w:val="003C06E6"/>
    <w:rsid w:val="003C072C"/>
    <w:rsid w:val="003C0A0D"/>
    <w:rsid w:val="003C0A35"/>
    <w:rsid w:val="003C0D81"/>
    <w:rsid w:val="003C0E10"/>
    <w:rsid w:val="003C0ECA"/>
    <w:rsid w:val="003C0F49"/>
    <w:rsid w:val="003C10AE"/>
    <w:rsid w:val="003C10EF"/>
    <w:rsid w:val="003C1363"/>
    <w:rsid w:val="003C1396"/>
    <w:rsid w:val="003C174F"/>
    <w:rsid w:val="003C1799"/>
    <w:rsid w:val="003C17F4"/>
    <w:rsid w:val="003C18B8"/>
    <w:rsid w:val="003C18DA"/>
    <w:rsid w:val="003C1D5D"/>
    <w:rsid w:val="003C1F29"/>
    <w:rsid w:val="003C1F2B"/>
    <w:rsid w:val="003C1F3B"/>
    <w:rsid w:val="003C22D4"/>
    <w:rsid w:val="003C247F"/>
    <w:rsid w:val="003C260C"/>
    <w:rsid w:val="003C272D"/>
    <w:rsid w:val="003C279F"/>
    <w:rsid w:val="003C2895"/>
    <w:rsid w:val="003C28D9"/>
    <w:rsid w:val="003C2DFA"/>
    <w:rsid w:val="003C3030"/>
    <w:rsid w:val="003C3094"/>
    <w:rsid w:val="003C324B"/>
    <w:rsid w:val="003C335A"/>
    <w:rsid w:val="003C34DE"/>
    <w:rsid w:val="003C3810"/>
    <w:rsid w:val="003C38E6"/>
    <w:rsid w:val="003C392C"/>
    <w:rsid w:val="003C398B"/>
    <w:rsid w:val="003C3A67"/>
    <w:rsid w:val="003C3B3C"/>
    <w:rsid w:val="003C3B45"/>
    <w:rsid w:val="003C3BFC"/>
    <w:rsid w:val="003C3CF6"/>
    <w:rsid w:val="003C3DA4"/>
    <w:rsid w:val="003C3E0E"/>
    <w:rsid w:val="003C3E26"/>
    <w:rsid w:val="003C3ED4"/>
    <w:rsid w:val="003C3F17"/>
    <w:rsid w:val="003C40AA"/>
    <w:rsid w:val="003C42E4"/>
    <w:rsid w:val="003C4398"/>
    <w:rsid w:val="003C43BC"/>
    <w:rsid w:val="003C43D6"/>
    <w:rsid w:val="003C445E"/>
    <w:rsid w:val="003C449A"/>
    <w:rsid w:val="003C459D"/>
    <w:rsid w:val="003C46ED"/>
    <w:rsid w:val="003C4741"/>
    <w:rsid w:val="003C474F"/>
    <w:rsid w:val="003C476C"/>
    <w:rsid w:val="003C48CD"/>
    <w:rsid w:val="003C494B"/>
    <w:rsid w:val="003C4996"/>
    <w:rsid w:val="003C4A52"/>
    <w:rsid w:val="003C4A66"/>
    <w:rsid w:val="003C4D28"/>
    <w:rsid w:val="003C4D8B"/>
    <w:rsid w:val="003C4E76"/>
    <w:rsid w:val="003C4EB1"/>
    <w:rsid w:val="003C504F"/>
    <w:rsid w:val="003C51E3"/>
    <w:rsid w:val="003C5575"/>
    <w:rsid w:val="003C5648"/>
    <w:rsid w:val="003C566C"/>
    <w:rsid w:val="003C58B6"/>
    <w:rsid w:val="003C58E4"/>
    <w:rsid w:val="003C5A7E"/>
    <w:rsid w:val="003C5B26"/>
    <w:rsid w:val="003C6023"/>
    <w:rsid w:val="003C61E9"/>
    <w:rsid w:val="003C63DF"/>
    <w:rsid w:val="003C6514"/>
    <w:rsid w:val="003C6924"/>
    <w:rsid w:val="003C6AC3"/>
    <w:rsid w:val="003C6B88"/>
    <w:rsid w:val="003C6BA5"/>
    <w:rsid w:val="003C6C16"/>
    <w:rsid w:val="003C6C58"/>
    <w:rsid w:val="003C6D06"/>
    <w:rsid w:val="003C70D2"/>
    <w:rsid w:val="003C7227"/>
    <w:rsid w:val="003C729C"/>
    <w:rsid w:val="003C738F"/>
    <w:rsid w:val="003C759F"/>
    <w:rsid w:val="003C75B0"/>
    <w:rsid w:val="003C760E"/>
    <w:rsid w:val="003C7AB7"/>
    <w:rsid w:val="003C7C28"/>
    <w:rsid w:val="003C7C75"/>
    <w:rsid w:val="003C7D43"/>
    <w:rsid w:val="003C7E35"/>
    <w:rsid w:val="003D000D"/>
    <w:rsid w:val="003D0198"/>
    <w:rsid w:val="003D0592"/>
    <w:rsid w:val="003D064B"/>
    <w:rsid w:val="003D072C"/>
    <w:rsid w:val="003D078B"/>
    <w:rsid w:val="003D083F"/>
    <w:rsid w:val="003D0968"/>
    <w:rsid w:val="003D09CF"/>
    <w:rsid w:val="003D0A36"/>
    <w:rsid w:val="003D0A8C"/>
    <w:rsid w:val="003D0B02"/>
    <w:rsid w:val="003D0EEE"/>
    <w:rsid w:val="003D112A"/>
    <w:rsid w:val="003D13E8"/>
    <w:rsid w:val="003D14B7"/>
    <w:rsid w:val="003D161D"/>
    <w:rsid w:val="003D1687"/>
    <w:rsid w:val="003D1833"/>
    <w:rsid w:val="003D188F"/>
    <w:rsid w:val="003D1979"/>
    <w:rsid w:val="003D1985"/>
    <w:rsid w:val="003D1A83"/>
    <w:rsid w:val="003D1C59"/>
    <w:rsid w:val="003D1D33"/>
    <w:rsid w:val="003D1E2C"/>
    <w:rsid w:val="003D1E4A"/>
    <w:rsid w:val="003D1F6A"/>
    <w:rsid w:val="003D1F80"/>
    <w:rsid w:val="003D205E"/>
    <w:rsid w:val="003D2586"/>
    <w:rsid w:val="003D26C4"/>
    <w:rsid w:val="003D2920"/>
    <w:rsid w:val="003D2DCA"/>
    <w:rsid w:val="003D2DE5"/>
    <w:rsid w:val="003D2E06"/>
    <w:rsid w:val="003D2E51"/>
    <w:rsid w:val="003D2EB1"/>
    <w:rsid w:val="003D2EFA"/>
    <w:rsid w:val="003D30D2"/>
    <w:rsid w:val="003D31BB"/>
    <w:rsid w:val="003D31C2"/>
    <w:rsid w:val="003D31F3"/>
    <w:rsid w:val="003D329C"/>
    <w:rsid w:val="003D330F"/>
    <w:rsid w:val="003D3525"/>
    <w:rsid w:val="003D362E"/>
    <w:rsid w:val="003D378D"/>
    <w:rsid w:val="003D39AE"/>
    <w:rsid w:val="003D3BA2"/>
    <w:rsid w:val="003D3BBF"/>
    <w:rsid w:val="003D3C9C"/>
    <w:rsid w:val="003D40A2"/>
    <w:rsid w:val="003D421D"/>
    <w:rsid w:val="003D4417"/>
    <w:rsid w:val="003D4429"/>
    <w:rsid w:val="003D4472"/>
    <w:rsid w:val="003D44C4"/>
    <w:rsid w:val="003D4660"/>
    <w:rsid w:val="003D4866"/>
    <w:rsid w:val="003D49E8"/>
    <w:rsid w:val="003D4A06"/>
    <w:rsid w:val="003D4A4C"/>
    <w:rsid w:val="003D4BBA"/>
    <w:rsid w:val="003D4BF6"/>
    <w:rsid w:val="003D4ECA"/>
    <w:rsid w:val="003D4F96"/>
    <w:rsid w:val="003D500A"/>
    <w:rsid w:val="003D505B"/>
    <w:rsid w:val="003D5705"/>
    <w:rsid w:val="003D5978"/>
    <w:rsid w:val="003D5B51"/>
    <w:rsid w:val="003D5BA9"/>
    <w:rsid w:val="003D5BF2"/>
    <w:rsid w:val="003D6075"/>
    <w:rsid w:val="003D607C"/>
    <w:rsid w:val="003D60E1"/>
    <w:rsid w:val="003D6110"/>
    <w:rsid w:val="003D64BC"/>
    <w:rsid w:val="003D6613"/>
    <w:rsid w:val="003D66CE"/>
    <w:rsid w:val="003D66DB"/>
    <w:rsid w:val="003D68E4"/>
    <w:rsid w:val="003D695A"/>
    <w:rsid w:val="003D699D"/>
    <w:rsid w:val="003D6C67"/>
    <w:rsid w:val="003D6CF1"/>
    <w:rsid w:val="003D6E48"/>
    <w:rsid w:val="003D6E50"/>
    <w:rsid w:val="003D6F56"/>
    <w:rsid w:val="003D714A"/>
    <w:rsid w:val="003D723D"/>
    <w:rsid w:val="003D74AA"/>
    <w:rsid w:val="003D74C5"/>
    <w:rsid w:val="003D74EF"/>
    <w:rsid w:val="003D758E"/>
    <w:rsid w:val="003D7593"/>
    <w:rsid w:val="003D7911"/>
    <w:rsid w:val="003D7980"/>
    <w:rsid w:val="003D7B47"/>
    <w:rsid w:val="003D7BB2"/>
    <w:rsid w:val="003D7CD7"/>
    <w:rsid w:val="003E01CE"/>
    <w:rsid w:val="003E0389"/>
    <w:rsid w:val="003E042D"/>
    <w:rsid w:val="003E056F"/>
    <w:rsid w:val="003E0708"/>
    <w:rsid w:val="003E0A4A"/>
    <w:rsid w:val="003E0A88"/>
    <w:rsid w:val="003E0A94"/>
    <w:rsid w:val="003E0D8C"/>
    <w:rsid w:val="003E0D97"/>
    <w:rsid w:val="003E0F15"/>
    <w:rsid w:val="003E136D"/>
    <w:rsid w:val="003E1443"/>
    <w:rsid w:val="003E16CD"/>
    <w:rsid w:val="003E1937"/>
    <w:rsid w:val="003E19BA"/>
    <w:rsid w:val="003E1CC6"/>
    <w:rsid w:val="003E1E77"/>
    <w:rsid w:val="003E1F3D"/>
    <w:rsid w:val="003E2249"/>
    <w:rsid w:val="003E2332"/>
    <w:rsid w:val="003E24DE"/>
    <w:rsid w:val="003E2579"/>
    <w:rsid w:val="003E25DB"/>
    <w:rsid w:val="003E2A67"/>
    <w:rsid w:val="003E2A9E"/>
    <w:rsid w:val="003E2B6E"/>
    <w:rsid w:val="003E2C3D"/>
    <w:rsid w:val="003E2CEB"/>
    <w:rsid w:val="003E2F6D"/>
    <w:rsid w:val="003E313D"/>
    <w:rsid w:val="003E31E3"/>
    <w:rsid w:val="003E33AE"/>
    <w:rsid w:val="003E3420"/>
    <w:rsid w:val="003E3634"/>
    <w:rsid w:val="003E3892"/>
    <w:rsid w:val="003E38AB"/>
    <w:rsid w:val="003E38CB"/>
    <w:rsid w:val="003E3987"/>
    <w:rsid w:val="003E3A11"/>
    <w:rsid w:val="003E3A2C"/>
    <w:rsid w:val="003E3AA4"/>
    <w:rsid w:val="003E3F10"/>
    <w:rsid w:val="003E3FF4"/>
    <w:rsid w:val="003E4028"/>
    <w:rsid w:val="003E4077"/>
    <w:rsid w:val="003E40C6"/>
    <w:rsid w:val="003E4448"/>
    <w:rsid w:val="003E47FF"/>
    <w:rsid w:val="003E4E33"/>
    <w:rsid w:val="003E4EBB"/>
    <w:rsid w:val="003E4F49"/>
    <w:rsid w:val="003E5219"/>
    <w:rsid w:val="003E5513"/>
    <w:rsid w:val="003E5764"/>
    <w:rsid w:val="003E576E"/>
    <w:rsid w:val="003E58F5"/>
    <w:rsid w:val="003E5A17"/>
    <w:rsid w:val="003E5A5E"/>
    <w:rsid w:val="003E5BF2"/>
    <w:rsid w:val="003E5CB3"/>
    <w:rsid w:val="003E5D26"/>
    <w:rsid w:val="003E5D6F"/>
    <w:rsid w:val="003E5DD1"/>
    <w:rsid w:val="003E5DE9"/>
    <w:rsid w:val="003E5F37"/>
    <w:rsid w:val="003E600D"/>
    <w:rsid w:val="003E625B"/>
    <w:rsid w:val="003E65BC"/>
    <w:rsid w:val="003E6687"/>
    <w:rsid w:val="003E6715"/>
    <w:rsid w:val="003E677C"/>
    <w:rsid w:val="003E68E7"/>
    <w:rsid w:val="003E6BF2"/>
    <w:rsid w:val="003E6D65"/>
    <w:rsid w:val="003E753C"/>
    <w:rsid w:val="003E7719"/>
    <w:rsid w:val="003E7995"/>
    <w:rsid w:val="003E7A7E"/>
    <w:rsid w:val="003F0259"/>
    <w:rsid w:val="003F037C"/>
    <w:rsid w:val="003F0392"/>
    <w:rsid w:val="003F06AB"/>
    <w:rsid w:val="003F08A7"/>
    <w:rsid w:val="003F08A8"/>
    <w:rsid w:val="003F0C16"/>
    <w:rsid w:val="003F0D82"/>
    <w:rsid w:val="003F109F"/>
    <w:rsid w:val="003F1250"/>
    <w:rsid w:val="003F1332"/>
    <w:rsid w:val="003F18C1"/>
    <w:rsid w:val="003F1969"/>
    <w:rsid w:val="003F19A3"/>
    <w:rsid w:val="003F19E9"/>
    <w:rsid w:val="003F1AAB"/>
    <w:rsid w:val="003F1BDF"/>
    <w:rsid w:val="003F20D7"/>
    <w:rsid w:val="003F23BA"/>
    <w:rsid w:val="003F23F2"/>
    <w:rsid w:val="003F2435"/>
    <w:rsid w:val="003F270A"/>
    <w:rsid w:val="003F2883"/>
    <w:rsid w:val="003F2AC4"/>
    <w:rsid w:val="003F2BD3"/>
    <w:rsid w:val="003F2DAD"/>
    <w:rsid w:val="003F2DCD"/>
    <w:rsid w:val="003F2F13"/>
    <w:rsid w:val="003F33AA"/>
    <w:rsid w:val="003F3512"/>
    <w:rsid w:val="003F3C25"/>
    <w:rsid w:val="003F3C98"/>
    <w:rsid w:val="003F3CEC"/>
    <w:rsid w:val="003F3E35"/>
    <w:rsid w:val="003F3E8E"/>
    <w:rsid w:val="003F40E4"/>
    <w:rsid w:val="003F411E"/>
    <w:rsid w:val="003F4181"/>
    <w:rsid w:val="003F433D"/>
    <w:rsid w:val="003F4372"/>
    <w:rsid w:val="003F4597"/>
    <w:rsid w:val="003F48AC"/>
    <w:rsid w:val="003F4BA8"/>
    <w:rsid w:val="003F4BCC"/>
    <w:rsid w:val="003F4C2E"/>
    <w:rsid w:val="003F4D12"/>
    <w:rsid w:val="003F4E57"/>
    <w:rsid w:val="003F4F18"/>
    <w:rsid w:val="003F4FA0"/>
    <w:rsid w:val="003F5216"/>
    <w:rsid w:val="003F5784"/>
    <w:rsid w:val="003F58F1"/>
    <w:rsid w:val="003F5949"/>
    <w:rsid w:val="003F5A35"/>
    <w:rsid w:val="003F5A60"/>
    <w:rsid w:val="003F5E29"/>
    <w:rsid w:val="003F5E95"/>
    <w:rsid w:val="003F5FEC"/>
    <w:rsid w:val="003F5FEE"/>
    <w:rsid w:val="003F605B"/>
    <w:rsid w:val="003F6296"/>
    <w:rsid w:val="003F62A7"/>
    <w:rsid w:val="003F62DD"/>
    <w:rsid w:val="003F6399"/>
    <w:rsid w:val="003F6497"/>
    <w:rsid w:val="003F67AE"/>
    <w:rsid w:val="003F67CC"/>
    <w:rsid w:val="003F6859"/>
    <w:rsid w:val="003F69CF"/>
    <w:rsid w:val="003F6BC5"/>
    <w:rsid w:val="003F6C2D"/>
    <w:rsid w:val="003F6C61"/>
    <w:rsid w:val="003F6D44"/>
    <w:rsid w:val="003F6FC9"/>
    <w:rsid w:val="003F7165"/>
    <w:rsid w:val="003F71E0"/>
    <w:rsid w:val="003F7247"/>
    <w:rsid w:val="003F7370"/>
    <w:rsid w:val="003F7374"/>
    <w:rsid w:val="003F751F"/>
    <w:rsid w:val="003F7527"/>
    <w:rsid w:val="003F7749"/>
    <w:rsid w:val="003F7853"/>
    <w:rsid w:val="003F78BE"/>
    <w:rsid w:val="003F7C70"/>
    <w:rsid w:val="003F7DC2"/>
    <w:rsid w:val="0040005B"/>
    <w:rsid w:val="004003F4"/>
    <w:rsid w:val="00400729"/>
    <w:rsid w:val="00400744"/>
    <w:rsid w:val="004007C8"/>
    <w:rsid w:val="00400875"/>
    <w:rsid w:val="00400900"/>
    <w:rsid w:val="00400A6F"/>
    <w:rsid w:val="00400B0C"/>
    <w:rsid w:val="00400DC0"/>
    <w:rsid w:val="00400F5F"/>
    <w:rsid w:val="0040130B"/>
    <w:rsid w:val="0040137A"/>
    <w:rsid w:val="004013B2"/>
    <w:rsid w:val="0040157F"/>
    <w:rsid w:val="004016B3"/>
    <w:rsid w:val="004018DE"/>
    <w:rsid w:val="00401905"/>
    <w:rsid w:val="00401A16"/>
    <w:rsid w:val="00401A26"/>
    <w:rsid w:val="00401B33"/>
    <w:rsid w:val="00401E20"/>
    <w:rsid w:val="0040214A"/>
    <w:rsid w:val="0040218C"/>
    <w:rsid w:val="00402211"/>
    <w:rsid w:val="004022BD"/>
    <w:rsid w:val="004027A7"/>
    <w:rsid w:val="004027F1"/>
    <w:rsid w:val="004028A4"/>
    <w:rsid w:val="004028AE"/>
    <w:rsid w:val="00402C37"/>
    <w:rsid w:val="00402D44"/>
    <w:rsid w:val="004032F0"/>
    <w:rsid w:val="004033FC"/>
    <w:rsid w:val="00403411"/>
    <w:rsid w:val="00403543"/>
    <w:rsid w:val="00403547"/>
    <w:rsid w:val="004035B3"/>
    <w:rsid w:val="0040361A"/>
    <w:rsid w:val="00403634"/>
    <w:rsid w:val="004038FE"/>
    <w:rsid w:val="00403960"/>
    <w:rsid w:val="004039DC"/>
    <w:rsid w:val="00403AC3"/>
    <w:rsid w:val="00403C28"/>
    <w:rsid w:val="00403C29"/>
    <w:rsid w:val="00403EC9"/>
    <w:rsid w:val="00403F2A"/>
    <w:rsid w:val="00403FF4"/>
    <w:rsid w:val="004041B7"/>
    <w:rsid w:val="0040444F"/>
    <w:rsid w:val="00404600"/>
    <w:rsid w:val="0040469D"/>
    <w:rsid w:val="00404AA9"/>
    <w:rsid w:val="00404B84"/>
    <w:rsid w:val="00404BDA"/>
    <w:rsid w:val="00404BF3"/>
    <w:rsid w:val="00404C14"/>
    <w:rsid w:val="00404C41"/>
    <w:rsid w:val="00404CB3"/>
    <w:rsid w:val="00404DEB"/>
    <w:rsid w:val="00404EB1"/>
    <w:rsid w:val="004050F7"/>
    <w:rsid w:val="00405182"/>
    <w:rsid w:val="004054AD"/>
    <w:rsid w:val="004055BD"/>
    <w:rsid w:val="00405740"/>
    <w:rsid w:val="0040597E"/>
    <w:rsid w:val="00405BBA"/>
    <w:rsid w:val="00405C56"/>
    <w:rsid w:val="00405C58"/>
    <w:rsid w:val="00405C84"/>
    <w:rsid w:val="00405CCB"/>
    <w:rsid w:val="00406391"/>
    <w:rsid w:val="00406907"/>
    <w:rsid w:val="00406B73"/>
    <w:rsid w:val="00406BB2"/>
    <w:rsid w:val="00406CE6"/>
    <w:rsid w:val="00406CFC"/>
    <w:rsid w:val="00406F6B"/>
    <w:rsid w:val="0040706E"/>
    <w:rsid w:val="00407162"/>
    <w:rsid w:val="00407267"/>
    <w:rsid w:val="00407380"/>
    <w:rsid w:val="00407392"/>
    <w:rsid w:val="0040744C"/>
    <w:rsid w:val="0040749F"/>
    <w:rsid w:val="004077FD"/>
    <w:rsid w:val="004079DD"/>
    <w:rsid w:val="00407BE2"/>
    <w:rsid w:val="00407C1B"/>
    <w:rsid w:val="00407C2B"/>
    <w:rsid w:val="00410023"/>
    <w:rsid w:val="00410077"/>
    <w:rsid w:val="0041009E"/>
    <w:rsid w:val="0041029A"/>
    <w:rsid w:val="0041030A"/>
    <w:rsid w:val="00410348"/>
    <w:rsid w:val="0041040F"/>
    <w:rsid w:val="0041041B"/>
    <w:rsid w:val="004107AF"/>
    <w:rsid w:val="0041082A"/>
    <w:rsid w:val="00410896"/>
    <w:rsid w:val="004108A1"/>
    <w:rsid w:val="00410A5A"/>
    <w:rsid w:val="00410B6E"/>
    <w:rsid w:val="0041102F"/>
    <w:rsid w:val="0041133B"/>
    <w:rsid w:val="00411360"/>
    <w:rsid w:val="004113FA"/>
    <w:rsid w:val="0041149D"/>
    <w:rsid w:val="0041189B"/>
    <w:rsid w:val="0041195C"/>
    <w:rsid w:val="00411C82"/>
    <w:rsid w:val="00411CBE"/>
    <w:rsid w:val="00411DED"/>
    <w:rsid w:val="00411E0C"/>
    <w:rsid w:val="00412082"/>
    <w:rsid w:val="004121F7"/>
    <w:rsid w:val="0041241B"/>
    <w:rsid w:val="00412422"/>
    <w:rsid w:val="004124A6"/>
    <w:rsid w:val="004124DA"/>
    <w:rsid w:val="00412521"/>
    <w:rsid w:val="00412535"/>
    <w:rsid w:val="00412799"/>
    <w:rsid w:val="00412B1F"/>
    <w:rsid w:val="00412CD6"/>
    <w:rsid w:val="00412F0A"/>
    <w:rsid w:val="00412F5B"/>
    <w:rsid w:val="004130B5"/>
    <w:rsid w:val="0041322D"/>
    <w:rsid w:val="0041341D"/>
    <w:rsid w:val="004136C5"/>
    <w:rsid w:val="00413753"/>
    <w:rsid w:val="00413AD1"/>
    <w:rsid w:val="00413C04"/>
    <w:rsid w:val="00413CB0"/>
    <w:rsid w:val="00413F2E"/>
    <w:rsid w:val="00413FA6"/>
    <w:rsid w:val="0041406D"/>
    <w:rsid w:val="004140CB"/>
    <w:rsid w:val="004142F2"/>
    <w:rsid w:val="00414334"/>
    <w:rsid w:val="00414353"/>
    <w:rsid w:val="00414430"/>
    <w:rsid w:val="004145E7"/>
    <w:rsid w:val="004146A6"/>
    <w:rsid w:val="004148D3"/>
    <w:rsid w:val="00414BB0"/>
    <w:rsid w:val="00414DC2"/>
    <w:rsid w:val="00414FC4"/>
    <w:rsid w:val="004150DB"/>
    <w:rsid w:val="00415270"/>
    <w:rsid w:val="00415316"/>
    <w:rsid w:val="00415480"/>
    <w:rsid w:val="0041569A"/>
    <w:rsid w:val="00415788"/>
    <w:rsid w:val="004157C2"/>
    <w:rsid w:val="0041595C"/>
    <w:rsid w:val="00415A28"/>
    <w:rsid w:val="00415B5E"/>
    <w:rsid w:val="00415C1C"/>
    <w:rsid w:val="00415EC0"/>
    <w:rsid w:val="00415F97"/>
    <w:rsid w:val="0041629C"/>
    <w:rsid w:val="004162A5"/>
    <w:rsid w:val="00416363"/>
    <w:rsid w:val="0041645D"/>
    <w:rsid w:val="00416477"/>
    <w:rsid w:val="004164A9"/>
    <w:rsid w:val="00416633"/>
    <w:rsid w:val="004166CD"/>
    <w:rsid w:val="0041680E"/>
    <w:rsid w:val="004168AD"/>
    <w:rsid w:val="004168EC"/>
    <w:rsid w:val="004169A4"/>
    <w:rsid w:val="004169CE"/>
    <w:rsid w:val="00416B22"/>
    <w:rsid w:val="00416B5A"/>
    <w:rsid w:val="00416C0F"/>
    <w:rsid w:val="00416DD9"/>
    <w:rsid w:val="00416E08"/>
    <w:rsid w:val="00416F2F"/>
    <w:rsid w:val="00416F7A"/>
    <w:rsid w:val="004172A0"/>
    <w:rsid w:val="00417327"/>
    <w:rsid w:val="00417377"/>
    <w:rsid w:val="0041739C"/>
    <w:rsid w:val="00417942"/>
    <w:rsid w:val="0041799A"/>
    <w:rsid w:val="00417AD5"/>
    <w:rsid w:val="00417BE0"/>
    <w:rsid w:val="00417C25"/>
    <w:rsid w:val="00420295"/>
    <w:rsid w:val="0042060E"/>
    <w:rsid w:val="0042068E"/>
    <w:rsid w:val="0042089E"/>
    <w:rsid w:val="00420A09"/>
    <w:rsid w:val="00420C30"/>
    <w:rsid w:val="00420C5B"/>
    <w:rsid w:val="00420E57"/>
    <w:rsid w:val="00420F5B"/>
    <w:rsid w:val="00421643"/>
    <w:rsid w:val="004216AA"/>
    <w:rsid w:val="004217C4"/>
    <w:rsid w:val="004218A9"/>
    <w:rsid w:val="00421A6F"/>
    <w:rsid w:val="004223D9"/>
    <w:rsid w:val="004224CE"/>
    <w:rsid w:val="00422500"/>
    <w:rsid w:val="004225CC"/>
    <w:rsid w:val="0042269F"/>
    <w:rsid w:val="004226F1"/>
    <w:rsid w:val="0042298E"/>
    <w:rsid w:val="004229A2"/>
    <w:rsid w:val="00422A26"/>
    <w:rsid w:val="00422B67"/>
    <w:rsid w:val="00422DBD"/>
    <w:rsid w:val="00422DE4"/>
    <w:rsid w:val="00422EE2"/>
    <w:rsid w:val="0042305C"/>
    <w:rsid w:val="0042329F"/>
    <w:rsid w:val="0042341F"/>
    <w:rsid w:val="00423649"/>
    <w:rsid w:val="0042387E"/>
    <w:rsid w:val="00423898"/>
    <w:rsid w:val="004238EE"/>
    <w:rsid w:val="00423CBA"/>
    <w:rsid w:val="00423D4E"/>
    <w:rsid w:val="00423FB4"/>
    <w:rsid w:val="004240F2"/>
    <w:rsid w:val="00424360"/>
    <w:rsid w:val="00424382"/>
    <w:rsid w:val="004243DA"/>
    <w:rsid w:val="004243F9"/>
    <w:rsid w:val="00424452"/>
    <w:rsid w:val="004247AF"/>
    <w:rsid w:val="00424BFF"/>
    <w:rsid w:val="00424EAC"/>
    <w:rsid w:val="004251D7"/>
    <w:rsid w:val="004251E0"/>
    <w:rsid w:val="00425348"/>
    <w:rsid w:val="004253CB"/>
    <w:rsid w:val="0042541D"/>
    <w:rsid w:val="0042558E"/>
    <w:rsid w:val="004255AF"/>
    <w:rsid w:val="004255EC"/>
    <w:rsid w:val="00425655"/>
    <w:rsid w:val="004257C3"/>
    <w:rsid w:val="004257FB"/>
    <w:rsid w:val="00425824"/>
    <w:rsid w:val="004258A2"/>
    <w:rsid w:val="00425A87"/>
    <w:rsid w:val="00425BCB"/>
    <w:rsid w:val="00425CA2"/>
    <w:rsid w:val="00425CE2"/>
    <w:rsid w:val="00426071"/>
    <w:rsid w:val="0042607C"/>
    <w:rsid w:val="00426125"/>
    <w:rsid w:val="0042614F"/>
    <w:rsid w:val="0042621E"/>
    <w:rsid w:val="00426344"/>
    <w:rsid w:val="004264E2"/>
    <w:rsid w:val="00426629"/>
    <w:rsid w:val="00426797"/>
    <w:rsid w:val="00426840"/>
    <w:rsid w:val="004268FE"/>
    <w:rsid w:val="00426910"/>
    <w:rsid w:val="00426AB8"/>
    <w:rsid w:val="00426B22"/>
    <w:rsid w:val="00426B58"/>
    <w:rsid w:val="00426C1B"/>
    <w:rsid w:val="00426EEA"/>
    <w:rsid w:val="0042713B"/>
    <w:rsid w:val="0042724F"/>
    <w:rsid w:val="00427799"/>
    <w:rsid w:val="004278DA"/>
    <w:rsid w:val="00427942"/>
    <w:rsid w:val="00427A7B"/>
    <w:rsid w:val="00427AAA"/>
    <w:rsid w:val="00427B9A"/>
    <w:rsid w:val="00427BD0"/>
    <w:rsid w:val="00427CB8"/>
    <w:rsid w:val="00427D1B"/>
    <w:rsid w:val="00427E2E"/>
    <w:rsid w:val="004300E4"/>
    <w:rsid w:val="00430176"/>
    <w:rsid w:val="00430293"/>
    <w:rsid w:val="00430390"/>
    <w:rsid w:val="00430888"/>
    <w:rsid w:val="00430B0B"/>
    <w:rsid w:val="00430BB4"/>
    <w:rsid w:val="00430BE4"/>
    <w:rsid w:val="00430D15"/>
    <w:rsid w:val="00430F93"/>
    <w:rsid w:val="00431016"/>
    <w:rsid w:val="004311E6"/>
    <w:rsid w:val="00431423"/>
    <w:rsid w:val="0043152F"/>
    <w:rsid w:val="0043164C"/>
    <w:rsid w:val="00431712"/>
    <w:rsid w:val="004317C6"/>
    <w:rsid w:val="004319CA"/>
    <w:rsid w:val="00431A75"/>
    <w:rsid w:val="00431AE3"/>
    <w:rsid w:val="00431B57"/>
    <w:rsid w:val="00431BE7"/>
    <w:rsid w:val="00431CFD"/>
    <w:rsid w:val="00431D8A"/>
    <w:rsid w:val="0043203A"/>
    <w:rsid w:val="00432167"/>
    <w:rsid w:val="00432383"/>
    <w:rsid w:val="00432DD7"/>
    <w:rsid w:val="00432E1A"/>
    <w:rsid w:val="004330E4"/>
    <w:rsid w:val="004332A1"/>
    <w:rsid w:val="004333CE"/>
    <w:rsid w:val="00433499"/>
    <w:rsid w:val="0043356F"/>
    <w:rsid w:val="004337BB"/>
    <w:rsid w:val="004337F9"/>
    <w:rsid w:val="0043386A"/>
    <w:rsid w:val="004338B0"/>
    <w:rsid w:val="00433B14"/>
    <w:rsid w:val="00433D28"/>
    <w:rsid w:val="00433DCD"/>
    <w:rsid w:val="00433FCF"/>
    <w:rsid w:val="004343AC"/>
    <w:rsid w:val="004344C3"/>
    <w:rsid w:val="0043461C"/>
    <w:rsid w:val="00434919"/>
    <w:rsid w:val="00434924"/>
    <w:rsid w:val="00434A1A"/>
    <w:rsid w:val="00435113"/>
    <w:rsid w:val="004351CE"/>
    <w:rsid w:val="00435230"/>
    <w:rsid w:val="00435596"/>
    <w:rsid w:val="004357BF"/>
    <w:rsid w:val="0043586E"/>
    <w:rsid w:val="004358FE"/>
    <w:rsid w:val="00435BAC"/>
    <w:rsid w:val="00435DC2"/>
    <w:rsid w:val="00435EBA"/>
    <w:rsid w:val="00436029"/>
    <w:rsid w:val="004360BE"/>
    <w:rsid w:val="0043613E"/>
    <w:rsid w:val="004363BC"/>
    <w:rsid w:val="004364B5"/>
    <w:rsid w:val="00436687"/>
    <w:rsid w:val="004367E8"/>
    <w:rsid w:val="00436854"/>
    <w:rsid w:val="00436B11"/>
    <w:rsid w:val="00436B40"/>
    <w:rsid w:val="00436FBB"/>
    <w:rsid w:val="00436FFB"/>
    <w:rsid w:val="0043718E"/>
    <w:rsid w:val="004371C4"/>
    <w:rsid w:val="00437257"/>
    <w:rsid w:val="0043760C"/>
    <w:rsid w:val="004376B6"/>
    <w:rsid w:val="004376D5"/>
    <w:rsid w:val="00437864"/>
    <w:rsid w:val="0043788C"/>
    <w:rsid w:val="00437A6F"/>
    <w:rsid w:val="00437AFB"/>
    <w:rsid w:val="00437B17"/>
    <w:rsid w:val="00437BE3"/>
    <w:rsid w:val="00437CB6"/>
    <w:rsid w:val="00437D43"/>
    <w:rsid w:val="00437E1E"/>
    <w:rsid w:val="00437EB1"/>
    <w:rsid w:val="004404BF"/>
    <w:rsid w:val="0044066D"/>
    <w:rsid w:val="004406D8"/>
    <w:rsid w:val="004409A5"/>
    <w:rsid w:val="00440A24"/>
    <w:rsid w:val="00440A3E"/>
    <w:rsid w:val="00440B36"/>
    <w:rsid w:val="00440E90"/>
    <w:rsid w:val="004412B5"/>
    <w:rsid w:val="004412E9"/>
    <w:rsid w:val="00441342"/>
    <w:rsid w:val="004413C7"/>
    <w:rsid w:val="00441417"/>
    <w:rsid w:val="004417C8"/>
    <w:rsid w:val="00441833"/>
    <w:rsid w:val="00441C2C"/>
    <w:rsid w:val="00441C5B"/>
    <w:rsid w:val="00441C62"/>
    <w:rsid w:val="00441CB2"/>
    <w:rsid w:val="00441DD3"/>
    <w:rsid w:val="00441F39"/>
    <w:rsid w:val="0044202D"/>
    <w:rsid w:val="00442175"/>
    <w:rsid w:val="00442226"/>
    <w:rsid w:val="00442239"/>
    <w:rsid w:val="004422EC"/>
    <w:rsid w:val="00442310"/>
    <w:rsid w:val="00442515"/>
    <w:rsid w:val="00442601"/>
    <w:rsid w:val="00442B57"/>
    <w:rsid w:val="00442B62"/>
    <w:rsid w:val="00442B97"/>
    <w:rsid w:val="00442BEA"/>
    <w:rsid w:val="00442C3E"/>
    <w:rsid w:val="00442E12"/>
    <w:rsid w:val="00443018"/>
    <w:rsid w:val="0044301B"/>
    <w:rsid w:val="00443062"/>
    <w:rsid w:val="00443131"/>
    <w:rsid w:val="0044317B"/>
    <w:rsid w:val="004431F7"/>
    <w:rsid w:val="00443226"/>
    <w:rsid w:val="0044360E"/>
    <w:rsid w:val="00443614"/>
    <w:rsid w:val="004436F8"/>
    <w:rsid w:val="00443822"/>
    <w:rsid w:val="00443B1D"/>
    <w:rsid w:val="00443B82"/>
    <w:rsid w:val="00443FCE"/>
    <w:rsid w:val="00444171"/>
    <w:rsid w:val="004443EF"/>
    <w:rsid w:val="00444491"/>
    <w:rsid w:val="004444AB"/>
    <w:rsid w:val="004444EB"/>
    <w:rsid w:val="0044460E"/>
    <w:rsid w:val="00444682"/>
    <w:rsid w:val="0044475C"/>
    <w:rsid w:val="00444AB3"/>
    <w:rsid w:val="00444B17"/>
    <w:rsid w:val="00444B79"/>
    <w:rsid w:val="00444C62"/>
    <w:rsid w:val="00444C83"/>
    <w:rsid w:val="00444D5D"/>
    <w:rsid w:val="00444F1C"/>
    <w:rsid w:val="00444F4B"/>
    <w:rsid w:val="00444FFE"/>
    <w:rsid w:val="004450C6"/>
    <w:rsid w:val="00445141"/>
    <w:rsid w:val="00445834"/>
    <w:rsid w:val="00445907"/>
    <w:rsid w:val="004459B5"/>
    <w:rsid w:val="00445AD9"/>
    <w:rsid w:val="00445D5F"/>
    <w:rsid w:val="004460D7"/>
    <w:rsid w:val="00446135"/>
    <w:rsid w:val="00446151"/>
    <w:rsid w:val="00446339"/>
    <w:rsid w:val="0044636E"/>
    <w:rsid w:val="004465EA"/>
    <w:rsid w:val="004466EC"/>
    <w:rsid w:val="00446A59"/>
    <w:rsid w:val="00446AF7"/>
    <w:rsid w:val="00446C01"/>
    <w:rsid w:val="00447061"/>
    <w:rsid w:val="0044732E"/>
    <w:rsid w:val="00447366"/>
    <w:rsid w:val="00447519"/>
    <w:rsid w:val="00447670"/>
    <w:rsid w:val="0044777F"/>
    <w:rsid w:val="00447790"/>
    <w:rsid w:val="00447F20"/>
    <w:rsid w:val="0045023C"/>
    <w:rsid w:val="00450512"/>
    <w:rsid w:val="0045067F"/>
    <w:rsid w:val="00450749"/>
    <w:rsid w:val="00450954"/>
    <w:rsid w:val="00450B28"/>
    <w:rsid w:val="00450D4D"/>
    <w:rsid w:val="00450EAA"/>
    <w:rsid w:val="0045102E"/>
    <w:rsid w:val="004510BE"/>
    <w:rsid w:val="0045112A"/>
    <w:rsid w:val="00451364"/>
    <w:rsid w:val="00451503"/>
    <w:rsid w:val="00451719"/>
    <w:rsid w:val="004518F6"/>
    <w:rsid w:val="00451AB9"/>
    <w:rsid w:val="00451BFC"/>
    <w:rsid w:val="00451E24"/>
    <w:rsid w:val="00452073"/>
    <w:rsid w:val="004521AC"/>
    <w:rsid w:val="004521C0"/>
    <w:rsid w:val="0045256C"/>
    <w:rsid w:val="00452885"/>
    <w:rsid w:val="00452B8D"/>
    <w:rsid w:val="00452D0C"/>
    <w:rsid w:val="00452E17"/>
    <w:rsid w:val="00452FB9"/>
    <w:rsid w:val="004530E5"/>
    <w:rsid w:val="004533EA"/>
    <w:rsid w:val="0045361F"/>
    <w:rsid w:val="0045397D"/>
    <w:rsid w:val="00453CE0"/>
    <w:rsid w:val="00453D59"/>
    <w:rsid w:val="00453DAB"/>
    <w:rsid w:val="00453ED9"/>
    <w:rsid w:val="0045416C"/>
    <w:rsid w:val="00454583"/>
    <w:rsid w:val="00454B43"/>
    <w:rsid w:val="00454CD7"/>
    <w:rsid w:val="00454DF7"/>
    <w:rsid w:val="004551A2"/>
    <w:rsid w:val="004554F6"/>
    <w:rsid w:val="00455556"/>
    <w:rsid w:val="00455A75"/>
    <w:rsid w:val="00455E2E"/>
    <w:rsid w:val="00455F2A"/>
    <w:rsid w:val="0045607F"/>
    <w:rsid w:val="004560E4"/>
    <w:rsid w:val="004561F1"/>
    <w:rsid w:val="00456241"/>
    <w:rsid w:val="004562C3"/>
    <w:rsid w:val="0045632F"/>
    <w:rsid w:val="004564F6"/>
    <w:rsid w:val="004567A2"/>
    <w:rsid w:val="00456CC3"/>
    <w:rsid w:val="00456E88"/>
    <w:rsid w:val="00456F84"/>
    <w:rsid w:val="00457064"/>
    <w:rsid w:val="004573E6"/>
    <w:rsid w:val="00457679"/>
    <w:rsid w:val="004576E6"/>
    <w:rsid w:val="004577AE"/>
    <w:rsid w:val="00457866"/>
    <w:rsid w:val="00457909"/>
    <w:rsid w:val="00457939"/>
    <w:rsid w:val="0045797C"/>
    <w:rsid w:val="00457BFB"/>
    <w:rsid w:val="00457D7F"/>
    <w:rsid w:val="00457E7A"/>
    <w:rsid w:val="00457FA4"/>
    <w:rsid w:val="0046010D"/>
    <w:rsid w:val="004601BC"/>
    <w:rsid w:val="0046028D"/>
    <w:rsid w:val="004602F8"/>
    <w:rsid w:val="0046034D"/>
    <w:rsid w:val="00460B02"/>
    <w:rsid w:val="00460B44"/>
    <w:rsid w:val="00460E8D"/>
    <w:rsid w:val="00460ED9"/>
    <w:rsid w:val="00460F5C"/>
    <w:rsid w:val="0046102D"/>
    <w:rsid w:val="004612F3"/>
    <w:rsid w:val="0046143C"/>
    <w:rsid w:val="004614E6"/>
    <w:rsid w:val="0046178D"/>
    <w:rsid w:val="00461921"/>
    <w:rsid w:val="00461E35"/>
    <w:rsid w:val="00461E7F"/>
    <w:rsid w:val="00461F2D"/>
    <w:rsid w:val="004620B2"/>
    <w:rsid w:val="004623B4"/>
    <w:rsid w:val="0046243E"/>
    <w:rsid w:val="004624B7"/>
    <w:rsid w:val="00462695"/>
    <w:rsid w:val="00462729"/>
    <w:rsid w:val="00462793"/>
    <w:rsid w:val="00462AEB"/>
    <w:rsid w:val="00462CDB"/>
    <w:rsid w:val="00462CF8"/>
    <w:rsid w:val="00463142"/>
    <w:rsid w:val="004631E3"/>
    <w:rsid w:val="00463710"/>
    <w:rsid w:val="0046376C"/>
    <w:rsid w:val="004638BF"/>
    <w:rsid w:val="00463948"/>
    <w:rsid w:val="00463AD8"/>
    <w:rsid w:val="00463B5E"/>
    <w:rsid w:val="00463B84"/>
    <w:rsid w:val="00463C1E"/>
    <w:rsid w:val="00463E19"/>
    <w:rsid w:val="00463E54"/>
    <w:rsid w:val="00463EA4"/>
    <w:rsid w:val="00463F5A"/>
    <w:rsid w:val="00464049"/>
    <w:rsid w:val="004640BA"/>
    <w:rsid w:val="004641CA"/>
    <w:rsid w:val="0046435F"/>
    <w:rsid w:val="00464439"/>
    <w:rsid w:val="00464506"/>
    <w:rsid w:val="00464860"/>
    <w:rsid w:val="0046486B"/>
    <w:rsid w:val="00464B15"/>
    <w:rsid w:val="00464B4E"/>
    <w:rsid w:val="00464B8F"/>
    <w:rsid w:val="00464D03"/>
    <w:rsid w:val="00464E61"/>
    <w:rsid w:val="00464FFE"/>
    <w:rsid w:val="004650EB"/>
    <w:rsid w:val="00465269"/>
    <w:rsid w:val="00465430"/>
    <w:rsid w:val="00465534"/>
    <w:rsid w:val="0046576A"/>
    <w:rsid w:val="00465890"/>
    <w:rsid w:val="00465946"/>
    <w:rsid w:val="00465AC5"/>
    <w:rsid w:val="00465AC7"/>
    <w:rsid w:val="00465AED"/>
    <w:rsid w:val="00465CD4"/>
    <w:rsid w:val="00465D50"/>
    <w:rsid w:val="00465DB3"/>
    <w:rsid w:val="00465DCB"/>
    <w:rsid w:val="00465FA8"/>
    <w:rsid w:val="00465FC8"/>
    <w:rsid w:val="004660FD"/>
    <w:rsid w:val="00466155"/>
    <w:rsid w:val="0046617E"/>
    <w:rsid w:val="0046626F"/>
    <w:rsid w:val="00466385"/>
    <w:rsid w:val="004663D5"/>
    <w:rsid w:val="004664BA"/>
    <w:rsid w:val="004664E8"/>
    <w:rsid w:val="00466593"/>
    <w:rsid w:val="004665C5"/>
    <w:rsid w:val="004667FD"/>
    <w:rsid w:val="004668C5"/>
    <w:rsid w:val="004668CF"/>
    <w:rsid w:val="00466975"/>
    <w:rsid w:val="00466A2C"/>
    <w:rsid w:val="00466BDE"/>
    <w:rsid w:val="00466D22"/>
    <w:rsid w:val="004670B6"/>
    <w:rsid w:val="00467219"/>
    <w:rsid w:val="004672A9"/>
    <w:rsid w:val="004673C9"/>
    <w:rsid w:val="0046749C"/>
    <w:rsid w:val="00467786"/>
    <w:rsid w:val="00467787"/>
    <w:rsid w:val="00467A64"/>
    <w:rsid w:val="00467C4F"/>
    <w:rsid w:val="00467CF0"/>
    <w:rsid w:val="00467FEA"/>
    <w:rsid w:val="0047024F"/>
    <w:rsid w:val="00470309"/>
    <w:rsid w:val="00470347"/>
    <w:rsid w:val="004704E5"/>
    <w:rsid w:val="004705F9"/>
    <w:rsid w:val="00470668"/>
    <w:rsid w:val="00470676"/>
    <w:rsid w:val="004706B3"/>
    <w:rsid w:val="00470813"/>
    <w:rsid w:val="00470AEA"/>
    <w:rsid w:val="00470B44"/>
    <w:rsid w:val="0047100A"/>
    <w:rsid w:val="0047103E"/>
    <w:rsid w:val="0047105D"/>
    <w:rsid w:val="00471182"/>
    <w:rsid w:val="0047149B"/>
    <w:rsid w:val="004715DC"/>
    <w:rsid w:val="0047175D"/>
    <w:rsid w:val="0047185D"/>
    <w:rsid w:val="00471CF3"/>
    <w:rsid w:val="00471DBC"/>
    <w:rsid w:val="00471E66"/>
    <w:rsid w:val="00472157"/>
    <w:rsid w:val="0047235B"/>
    <w:rsid w:val="00472393"/>
    <w:rsid w:val="00472638"/>
    <w:rsid w:val="004726F4"/>
    <w:rsid w:val="0047289C"/>
    <w:rsid w:val="00472A25"/>
    <w:rsid w:val="00472A91"/>
    <w:rsid w:val="00472ABC"/>
    <w:rsid w:val="00472C02"/>
    <w:rsid w:val="00472C1F"/>
    <w:rsid w:val="00472C76"/>
    <w:rsid w:val="00472C7C"/>
    <w:rsid w:val="00473003"/>
    <w:rsid w:val="004732B6"/>
    <w:rsid w:val="0047333B"/>
    <w:rsid w:val="004734DE"/>
    <w:rsid w:val="004736BE"/>
    <w:rsid w:val="00473A32"/>
    <w:rsid w:val="00473A3D"/>
    <w:rsid w:val="00473BE1"/>
    <w:rsid w:val="00473D91"/>
    <w:rsid w:val="004742C2"/>
    <w:rsid w:val="00474448"/>
    <w:rsid w:val="00474551"/>
    <w:rsid w:val="004745A1"/>
    <w:rsid w:val="0047461F"/>
    <w:rsid w:val="004747CD"/>
    <w:rsid w:val="004748AA"/>
    <w:rsid w:val="0047490C"/>
    <w:rsid w:val="00474915"/>
    <w:rsid w:val="00474BE9"/>
    <w:rsid w:val="00474C7C"/>
    <w:rsid w:val="00474E6F"/>
    <w:rsid w:val="00474F4D"/>
    <w:rsid w:val="0047517F"/>
    <w:rsid w:val="00475245"/>
    <w:rsid w:val="0047586D"/>
    <w:rsid w:val="00475AB8"/>
    <w:rsid w:val="00475B3D"/>
    <w:rsid w:val="00475C80"/>
    <w:rsid w:val="0047604F"/>
    <w:rsid w:val="00476344"/>
    <w:rsid w:val="00476A57"/>
    <w:rsid w:val="00476AD3"/>
    <w:rsid w:val="00476D86"/>
    <w:rsid w:val="00476EE5"/>
    <w:rsid w:val="00476F6B"/>
    <w:rsid w:val="00477579"/>
    <w:rsid w:val="004775CB"/>
    <w:rsid w:val="004775EF"/>
    <w:rsid w:val="004776CD"/>
    <w:rsid w:val="0047784D"/>
    <w:rsid w:val="00477E14"/>
    <w:rsid w:val="00477E70"/>
    <w:rsid w:val="00477E8D"/>
    <w:rsid w:val="00477F0C"/>
    <w:rsid w:val="00480086"/>
    <w:rsid w:val="0048026B"/>
    <w:rsid w:val="004802C2"/>
    <w:rsid w:val="0048039E"/>
    <w:rsid w:val="0048062F"/>
    <w:rsid w:val="004808BB"/>
    <w:rsid w:val="00480A0F"/>
    <w:rsid w:val="00480A15"/>
    <w:rsid w:val="00480BDA"/>
    <w:rsid w:val="00480D3C"/>
    <w:rsid w:val="00480D94"/>
    <w:rsid w:val="00480E9A"/>
    <w:rsid w:val="00480EB5"/>
    <w:rsid w:val="00481283"/>
    <w:rsid w:val="004813AC"/>
    <w:rsid w:val="004815D1"/>
    <w:rsid w:val="00481618"/>
    <w:rsid w:val="00481927"/>
    <w:rsid w:val="0048194C"/>
    <w:rsid w:val="00481962"/>
    <w:rsid w:val="0048198C"/>
    <w:rsid w:val="00481A86"/>
    <w:rsid w:val="00481AD3"/>
    <w:rsid w:val="00481C94"/>
    <w:rsid w:val="00482081"/>
    <w:rsid w:val="00482769"/>
    <w:rsid w:val="004827DC"/>
    <w:rsid w:val="0048287A"/>
    <w:rsid w:val="004829E1"/>
    <w:rsid w:val="00482A1C"/>
    <w:rsid w:val="00482AC6"/>
    <w:rsid w:val="00482AF8"/>
    <w:rsid w:val="00482CBB"/>
    <w:rsid w:val="00483077"/>
    <w:rsid w:val="004830A1"/>
    <w:rsid w:val="0048319E"/>
    <w:rsid w:val="004833AF"/>
    <w:rsid w:val="00483434"/>
    <w:rsid w:val="004834E0"/>
    <w:rsid w:val="0048360A"/>
    <w:rsid w:val="004837FA"/>
    <w:rsid w:val="00483BAC"/>
    <w:rsid w:val="00483DA5"/>
    <w:rsid w:val="00483E79"/>
    <w:rsid w:val="004840DE"/>
    <w:rsid w:val="004842F9"/>
    <w:rsid w:val="004844C8"/>
    <w:rsid w:val="0048454C"/>
    <w:rsid w:val="004848DC"/>
    <w:rsid w:val="004849BE"/>
    <w:rsid w:val="00484E4B"/>
    <w:rsid w:val="00484F11"/>
    <w:rsid w:val="00484FD6"/>
    <w:rsid w:val="00485127"/>
    <w:rsid w:val="00485281"/>
    <w:rsid w:val="00485540"/>
    <w:rsid w:val="004855EC"/>
    <w:rsid w:val="004857C6"/>
    <w:rsid w:val="004858A6"/>
    <w:rsid w:val="004859C5"/>
    <w:rsid w:val="00485A56"/>
    <w:rsid w:val="00485AF6"/>
    <w:rsid w:val="00485B63"/>
    <w:rsid w:val="00485C50"/>
    <w:rsid w:val="00485D68"/>
    <w:rsid w:val="00485D7F"/>
    <w:rsid w:val="00485F20"/>
    <w:rsid w:val="004861EE"/>
    <w:rsid w:val="0048652B"/>
    <w:rsid w:val="00486612"/>
    <w:rsid w:val="004867B4"/>
    <w:rsid w:val="004867BB"/>
    <w:rsid w:val="004868B4"/>
    <w:rsid w:val="00486CAA"/>
    <w:rsid w:val="00486D92"/>
    <w:rsid w:val="00486E9F"/>
    <w:rsid w:val="0048702F"/>
    <w:rsid w:val="004870A2"/>
    <w:rsid w:val="004871CB"/>
    <w:rsid w:val="00487273"/>
    <w:rsid w:val="004872AE"/>
    <w:rsid w:val="0048755F"/>
    <w:rsid w:val="00487660"/>
    <w:rsid w:val="00487672"/>
    <w:rsid w:val="004876B4"/>
    <w:rsid w:val="00487701"/>
    <w:rsid w:val="00487A66"/>
    <w:rsid w:val="00487B57"/>
    <w:rsid w:val="00487BAB"/>
    <w:rsid w:val="00487FCB"/>
    <w:rsid w:val="00490404"/>
    <w:rsid w:val="00490A1A"/>
    <w:rsid w:val="00490B5D"/>
    <w:rsid w:val="00490CD0"/>
    <w:rsid w:val="00490CD8"/>
    <w:rsid w:val="00490D58"/>
    <w:rsid w:val="00490DEE"/>
    <w:rsid w:val="00491154"/>
    <w:rsid w:val="0049130B"/>
    <w:rsid w:val="004913C9"/>
    <w:rsid w:val="0049140E"/>
    <w:rsid w:val="00491443"/>
    <w:rsid w:val="00491727"/>
    <w:rsid w:val="00491824"/>
    <w:rsid w:val="0049198D"/>
    <w:rsid w:val="00491B56"/>
    <w:rsid w:val="00491D34"/>
    <w:rsid w:val="00491D3B"/>
    <w:rsid w:val="00491DA2"/>
    <w:rsid w:val="00491FC5"/>
    <w:rsid w:val="004921C2"/>
    <w:rsid w:val="0049227D"/>
    <w:rsid w:val="00492459"/>
    <w:rsid w:val="0049285C"/>
    <w:rsid w:val="0049292E"/>
    <w:rsid w:val="0049294C"/>
    <w:rsid w:val="004929C7"/>
    <w:rsid w:val="00492BB5"/>
    <w:rsid w:val="0049304D"/>
    <w:rsid w:val="0049309A"/>
    <w:rsid w:val="004936E3"/>
    <w:rsid w:val="004936FB"/>
    <w:rsid w:val="00493782"/>
    <w:rsid w:val="004937B4"/>
    <w:rsid w:val="00493870"/>
    <w:rsid w:val="00493926"/>
    <w:rsid w:val="004939C2"/>
    <w:rsid w:val="00493B23"/>
    <w:rsid w:val="00493CDA"/>
    <w:rsid w:val="00493D1E"/>
    <w:rsid w:val="00493DBF"/>
    <w:rsid w:val="00493E5E"/>
    <w:rsid w:val="00494008"/>
    <w:rsid w:val="0049429F"/>
    <w:rsid w:val="004942A0"/>
    <w:rsid w:val="004945F7"/>
    <w:rsid w:val="00494624"/>
    <w:rsid w:val="00494A09"/>
    <w:rsid w:val="00494BBF"/>
    <w:rsid w:val="00494E58"/>
    <w:rsid w:val="00495019"/>
    <w:rsid w:val="00495200"/>
    <w:rsid w:val="0049524E"/>
    <w:rsid w:val="004952C7"/>
    <w:rsid w:val="00495358"/>
    <w:rsid w:val="004956C9"/>
    <w:rsid w:val="0049586D"/>
    <w:rsid w:val="00495A80"/>
    <w:rsid w:val="00495B03"/>
    <w:rsid w:val="00495B5F"/>
    <w:rsid w:val="00496114"/>
    <w:rsid w:val="00496187"/>
    <w:rsid w:val="004961B4"/>
    <w:rsid w:val="004961FC"/>
    <w:rsid w:val="004962DB"/>
    <w:rsid w:val="0049656F"/>
    <w:rsid w:val="004965F9"/>
    <w:rsid w:val="00496856"/>
    <w:rsid w:val="0049694E"/>
    <w:rsid w:val="00496972"/>
    <w:rsid w:val="00496CB9"/>
    <w:rsid w:val="00496D54"/>
    <w:rsid w:val="0049722C"/>
    <w:rsid w:val="0049725E"/>
    <w:rsid w:val="004973B5"/>
    <w:rsid w:val="0049780F"/>
    <w:rsid w:val="00497857"/>
    <w:rsid w:val="004978EA"/>
    <w:rsid w:val="00497949"/>
    <w:rsid w:val="00497D8E"/>
    <w:rsid w:val="00497F8B"/>
    <w:rsid w:val="004A02C1"/>
    <w:rsid w:val="004A03C0"/>
    <w:rsid w:val="004A0473"/>
    <w:rsid w:val="004A05BC"/>
    <w:rsid w:val="004A05C9"/>
    <w:rsid w:val="004A0724"/>
    <w:rsid w:val="004A07F2"/>
    <w:rsid w:val="004A084F"/>
    <w:rsid w:val="004A0B51"/>
    <w:rsid w:val="004A0BAE"/>
    <w:rsid w:val="004A0BBD"/>
    <w:rsid w:val="004A0BF5"/>
    <w:rsid w:val="004A0CA5"/>
    <w:rsid w:val="004A0D5F"/>
    <w:rsid w:val="004A0F7C"/>
    <w:rsid w:val="004A0FBF"/>
    <w:rsid w:val="004A0FD1"/>
    <w:rsid w:val="004A1120"/>
    <w:rsid w:val="004A115E"/>
    <w:rsid w:val="004A137E"/>
    <w:rsid w:val="004A1414"/>
    <w:rsid w:val="004A151F"/>
    <w:rsid w:val="004A177C"/>
    <w:rsid w:val="004A19DB"/>
    <w:rsid w:val="004A1A77"/>
    <w:rsid w:val="004A1CCC"/>
    <w:rsid w:val="004A1E1E"/>
    <w:rsid w:val="004A1E9A"/>
    <w:rsid w:val="004A1FCC"/>
    <w:rsid w:val="004A2037"/>
    <w:rsid w:val="004A21A1"/>
    <w:rsid w:val="004A222C"/>
    <w:rsid w:val="004A22F8"/>
    <w:rsid w:val="004A2510"/>
    <w:rsid w:val="004A258F"/>
    <w:rsid w:val="004A261B"/>
    <w:rsid w:val="004A2663"/>
    <w:rsid w:val="004A2665"/>
    <w:rsid w:val="004A26E7"/>
    <w:rsid w:val="004A2779"/>
    <w:rsid w:val="004A2E54"/>
    <w:rsid w:val="004A2EA5"/>
    <w:rsid w:val="004A2EB9"/>
    <w:rsid w:val="004A2ED0"/>
    <w:rsid w:val="004A2FF2"/>
    <w:rsid w:val="004A33BE"/>
    <w:rsid w:val="004A3401"/>
    <w:rsid w:val="004A3A0A"/>
    <w:rsid w:val="004A3B03"/>
    <w:rsid w:val="004A3B63"/>
    <w:rsid w:val="004A3C78"/>
    <w:rsid w:val="004A3E5D"/>
    <w:rsid w:val="004A3E9A"/>
    <w:rsid w:val="004A3EDA"/>
    <w:rsid w:val="004A3FAE"/>
    <w:rsid w:val="004A4031"/>
    <w:rsid w:val="004A4118"/>
    <w:rsid w:val="004A4139"/>
    <w:rsid w:val="004A4166"/>
    <w:rsid w:val="004A427A"/>
    <w:rsid w:val="004A4418"/>
    <w:rsid w:val="004A4764"/>
    <w:rsid w:val="004A479F"/>
    <w:rsid w:val="004A4928"/>
    <w:rsid w:val="004A4A33"/>
    <w:rsid w:val="004A4BC0"/>
    <w:rsid w:val="004A4C14"/>
    <w:rsid w:val="004A4E26"/>
    <w:rsid w:val="004A4ECB"/>
    <w:rsid w:val="004A4F8E"/>
    <w:rsid w:val="004A5115"/>
    <w:rsid w:val="004A54AE"/>
    <w:rsid w:val="004A55BD"/>
    <w:rsid w:val="004A5616"/>
    <w:rsid w:val="004A5638"/>
    <w:rsid w:val="004A56A7"/>
    <w:rsid w:val="004A58DA"/>
    <w:rsid w:val="004A5A9E"/>
    <w:rsid w:val="004A5C5B"/>
    <w:rsid w:val="004A5D8D"/>
    <w:rsid w:val="004A5F61"/>
    <w:rsid w:val="004A610A"/>
    <w:rsid w:val="004A6276"/>
    <w:rsid w:val="004A62D9"/>
    <w:rsid w:val="004A63CA"/>
    <w:rsid w:val="004A6471"/>
    <w:rsid w:val="004A663D"/>
    <w:rsid w:val="004A6775"/>
    <w:rsid w:val="004A68A7"/>
    <w:rsid w:val="004A68DC"/>
    <w:rsid w:val="004A68F9"/>
    <w:rsid w:val="004A6C0F"/>
    <w:rsid w:val="004A6DEE"/>
    <w:rsid w:val="004A6E5F"/>
    <w:rsid w:val="004A6F2C"/>
    <w:rsid w:val="004A7019"/>
    <w:rsid w:val="004A7050"/>
    <w:rsid w:val="004A7327"/>
    <w:rsid w:val="004A748E"/>
    <w:rsid w:val="004A791C"/>
    <w:rsid w:val="004A7CDC"/>
    <w:rsid w:val="004A7E50"/>
    <w:rsid w:val="004B0516"/>
    <w:rsid w:val="004B0520"/>
    <w:rsid w:val="004B08AE"/>
    <w:rsid w:val="004B08BA"/>
    <w:rsid w:val="004B0952"/>
    <w:rsid w:val="004B0AA2"/>
    <w:rsid w:val="004B0DE6"/>
    <w:rsid w:val="004B0F3A"/>
    <w:rsid w:val="004B1011"/>
    <w:rsid w:val="004B12A4"/>
    <w:rsid w:val="004B1720"/>
    <w:rsid w:val="004B1897"/>
    <w:rsid w:val="004B191D"/>
    <w:rsid w:val="004B1D00"/>
    <w:rsid w:val="004B1D37"/>
    <w:rsid w:val="004B1D69"/>
    <w:rsid w:val="004B1DD6"/>
    <w:rsid w:val="004B1EF0"/>
    <w:rsid w:val="004B1F51"/>
    <w:rsid w:val="004B2008"/>
    <w:rsid w:val="004B2127"/>
    <w:rsid w:val="004B241D"/>
    <w:rsid w:val="004B25EC"/>
    <w:rsid w:val="004B2905"/>
    <w:rsid w:val="004B29A2"/>
    <w:rsid w:val="004B2B7F"/>
    <w:rsid w:val="004B2BC2"/>
    <w:rsid w:val="004B2EC3"/>
    <w:rsid w:val="004B2F1D"/>
    <w:rsid w:val="004B318F"/>
    <w:rsid w:val="004B3209"/>
    <w:rsid w:val="004B3225"/>
    <w:rsid w:val="004B33DC"/>
    <w:rsid w:val="004B349E"/>
    <w:rsid w:val="004B3518"/>
    <w:rsid w:val="004B363C"/>
    <w:rsid w:val="004B3664"/>
    <w:rsid w:val="004B3768"/>
    <w:rsid w:val="004B37A9"/>
    <w:rsid w:val="004B380F"/>
    <w:rsid w:val="004B3985"/>
    <w:rsid w:val="004B3D07"/>
    <w:rsid w:val="004B3F44"/>
    <w:rsid w:val="004B40CC"/>
    <w:rsid w:val="004B445A"/>
    <w:rsid w:val="004B4477"/>
    <w:rsid w:val="004B4602"/>
    <w:rsid w:val="004B470B"/>
    <w:rsid w:val="004B47EA"/>
    <w:rsid w:val="004B480F"/>
    <w:rsid w:val="004B48D6"/>
    <w:rsid w:val="004B49F2"/>
    <w:rsid w:val="004B4C19"/>
    <w:rsid w:val="004B4DCE"/>
    <w:rsid w:val="004B4F35"/>
    <w:rsid w:val="004B527B"/>
    <w:rsid w:val="004B5336"/>
    <w:rsid w:val="004B5560"/>
    <w:rsid w:val="004B55A8"/>
    <w:rsid w:val="004B5A96"/>
    <w:rsid w:val="004B5CA7"/>
    <w:rsid w:val="004B5CB9"/>
    <w:rsid w:val="004B60D7"/>
    <w:rsid w:val="004B61E7"/>
    <w:rsid w:val="004B6408"/>
    <w:rsid w:val="004B67E5"/>
    <w:rsid w:val="004B6A33"/>
    <w:rsid w:val="004B6A3E"/>
    <w:rsid w:val="004B6EC1"/>
    <w:rsid w:val="004B6EDA"/>
    <w:rsid w:val="004B736E"/>
    <w:rsid w:val="004B75E4"/>
    <w:rsid w:val="004B762A"/>
    <w:rsid w:val="004B7750"/>
    <w:rsid w:val="004B79A3"/>
    <w:rsid w:val="004B79AE"/>
    <w:rsid w:val="004B7C4C"/>
    <w:rsid w:val="004B7F1C"/>
    <w:rsid w:val="004B7F2E"/>
    <w:rsid w:val="004C00BE"/>
    <w:rsid w:val="004C0153"/>
    <w:rsid w:val="004C0170"/>
    <w:rsid w:val="004C0207"/>
    <w:rsid w:val="004C04C8"/>
    <w:rsid w:val="004C04FD"/>
    <w:rsid w:val="004C07AC"/>
    <w:rsid w:val="004C080E"/>
    <w:rsid w:val="004C086A"/>
    <w:rsid w:val="004C0871"/>
    <w:rsid w:val="004C0C27"/>
    <w:rsid w:val="004C0D62"/>
    <w:rsid w:val="004C0ECA"/>
    <w:rsid w:val="004C0F15"/>
    <w:rsid w:val="004C0F80"/>
    <w:rsid w:val="004C0FDC"/>
    <w:rsid w:val="004C110C"/>
    <w:rsid w:val="004C12BD"/>
    <w:rsid w:val="004C1A30"/>
    <w:rsid w:val="004C1C27"/>
    <w:rsid w:val="004C1CB9"/>
    <w:rsid w:val="004C1E4F"/>
    <w:rsid w:val="004C1EFB"/>
    <w:rsid w:val="004C2206"/>
    <w:rsid w:val="004C226E"/>
    <w:rsid w:val="004C23C5"/>
    <w:rsid w:val="004C25F2"/>
    <w:rsid w:val="004C25F4"/>
    <w:rsid w:val="004C269A"/>
    <w:rsid w:val="004C276D"/>
    <w:rsid w:val="004C2785"/>
    <w:rsid w:val="004C2830"/>
    <w:rsid w:val="004C2B84"/>
    <w:rsid w:val="004C2D52"/>
    <w:rsid w:val="004C2D5C"/>
    <w:rsid w:val="004C2D6E"/>
    <w:rsid w:val="004C2DF3"/>
    <w:rsid w:val="004C3242"/>
    <w:rsid w:val="004C326D"/>
    <w:rsid w:val="004C33B1"/>
    <w:rsid w:val="004C378F"/>
    <w:rsid w:val="004C39ED"/>
    <w:rsid w:val="004C3F28"/>
    <w:rsid w:val="004C41AB"/>
    <w:rsid w:val="004C4313"/>
    <w:rsid w:val="004C435C"/>
    <w:rsid w:val="004C451B"/>
    <w:rsid w:val="004C4570"/>
    <w:rsid w:val="004C45F2"/>
    <w:rsid w:val="004C4796"/>
    <w:rsid w:val="004C4931"/>
    <w:rsid w:val="004C49F1"/>
    <w:rsid w:val="004C4BC1"/>
    <w:rsid w:val="004C4DAD"/>
    <w:rsid w:val="004C4E93"/>
    <w:rsid w:val="004C4F0A"/>
    <w:rsid w:val="004C51EA"/>
    <w:rsid w:val="004C5216"/>
    <w:rsid w:val="004C53A5"/>
    <w:rsid w:val="004C54A9"/>
    <w:rsid w:val="004C56DB"/>
    <w:rsid w:val="004C5A9B"/>
    <w:rsid w:val="004C5BFA"/>
    <w:rsid w:val="004C5D02"/>
    <w:rsid w:val="004C5F22"/>
    <w:rsid w:val="004C6043"/>
    <w:rsid w:val="004C63EB"/>
    <w:rsid w:val="004C63F1"/>
    <w:rsid w:val="004C64DC"/>
    <w:rsid w:val="004C65F1"/>
    <w:rsid w:val="004C673D"/>
    <w:rsid w:val="004C68A2"/>
    <w:rsid w:val="004C68F3"/>
    <w:rsid w:val="004C690C"/>
    <w:rsid w:val="004C6A5F"/>
    <w:rsid w:val="004C6AFC"/>
    <w:rsid w:val="004C6B26"/>
    <w:rsid w:val="004C7044"/>
    <w:rsid w:val="004C7046"/>
    <w:rsid w:val="004C7048"/>
    <w:rsid w:val="004C7123"/>
    <w:rsid w:val="004C7377"/>
    <w:rsid w:val="004C74DD"/>
    <w:rsid w:val="004C753E"/>
    <w:rsid w:val="004C7564"/>
    <w:rsid w:val="004C773C"/>
    <w:rsid w:val="004C7997"/>
    <w:rsid w:val="004C7A0C"/>
    <w:rsid w:val="004C7C7A"/>
    <w:rsid w:val="004C7D86"/>
    <w:rsid w:val="004C7DC2"/>
    <w:rsid w:val="004C7DFB"/>
    <w:rsid w:val="004C7E9D"/>
    <w:rsid w:val="004C7FFE"/>
    <w:rsid w:val="004D0120"/>
    <w:rsid w:val="004D021D"/>
    <w:rsid w:val="004D057A"/>
    <w:rsid w:val="004D05C7"/>
    <w:rsid w:val="004D06B0"/>
    <w:rsid w:val="004D09F6"/>
    <w:rsid w:val="004D0A8C"/>
    <w:rsid w:val="004D0C50"/>
    <w:rsid w:val="004D0C98"/>
    <w:rsid w:val="004D0E44"/>
    <w:rsid w:val="004D0ED6"/>
    <w:rsid w:val="004D0F65"/>
    <w:rsid w:val="004D1137"/>
    <w:rsid w:val="004D1334"/>
    <w:rsid w:val="004D14A4"/>
    <w:rsid w:val="004D1829"/>
    <w:rsid w:val="004D1832"/>
    <w:rsid w:val="004D1AF2"/>
    <w:rsid w:val="004D2461"/>
    <w:rsid w:val="004D25D8"/>
    <w:rsid w:val="004D2657"/>
    <w:rsid w:val="004D26A1"/>
    <w:rsid w:val="004D273C"/>
    <w:rsid w:val="004D289A"/>
    <w:rsid w:val="004D296A"/>
    <w:rsid w:val="004D29BA"/>
    <w:rsid w:val="004D3068"/>
    <w:rsid w:val="004D309E"/>
    <w:rsid w:val="004D30D4"/>
    <w:rsid w:val="004D31D4"/>
    <w:rsid w:val="004D3214"/>
    <w:rsid w:val="004D324E"/>
    <w:rsid w:val="004D3366"/>
    <w:rsid w:val="004D339B"/>
    <w:rsid w:val="004D3629"/>
    <w:rsid w:val="004D3810"/>
    <w:rsid w:val="004D3D8E"/>
    <w:rsid w:val="004D3E4F"/>
    <w:rsid w:val="004D3E68"/>
    <w:rsid w:val="004D4202"/>
    <w:rsid w:val="004D42CF"/>
    <w:rsid w:val="004D4890"/>
    <w:rsid w:val="004D49FC"/>
    <w:rsid w:val="004D4A85"/>
    <w:rsid w:val="004D4A9F"/>
    <w:rsid w:val="004D4ABA"/>
    <w:rsid w:val="004D4DB6"/>
    <w:rsid w:val="004D4EEF"/>
    <w:rsid w:val="004D4FA1"/>
    <w:rsid w:val="004D5374"/>
    <w:rsid w:val="004D5556"/>
    <w:rsid w:val="004D58DB"/>
    <w:rsid w:val="004D59F9"/>
    <w:rsid w:val="004D5AD9"/>
    <w:rsid w:val="004D5C12"/>
    <w:rsid w:val="004D5DDE"/>
    <w:rsid w:val="004D609C"/>
    <w:rsid w:val="004D6119"/>
    <w:rsid w:val="004D618C"/>
    <w:rsid w:val="004D61FC"/>
    <w:rsid w:val="004D6340"/>
    <w:rsid w:val="004D6517"/>
    <w:rsid w:val="004D662D"/>
    <w:rsid w:val="004D662F"/>
    <w:rsid w:val="004D666A"/>
    <w:rsid w:val="004D675F"/>
    <w:rsid w:val="004D6823"/>
    <w:rsid w:val="004D696D"/>
    <w:rsid w:val="004D6A48"/>
    <w:rsid w:val="004D6A82"/>
    <w:rsid w:val="004D6AD1"/>
    <w:rsid w:val="004D6F0E"/>
    <w:rsid w:val="004D70C1"/>
    <w:rsid w:val="004D7110"/>
    <w:rsid w:val="004D7179"/>
    <w:rsid w:val="004D7192"/>
    <w:rsid w:val="004D71BD"/>
    <w:rsid w:val="004D7452"/>
    <w:rsid w:val="004D74AF"/>
    <w:rsid w:val="004D74E1"/>
    <w:rsid w:val="004D7601"/>
    <w:rsid w:val="004D7636"/>
    <w:rsid w:val="004D779E"/>
    <w:rsid w:val="004D77A8"/>
    <w:rsid w:val="004D785B"/>
    <w:rsid w:val="004D798F"/>
    <w:rsid w:val="004D79F4"/>
    <w:rsid w:val="004D7AE6"/>
    <w:rsid w:val="004D7C8E"/>
    <w:rsid w:val="004D7D73"/>
    <w:rsid w:val="004D7EE3"/>
    <w:rsid w:val="004E00F5"/>
    <w:rsid w:val="004E02C1"/>
    <w:rsid w:val="004E0440"/>
    <w:rsid w:val="004E08C2"/>
    <w:rsid w:val="004E08FB"/>
    <w:rsid w:val="004E0B3E"/>
    <w:rsid w:val="004E0BCE"/>
    <w:rsid w:val="004E0C07"/>
    <w:rsid w:val="004E0C64"/>
    <w:rsid w:val="004E0D9C"/>
    <w:rsid w:val="004E0DC9"/>
    <w:rsid w:val="004E0F23"/>
    <w:rsid w:val="004E10BB"/>
    <w:rsid w:val="004E1143"/>
    <w:rsid w:val="004E143C"/>
    <w:rsid w:val="004E143F"/>
    <w:rsid w:val="004E163A"/>
    <w:rsid w:val="004E1647"/>
    <w:rsid w:val="004E16BC"/>
    <w:rsid w:val="004E17CA"/>
    <w:rsid w:val="004E1805"/>
    <w:rsid w:val="004E18F5"/>
    <w:rsid w:val="004E1984"/>
    <w:rsid w:val="004E210C"/>
    <w:rsid w:val="004E2134"/>
    <w:rsid w:val="004E2168"/>
    <w:rsid w:val="004E22C7"/>
    <w:rsid w:val="004E2352"/>
    <w:rsid w:val="004E24FD"/>
    <w:rsid w:val="004E2665"/>
    <w:rsid w:val="004E274B"/>
    <w:rsid w:val="004E2837"/>
    <w:rsid w:val="004E297F"/>
    <w:rsid w:val="004E2A8E"/>
    <w:rsid w:val="004E2C89"/>
    <w:rsid w:val="004E2D02"/>
    <w:rsid w:val="004E2F41"/>
    <w:rsid w:val="004E3008"/>
    <w:rsid w:val="004E303A"/>
    <w:rsid w:val="004E3100"/>
    <w:rsid w:val="004E37FE"/>
    <w:rsid w:val="004E3954"/>
    <w:rsid w:val="004E3AFA"/>
    <w:rsid w:val="004E3F02"/>
    <w:rsid w:val="004E3F6B"/>
    <w:rsid w:val="004E3F97"/>
    <w:rsid w:val="004E4A40"/>
    <w:rsid w:val="004E4DCB"/>
    <w:rsid w:val="004E518A"/>
    <w:rsid w:val="004E524A"/>
    <w:rsid w:val="004E53A0"/>
    <w:rsid w:val="004E58BB"/>
    <w:rsid w:val="004E5BBA"/>
    <w:rsid w:val="004E5CE3"/>
    <w:rsid w:val="004E6044"/>
    <w:rsid w:val="004E62EE"/>
    <w:rsid w:val="004E6754"/>
    <w:rsid w:val="004E6969"/>
    <w:rsid w:val="004E6AB5"/>
    <w:rsid w:val="004E6AFA"/>
    <w:rsid w:val="004E6B44"/>
    <w:rsid w:val="004E6DFB"/>
    <w:rsid w:val="004E70B5"/>
    <w:rsid w:val="004E715F"/>
    <w:rsid w:val="004E7276"/>
    <w:rsid w:val="004E7317"/>
    <w:rsid w:val="004E731C"/>
    <w:rsid w:val="004E75A7"/>
    <w:rsid w:val="004E7716"/>
    <w:rsid w:val="004E7B0C"/>
    <w:rsid w:val="004E7D3A"/>
    <w:rsid w:val="004E7DFC"/>
    <w:rsid w:val="004E7F14"/>
    <w:rsid w:val="004F0070"/>
    <w:rsid w:val="004F0108"/>
    <w:rsid w:val="004F01A5"/>
    <w:rsid w:val="004F0226"/>
    <w:rsid w:val="004F0254"/>
    <w:rsid w:val="004F036E"/>
    <w:rsid w:val="004F0738"/>
    <w:rsid w:val="004F077E"/>
    <w:rsid w:val="004F0879"/>
    <w:rsid w:val="004F098A"/>
    <w:rsid w:val="004F0A43"/>
    <w:rsid w:val="004F0BD9"/>
    <w:rsid w:val="004F0C03"/>
    <w:rsid w:val="004F1009"/>
    <w:rsid w:val="004F129B"/>
    <w:rsid w:val="004F14D4"/>
    <w:rsid w:val="004F1625"/>
    <w:rsid w:val="004F17E2"/>
    <w:rsid w:val="004F18AD"/>
    <w:rsid w:val="004F1CF4"/>
    <w:rsid w:val="004F1DAF"/>
    <w:rsid w:val="004F1E21"/>
    <w:rsid w:val="004F1F14"/>
    <w:rsid w:val="004F203F"/>
    <w:rsid w:val="004F21B5"/>
    <w:rsid w:val="004F21B7"/>
    <w:rsid w:val="004F2384"/>
    <w:rsid w:val="004F242D"/>
    <w:rsid w:val="004F2669"/>
    <w:rsid w:val="004F276D"/>
    <w:rsid w:val="004F2DD0"/>
    <w:rsid w:val="004F2F10"/>
    <w:rsid w:val="004F31B5"/>
    <w:rsid w:val="004F3450"/>
    <w:rsid w:val="004F3499"/>
    <w:rsid w:val="004F3506"/>
    <w:rsid w:val="004F3551"/>
    <w:rsid w:val="004F37F3"/>
    <w:rsid w:val="004F3987"/>
    <w:rsid w:val="004F3A4E"/>
    <w:rsid w:val="004F3B19"/>
    <w:rsid w:val="004F3BBE"/>
    <w:rsid w:val="004F3E26"/>
    <w:rsid w:val="004F3E9D"/>
    <w:rsid w:val="004F3EC2"/>
    <w:rsid w:val="004F3FC9"/>
    <w:rsid w:val="004F46C1"/>
    <w:rsid w:val="004F472E"/>
    <w:rsid w:val="004F484D"/>
    <w:rsid w:val="004F4981"/>
    <w:rsid w:val="004F4B2E"/>
    <w:rsid w:val="004F4B72"/>
    <w:rsid w:val="004F4C0C"/>
    <w:rsid w:val="004F4C4B"/>
    <w:rsid w:val="004F4D7F"/>
    <w:rsid w:val="004F4DC9"/>
    <w:rsid w:val="004F4EDB"/>
    <w:rsid w:val="004F4F07"/>
    <w:rsid w:val="004F5700"/>
    <w:rsid w:val="004F5FDA"/>
    <w:rsid w:val="004F6073"/>
    <w:rsid w:val="004F613E"/>
    <w:rsid w:val="004F6319"/>
    <w:rsid w:val="004F6344"/>
    <w:rsid w:val="004F6449"/>
    <w:rsid w:val="004F65A2"/>
    <w:rsid w:val="004F65B8"/>
    <w:rsid w:val="004F668E"/>
    <w:rsid w:val="004F6699"/>
    <w:rsid w:val="004F68BA"/>
    <w:rsid w:val="004F6903"/>
    <w:rsid w:val="004F6D31"/>
    <w:rsid w:val="004F6DAC"/>
    <w:rsid w:val="004F6FD3"/>
    <w:rsid w:val="004F7030"/>
    <w:rsid w:val="004F704E"/>
    <w:rsid w:val="004F70A3"/>
    <w:rsid w:val="004F719E"/>
    <w:rsid w:val="004F71D3"/>
    <w:rsid w:val="004F7470"/>
    <w:rsid w:val="004F7491"/>
    <w:rsid w:val="004F7562"/>
    <w:rsid w:val="004F7737"/>
    <w:rsid w:val="004F787A"/>
    <w:rsid w:val="004F7902"/>
    <w:rsid w:val="004F79D6"/>
    <w:rsid w:val="004F79DF"/>
    <w:rsid w:val="004F7D5E"/>
    <w:rsid w:val="005001B3"/>
    <w:rsid w:val="005004EA"/>
    <w:rsid w:val="00500514"/>
    <w:rsid w:val="00500594"/>
    <w:rsid w:val="005006BB"/>
    <w:rsid w:val="005007B7"/>
    <w:rsid w:val="00500C8C"/>
    <w:rsid w:val="00500CAE"/>
    <w:rsid w:val="0050135D"/>
    <w:rsid w:val="005015F5"/>
    <w:rsid w:val="005016A3"/>
    <w:rsid w:val="005016BD"/>
    <w:rsid w:val="00501884"/>
    <w:rsid w:val="005018A0"/>
    <w:rsid w:val="00501DA6"/>
    <w:rsid w:val="00501EDA"/>
    <w:rsid w:val="00502061"/>
    <w:rsid w:val="00502090"/>
    <w:rsid w:val="00502122"/>
    <w:rsid w:val="00502161"/>
    <w:rsid w:val="005021FA"/>
    <w:rsid w:val="005022BD"/>
    <w:rsid w:val="005022FC"/>
    <w:rsid w:val="0050232B"/>
    <w:rsid w:val="005026C8"/>
    <w:rsid w:val="0050283F"/>
    <w:rsid w:val="005029BF"/>
    <w:rsid w:val="00502DC3"/>
    <w:rsid w:val="00502DDF"/>
    <w:rsid w:val="00502EF3"/>
    <w:rsid w:val="005030A8"/>
    <w:rsid w:val="005032CE"/>
    <w:rsid w:val="005033FD"/>
    <w:rsid w:val="005037EE"/>
    <w:rsid w:val="00503949"/>
    <w:rsid w:val="00503BBB"/>
    <w:rsid w:val="00503C0B"/>
    <w:rsid w:val="00503C64"/>
    <w:rsid w:val="00503EA4"/>
    <w:rsid w:val="005044A7"/>
    <w:rsid w:val="0050466C"/>
    <w:rsid w:val="005049C3"/>
    <w:rsid w:val="00504C02"/>
    <w:rsid w:val="00504DA0"/>
    <w:rsid w:val="00504F10"/>
    <w:rsid w:val="0050504A"/>
    <w:rsid w:val="005050AD"/>
    <w:rsid w:val="005053D0"/>
    <w:rsid w:val="00505787"/>
    <w:rsid w:val="00505883"/>
    <w:rsid w:val="00505905"/>
    <w:rsid w:val="005059D3"/>
    <w:rsid w:val="00505C1B"/>
    <w:rsid w:val="00505D86"/>
    <w:rsid w:val="00505E4D"/>
    <w:rsid w:val="00506057"/>
    <w:rsid w:val="005060E2"/>
    <w:rsid w:val="005060E8"/>
    <w:rsid w:val="00506108"/>
    <w:rsid w:val="0050611D"/>
    <w:rsid w:val="0050619F"/>
    <w:rsid w:val="005061F6"/>
    <w:rsid w:val="00506227"/>
    <w:rsid w:val="0050656C"/>
    <w:rsid w:val="005066A4"/>
    <w:rsid w:val="005068F0"/>
    <w:rsid w:val="00506B1A"/>
    <w:rsid w:val="00506B47"/>
    <w:rsid w:val="00506B48"/>
    <w:rsid w:val="00506B80"/>
    <w:rsid w:val="00506CFD"/>
    <w:rsid w:val="0050713E"/>
    <w:rsid w:val="0050722F"/>
    <w:rsid w:val="005072AA"/>
    <w:rsid w:val="005073F1"/>
    <w:rsid w:val="0050742C"/>
    <w:rsid w:val="0050752C"/>
    <w:rsid w:val="00507637"/>
    <w:rsid w:val="005076A1"/>
    <w:rsid w:val="00507705"/>
    <w:rsid w:val="0050777F"/>
    <w:rsid w:val="0050788A"/>
    <w:rsid w:val="00507951"/>
    <w:rsid w:val="00507A0F"/>
    <w:rsid w:val="00507AD2"/>
    <w:rsid w:val="00507B6A"/>
    <w:rsid w:val="00507C9E"/>
    <w:rsid w:val="00507D87"/>
    <w:rsid w:val="00507E7A"/>
    <w:rsid w:val="00510347"/>
    <w:rsid w:val="00510424"/>
    <w:rsid w:val="005106E7"/>
    <w:rsid w:val="005108F7"/>
    <w:rsid w:val="00510A21"/>
    <w:rsid w:val="00510EE4"/>
    <w:rsid w:val="00511061"/>
    <w:rsid w:val="005111AA"/>
    <w:rsid w:val="005111BC"/>
    <w:rsid w:val="00511567"/>
    <w:rsid w:val="0051174E"/>
    <w:rsid w:val="00511756"/>
    <w:rsid w:val="0051176C"/>
    <w:rsid w:val="005118D8"/>
    <w:rsid w:val="00511C4C"/>
    <w:rsid w:val="00511DC3"/>
    <w:rsid w:val="00511E04"/>
    <w:rsid w:val="00511E25"/>
    <w:rsid w:val="00511E77"/>
    <w:rsid w:val="00512066"/>
    <w:rsid w:val="005120EE"/>
    <w:rsid w:val="0051229E"/>
    <w:rsid w:val="005122EA"/>
    <w:rsid w:val="00512444"/>
    <w:rsid w:val="00512763"/>
    <w:rsid w:val="0051289B"/>
    <w:rsid w:val="005128BB"/>
    <w:rsid w:val="00512C54"/>
    <w:rsid w:val="00512C9C"/>
    <w:rsid w:val="00512DC6"/>
    <w:rsid w:val="00512E41"/>
    <w:rsid w:val="00513080"/>
    <w:rsid w:val="00513170"/>
    <w:rsid w:val="005131DF"/>
    <w:rsid w:val="00513266"/>
    <w:rsid w:val="005132DE"/>
    <w:rsid w:val="005133C0"/>
    <w:rsid w:val="005133D3"/>
    <w:rsid w:val="00513498"/>
    <w:rsid w:val="005135A7"/>
    <w:rsid w:val="00513602"/>
    <w:rsid w:val="00513622"/>
    <w:rsid w:val="005136F6"/>
    <w:rsid w:val="00513724"/>
    <w:rsid w:val="0051377D"/>
    <w:rsid w:val="0051398B"/>
    <w:rsid w:val="00513A89"/>
    <w:rsid w:val="00513B40"/>
    <w:rsid w:val="00513C1B"/>
    <w:rsid w:val="00513C3F"/>
    <w:rsid w:val="00513D4A"/>
    <w:rsid w:val="00514286"/>
    <w:rsid w:val="00514385"/>
    <w:rsid w:val="005144E0"/>
    <w:rsid w:val="0051476D"/>
    <w:rsid w:val="005147E6"/>
    <w:rsid w:val="00514A4E"/>
    <w:rsid w:val="00514AFD"/>
    <w:rsid w:val="00514BF6"/>
    <w:rsid w:val="00514C1E"/>
    <w:rsid w:val="00514CE3"/>
    <w:rsid w:val="00514E83"/>
    <w:rsid w:val="00514EA4"/>
    <w:rsid w:val="00514EB2"/>
    <w:rsid w:val="00514F17"/>
    <w:rsid w:val="00514F30"/>
    <w:rsid w:val="00514F60"/>
    <w:rsid w:val="00515026"/>
    <w:rsid w:val="00515162"/>
    <w:rsid w:val="00515422"/>
    <w:rsid w:val="0051548C"/>
    <w:rsid w:val="0051564A"/>
    <w:rsid w:val="0051582A"/>
    <w:rsid w:val="0051585B"/>
    <w:rsid w:val="00515916"/>
    <w:rsid w:val="00515930"/>
    <w:rsid w:val="0051597B"/>
    <w:rsid w:val="005159E8"/>
    <w:rsid w:val="00515AA1"/>
    <w:rsid w:val="00515BA5"/>
    <w:rsid w:val="00515BD3"/>
    <w:rsid w:val="00515E37"/>
    <w:rsid w:val="00515F39"/>
    <w:rsid w:val="00515F46"/>
    <w:rsid w:val="00516163"/>
    <w:rsid w:val="0051645E"/>
    <w:rsid w:val="005166D3"/>
    <w:rsid w:val="00516752"/>
    <w:rsid w:val="005168C3"/>
    <w:rsid w:val="00516A92"/>
    <w:rsid w:val="00516D07"/>
    <w:rsid w:val="00516EA9"/>
    <w:rsid w:val="00516EB2"/>
    <w:rsid w:val="00516F6B"/>
    <w:rsid w:val="00517082"/>
    <w:rsid w:val="00517137"/>
    <w:rsid w:val="005171F6"/>
    <w:rsid w:val="00517201"/>
    <w:rsid w:val="00517381"/>
    <w:rsid w:val="005173EB"/>
    <w:rsid w:val="00517E56"/>
    <w:rsid w:val="00517EF4"/>
    <w:rsid w:val="00517F65"/>
    <w:rsid w:val="0052007F"/>
    <w:rsid w:val="0052021A"/>
    <w:rsid w:val="005205D9"/>
    <w:rsid w:val="005208B0"/>
    <w:rsid w:val="00520920"/>
    <w:rsid w:val="00520A0D"/>
    <w:rsid w:val="00520BD9"/>
    <w:rsid w:val="00521045"/>
    <w:rsid w:val="00521132"/>
    <w:rsid w:val="00521277"/>
    <w:rsid w:val="0052127D"/>
    <w:rsid w:val="0052155F"/>
    <w:rsid w:val="005217E0"/>
    <w:rsid w:val="00521817"/>
    <w:rsid w:val="00521AF1"/>
    <w:rsid w:val="00521C52"/>
    <w:rsid w:val="00521E0C"/>
    <w:rsid w:val="00521FCC"/>
    <w:rsid w:val="005223E3"/>
    <w:rsid w:val="005224BD"/>
    <w:rsid w:val="00522A53"/>
    <w:rsid w:val="00522D1A"/>
    <w:rsid w:val="00522FF5"/>
    <w:rsid w:val="00523369"/>
    <w:rsid w:val="00523467"/>
    <w:rsid w:val="005235EE"/>
    <w:rsid w:val="005236E6"/>
    <w:rsid w:val="005237F8"/>
    <w:rsid w:val="0052381C"/>
    <w:rsid w:val="00523C4B"/>
    <w:rsid w:val="00523D4A"/>
    <w:rsid w:val="005240BC"/>
    <w:rsid w:val="00524111"/>
    <w:rsid w:val="005242E2"/>
    <w:rsid w:val="00524315"/>
    <w:rsid w:val="00524674"/>
    <w:rsid w:val="00524A79"/>
    <w:rsid w:val="00524A96"/>
    <w:rsid w:val="00524AB0"/>
    <w:rsid w:val="00524CB3"/>
    <w:rsid w:val="00524F39"/>
    <w:rsid w:val="005250F8"/>
    <w:rsid w:val="00525218"/>
    <w:rsid w:val="005253C0"/>
    <w:rsid w:val="00525556"/>
    <w:rsid w:val="00525670"/>
    <w:rsid w:val="005256C5"/>
    <w:rsid w:val="005258C8"/>
    <w:rsid w:val="005259F2"/>
    <w:rsid w:val="00525A3F"/>
    <w:rsid w:val="005262CB"/>
    <w:rsid w:val="005262F2"/>
    <w:rsid w:val="0052699B"/>
    <w:rsid w:val="005269D6"/>
    <w:rsid w:val="00526A30"/>
    <w:rsid w:val="00526A31"/>
    <w:rsid w:val="00526A83"/>
    <w:rsid w:val="00526B91"/>
    <w:rsid w:val="00526C2B"/>
    <w:rsid w:val="00526D83"/>
    <w:rsid w:val="00526DC3"/>
    <w:rsid w:val="00526FCC"/>
    <w:rsid w:val="00527080"/>
    <w:rsid w:val="00527091"/>
    <w:rsid w:val="005270B6"/>
    <w:rsid w:val="0052725C"/>
    <w:rsid w:val="005272A3"/>
    <w:rsid w:val="005272F6"/>
    <w:rsid w:val="005273EB"/>
    <w:rsid w:val="00527455"/>
    <w:rsid w:val="00527468"/>
    <w:rsid w:val="0052747C"/>
    <w:rsid w:val="00527539"/>
    <w:rsid w:val="005275BE"/>
    <w:rsid w:val="00527601"/>
    <w:rsid w:val="005278C3"/>
    <w:rsid w:val="00527999"/>
    <w:rsid w:val="005279CE"/>
    <w:rsid w:val="00527AE3"/>
    <w:rsid w:val="00527B23"/>
    <w:rsid w:val="00527D6B"/>
    <w:rsid w:val="005300C5"/>
    <w:rsid w:val="00530200"/>
    <w:rsid w:val="005302A4"/>
    <w:rsid w:val="0053032F"/>
    <w:rsid w:val="00530378"/>
    <w:rsid w:val="005303FD"/>
    <w:rsid w:val="00530402"/>
    <w:rsid w:val="005304E5"/>
    <w:rsid w:val="00530554"/>
    <w:rsid w:val="00530564"/>
    <w:rsid w:val="00530598"/>
    <w:rsid w:val="00530640"/>
    <w:rsid w:val="005307AB"/>
    <w:rsid w:val="00530997"/>
    <w:rsid w:val="00530BAE"/>
    <w:rsid w:val="00530C77"/>
    <w:rsid w:val="00530DE6"/>
    <w:rsid w:val="0053113A"/>
    <w:rsid w:val="00531226"/>
    <w:rsid w:val="005314A7"/>
    <w:rsid w:val="00531588"/>
    <w:rsid w:val="00531894"/>
    <w:rsid w:val="005318AF"/>
    <w:rsid w:val="005318E8"/>
    <w:rsid w:val="005318F3"/>
    <w:rsid w:val="00531D1A"/>
    <w:rsid w:val="00531DDF"/>
    <w:rsid w:val="00531EFE"/>
    <w:rsid w:val="00531FE7"/>
    <w:rsid w:val="005322D9"/>
    <w:rsid w:val="0053236D"/>
    <w:rsid w:val="00532542"/>
    <w:rsid w:val="005325C6"/>
    <w:rsid w:val="005325CE"/>
    <w:rsid w:val="00532688"/>
    <w:rsid w:val="0053269D"/>
    <w:rsid w:val="00532C6A"/>
    <w:rsid w:val="00532CF9"/>
    <w:rsid w:val="00532F28"/>
    <w:rsid w:val="00533052"/>
    <w:rsid w:val="00533100"/>
    <w:rsid w:val="0053320E"/>
    <w:rsid w:val="005337D9"/>
    <w:rsid w:val="005338EB"/>
    <w:rsid w:val="00533952"/>
    <w:rsid w:val="0053399F"/>
    <w:rsid w:val="00533B14"/>
    <w:rsid w:val="00533CEA"/>
    <w:rsid w:val="00533DE3"/>
    <w:rsid w:val="00533E19"/>
    <w:rsid w:val="00533ED9"/>
    <w:rsid w:val="0053410D"/>
    <w:rsid w:val="00534118"/>
    <w:rsid w:val="00534231"/>
    <w:rsid w:val="0053428F"/>
    <w:rsid w:val="00534450"/>
    <w:rsid w:val="00534478"/>
    <w:rsid w:val="00534971"/>
    <w:rsid w:val="00534A16"/>
    <w:rsid w:val="00534C45"/>
    <w:rsid w:val="00534CC6"/>
    <w:rsid w:val="00534E7F"/>
    <w:rsid w:val="005355C9"/>
    <w:rsid w:val="005355D8"/>
    <w:rsid w:val="0053575D"/>
    <w:rsid w:val="005357E6"/>
    <w:rsid w:val="00535A90"/>
    <w:rsid w:val="00535C2F"/>
    <w:rsid w:val="00535E68"/>
    <w:rsid w:val="00535F98"/>
    <w:rsid w:val="005360E3"/>
    <w:rsid w:val="005361EE"/>
    <w:rsid w:val="00536387"/>
    <w:rsid w:val="0053639B"/>
    <w:rsid w:val="005365E3"/>
    <w:rsid w:val="0053671A"/>
    <w:rsid w:val="00536815"/>
    <w:rsid w:val="0053685C"/>
    <w:rsid w:val="00536B18"/>
    <w:rsid w:val="00536CF9"/>
    <w:rsid w:val="00536F4C"/>
    <w:rsid w:val="0053727A"/>
    <w:rsid w:val="00537490"/>
    <w:rsid w:val="005377BB"/>
    <w:rsid w:val="00537992"/>
    <w:rsid w:val="005379EB"/>
    <w:rsid w:val="00537E56"/>
    <w:rsid w:val="005400C7"/>
    <w:rsid w:val="005401CC"/>
    <w:rsid w:val="0054034E"/>
    <w:rsid w:val="005403B1"/>
    <w:rsid w:val="005405B6"/>
    <w:rsid w:val="0054073C"/>
    <w:rsid w:val="005407F2"/>
    <w:rsid w:val="005408D1"/>
    <w:rsid w:val="00540A8D"/>
    <w:rsid w:val="00540AE8"/>
    <w:rsid w:val="00540BF1"/>
    <w:rsid w:val="0054110D"/>
    <w:rsid w:val="00541223"/>
    <w:rsid w:val="005412D9"/>
    <w:rsid w:val="0054145D"/>
    <w:rsid w:val="0054158C"/>
    <w:rsid w:val="0054173E"/>
    <w:rsid w:val="005419C6"/>
    <w:rsid w:val="00541AAE"/>
    <w:rsid w:val="00541BE7"/>
    <w:rsid w:val="00541F0B"/>
    <w:rsid w:val="00541FAB"/>
    <w:rsid w:val="00542141"/>
    <w:rsid w:val="00542291"/>
    <w:rsid w:val="005422F2"/>
    <w:rsid w:val="0054248E"/>
    <w:rsid w:val="00542620"/>
    <w:rsid w:val="00542673"/>
    <w:rsid w:val="0054284A"/>
    <w:rsid w:val="00542C4F"/>
    <w:rsid w:val="00542DC4"/>
    <w:rsid w:val="00542DF5"/>
    <w:rsid w:val="00543046"/>
    <w:rsid w:val="0054312B"/>
    <w:rsid w:val="00543246"/>
    <w:rsid w:val="0054332B"/>
    <w:rsid w:val="00543334"/>
    <w:rsid w:val="005434F7"/>
    <w:rsid w:val="00543582"/>
    <w:rsid w:val="005436C0"/>
    <w:rsid w:val="005437BF"/>
    <w:rsid w:val="005438FD"/>
    <w:rsid w:val="005439D2"/>
    <w:rsid w:val="00543C1D"/>
    <w:rsid w:val="00543FCD"/>
    <w:rsid w:val="0054401B"/>
    <w:rsid w:val="005440D2"/>
    <w:rsid w:val="0054416D"/>
    <w:rsid w:val="005441E3"/>
    <w:rsid w:val="00544240"/>
    <w:rsid w:val="00544315"/>
    <w:rsid w:val="005444FE"/>
    <w:rsid w:val="005445CB"/>
    <w:rsid w:val="0054475E"/>
    <w:rsid w:val="00544794"/>
    <w:rsid w:val="00544798"/>
    <w:rsid w:val="00544808"/>
    <w:rsid w:val="005448E9"/>
    <w:rsid w:val="005449A2"/>
    <w:rsid w:val="00544ADF"/>
    <w:rsid w:val="00544C99"/>
    <w:rsid w:val="00544D68"/>
    <w:rsid w:val="00544E62"/>
    <w:rsid w:val="00545032"/>
    <w:rsid w:val="005451B8"/>
    <w:rsid w:val="005456A0"/>
    <w:rsid w:val="005459B9"/>
    <w:rsid w:val="00545ACD"/>
    <w:rsid w:val="0054607A"/>
    <w:rsid w:val="005462A9"/>
    <w:rsid w:val="0054638F"/>
    <w:rsid w:val="0054640A"/>
    <w:rsid w:val="005464C6"/>
    <w:rsid w:val="00546504"/>
    <w:rsid w:val="0054668D"/>
    <w:rsid w:val="005468DB"/>
    <w:rsid w:val="00546A11"/>
    <w:rsid w:val="00546C05"/>
    <w:rsid w:val="00547279"/>
    <w:rsid w:val="005472CA"/>
    <w:rsid w:val="005474C4"/>
    <w:rsid w:val="005475E2"/>
    <w:rsid w:val="00547904"/>
    <w:rsid w:val="00547B46"/>
    <w:rsid w:val="00547C2A"/>
    <w:rsid w:val="00547D7A"/>
    <w:rsid w:val="00547EDC"/>
    <w:rsid w:val="00550017"/>
    <w:rsid w:val="005502BD"/>
    <w:rsid w:val="00550620"/>
    <w:rsid w:val="0055068C"/>
    <w:rsid w:val="005506EC"/>
    <w:rsid w:val="00550735"/>
    <w:rsid w:val="0055081D"/>
    <w:rsid w:val="0055082B"/>
    <w:rsid w:val="005509C1"/>
    <w:rsid w:val="00550A88"/>
    <w:rsid w:val="00550AE7"/>
    <w:rsid w:val="00550BF4"/>
    <w:rsid w:val="00551013"/>
    <w:rsid w:val="0055109F"/>
    <w:rsid w:val="00551107"/>
    <w:rsid w:val="0055133C"/>
    <w:rsid w:val="005514EC"/>
    <w:rsid w:val="0055152D"/>
    <w:rsid w:val="0055159F"/>
    <w:rsid w:val="00551726"/>
    <w:rsid w:val="005517A0"/>
    <w:rsid w:val="0055196A"/>
    <w:rsid w:val="00551AE4"/>
    <w:rsid w:val="00551FFB"/>
    <w:rsid w:val="005520E4"/>
    <w:rsid w:val="00552263"/>
    <w:rsid w:val="00552321"/>
    <w:rsid w:val="005523BB"/>
    <w:rsid w:val="00552473"/>
    <w:rsid w:val="005525FB"/>
    <w:rsid w:val="005526D6"/>
    <w:rsid w:val="0055287A"/>
    <w:rsid w:val="00552B61"/>
    <w:rsid w:val="00552B7F"/>
    <w:rsid w:val="00552F9B"/>
    <w:rsid w:val="00553051"/>
    <w:rsid w:val="005532E0"/>
    <w:rsid w:val="005534EF"/>
    <w:rsid w:val="005534FC"/>
    <w:rsid w:val="005535EB"/>
    <w:rsid w:val="00553821"/>
    <w:rsid w:val="00553853"/>
    <w:rsid w:val="0055389B"/>
    <w:rsid w:val="00553B5D"/>
    <w:rsid w:val="00553C34"/>
    <w:rsid w:val="00553D22"/>
    <w:rsid w:val="00553D9D"/>
    <w:rsid w:val="00553DE7"/>
    <w:rsid w:val="00553EB3"/>
    <w:rsid w:val="00553FB8"/>
    <w:rsid w:val="00553FFB"/>
    <w:rsid w:val="005542B7"/>
    <w:rsid w:val="0055464F"/>
    <w:rsid w:val="0055487C"/>
    <w:rsid w:val="005549DC"/>
    <w:rsid w:val="00554AC1"/>
    <w:rsid w:val="00554C4E"/>
    <w:rsid w:val="00554DFB"/>
    <w:rsid w:val="00554E2E"/>
    <w:rsid w:val="00554E90"/>
    <w:rsid w:val="0055506B"/>
    <w:rsid w:val="00555374"/>
    <w:rsid w:val="005555EA"/>
    <w:rsid w:val="00555798"/>
    <w:rsid w:val="0055589F"/>
    <w:rsid w:val="0055590B"/>
    <w:rsid w:val="005559E3"/>
    <w:rsid w:val="00555A4D"/>
    <w:rsid w:val="00555C74"/>
    <w:rsid w:val="00555CB7"/>
    <w:rsid w:val="00555CDD"/>
    <w:rsid w:val="00555F56"/>
    <w:rsid w:val="0055602F"/>
    <w:rsid w:val="00556347"/>
    <w:rsid w:val="0055636E"/>
    <w:rsid w:val="0055642E"/>
    <w:rsid w:val="00556973"/>
    <w:rsid w:val="005569F0"/>
    <w:rsid w:val="00556A23"/>
    <w:rsid w:val="00556A81"/>
    <w:rsid w:val="00556E07"/>
    <w:rsid w:val="00556E2C"/>
    <w:rsid w:val="00556FDD"/>
    <w:rsid w:val="00557496"/>
    <w:rsid w:val="005574C9"/>
    <w:rsid w:val="00557570"/>
    <w:rsid w:val="00557A6F"/>
    <w:rsid w:val="00557CEE"/>
    <w:rsid w:val="005602AC"/>
    <w:rsid w:val="005602D7"/>
    <w:rsid w:val="005607D8"/>
    <w:rsid w:val="005607E2"/>
    <w:rsid w:val="00560977"/>
    <w:rsid w:val="00560A2C"/>
    <w:rsid w:val="00560B0E"/>
    <w:rsid w:val="00560B67"/>
    <w:rsid w:val="00560D09"/>
    <w:rsid w:val="00560DA4"/>
    <w:rsid w:val="00560E41"/>
    <w:rsid w:val="00560E71"/>
    <w:rsid w:val="00560F73"/>
    <w:rsid w:val="00560FF9"/>
    <w:rsid w:val="005610F6"/>
    <w:rsid w:val="0056146D"/>
    <w:rsid w:val="0056146F"/>
    <w:rsid w:val="00561564"/>
    <w:rsid w:val="00561708"/>
    <w:rsid w:val="00561821"/>
    <w:rsid w:val="0056189F"/>
    <w:rsid w:val="00561A06"/>
    <w:rsid w:val="00561AE0"/>
    <w:rsid w:val="00561C14"/>
    <w:rsid w:val="00561D48"/>
    <w:rsid w:val="00561E43"/>
    <w:rsid w:val="00561F7E"/>
    <w:rsid w:val="0056227F"/>
    <w:rsid w:val="005624AC"/>
    <w:rsid w:val="00562526"/>
    <w:rsid w:val="005627F5"/>
    <w:rsid w:val="005628B3"/>
    <w:rsid w:val="00562991"/>
    <w:rsid w:val="00562E3B"/>
    <w:rsid w:val="00562E5B"/>
    <w:rsid w:val="0056307F"/>
    <w:rsid w:val="0056325D"/>
    <w:rsid w:val="0056333E"/>
    <w:rsid w:val="005636BA"/>
    <w:rsid w:val="005639AE"/>
    <w:rsid w:val="005639B8"/>
    <w:rsid w:val="00563AE6"/>
    <w:rsid w:val="00563C5B"/>
    <w:rsid w:val="00563F78"/>
    <w:rsid w:val="00564381"/>
    <w:rsid w:val="00564645"/>
    <w:rsid w:val="005649B2"/>
    <w:rsid w:val="00564BB6"/>
    <w:rsid w:val="00564BF7"/>
    <w:rsid w:val="00564D7B"/>
    <w:rsid w:val="00564DC5"/>
    <w:rsid w:val="00564F0B"/>
    <w:rsid w:val="00565000"/>
    <w:rsid w:val="00565320"/>
    <w:rsid w:val="00565840"/>
    <w:rsid w:val="00565841"/>
    <w:rsid w:val="005658F2"/>
    <w:rsid w:val="00565A7D"/>
    <w:rsid w:val="00565BA9"/>
    <w:rsid w:val="00565CA7"/>
    <w:rsid w:val="00565D0C"/>
    <w:rsid w:val="00565D36"/>
    <w:rsid w:val="00565D51"/>
    <w:rsid w:val="00565E83"/>
    <w:rsid w:val="00565F47"/>
    <w:rsid w:val="005660D3"/>
    <w:rsid w:val="00566176"/>
    <w:rsid w:val="005663B7"/>
    <w:rsid w:val="00566698"/>
    <w:rsid w:val="00566BAC"/>
    <w:rsid w:val="00566D67"/>
    <w:rsid w:val="00566D78"/>
    <w:rsid w:val="00567095"/>
    <w:rsid w:val="005670CD"/>
    <w:rsid w:val="00567212"/>
    <w:rsid w:val="0056726E"/>
    <w:rsid w:val="00567667"/>
    <w:rsid w:val="00567AB7"/>
    <w:rsid w:val="00567D0E"/>
    <w:rsid w:val="00567F2E"/>
    <w:rsid w:val="00570104"/>
    <w:rsid w:val="005701DD"/>
    <w:rsid w:val="005701EE"/>
    <w:rsid w:val="00570375"/>
    <w:rsid w:val="0057052B"/>
    <w:rsid w:val="00570659"/>
    <w:rsid w:val="005706CC"/>
    <w:rsid w:val="00570911"/>
    <w:rsid w:val="00570CB5"/>
    <w:rsid w:val="00570FEB"/>
    <w:rsid w:val="00571175"/>
    <w:rsid w:val="005711B5"/>
    <w:rsid w:val="0057123D"/>
    <w:rsid w:val="0057137A"/>
    <w:rsid w:val="0057149C"/>
    <w:rsid w:val="005716F0"/>
    <w:rsid w:val="00571AF5"/>
    <w:rsid w:val="00572103"/>
    <w:rsid w:val="005721AC"/>
    <w:rsid w:val="0057221E"/>
    <w:rsid w:val="0057234B"/>
    <w:rsid w:val="005724A7"/>
    <w:rsid w:val="005726BE"/>
    <w:rsid w:val="00572743"/>
    <w:rsid w:val="00572874"/>
    <w:rsid w:val="00572CE7"/>
    <w:rsid w:val="00572E0B"/>
    <w:rsid w:val="00572E53"/>
    <w:rsid w:val="005730F5"/>
    <w:rsid w:val="00573336"/>
    <w:rsid w:val="00573A55"/>
    <w:rsid w:val="00573ADA"/>
    <w:rsid w:val="00573BEB"/>
    <w:rsid w:val="00573E71"/>
    <w:rsid w:val="005740DE"/>
    <w:rsid w:val="0057412D"/>
    <w:rsid w:val="005741FF"/>
    <w:rsid w:val="00574A21"/>
    <w:rsid w:val="00574B07"/>
    <w:rsid w:val="00574BDB"/>
    <w:rsid w:val="00575188"/>
    <w:rsid w:val="0057522B"/>
    <w:rsid w:val="00575285"/>
    <w:rsid w:val="00575298"/>
    <w:rsid w:val="005754B4"/>
    <w:rsid w:val="005754E6"/>
    <w:rsid w:val="0057567A"/>
    <w:rsid w:val="0057578B"/>
    <w:rsid w:val="005759A4"/>
    <w:rsid w:val="00575AC5"/>
    <w:rsid w:val="00575B7A"/>
    <w:rsid w:val="00575CFF"/>
    <w:rsid w:val="00575E17"/>
    <w:rsid w:val="00575E7D"/>
    <w:rsid w:val="00575EA5"/>
    <w:rsid w:val="00576092"/>
    <w:rsid w:val="005763A2"/>
    <w:rsid w:val="005765DF"/>
    <w:rsid w:val="00576ACA"/>
    <w:rsid w:val="00576D28"/>
    <w:rsid w:val="00576DD9"/>
    <w:rsid w:val="00576FE2"/>
    <w:rsid w:val="00577089"/>
    <w:rsid w:val="00577238"/>
    <w:rsid w:val="005772E9"/>
    <w:rsid w:val="0057739B"/>
    <w:rsid w:val="005775D5"/>
    <w:rsid w:val="0057760C"/>
    <w:rsid w:val="00577610"/>
    <w:rsid w:val="0057771D"/>
    <w:rsid w:val="005779F3"/>
    <w:rsid w:val="00577D2D"/>
    <w:rsid w:val="00577EB5"/>
    <w:rsid w:val="0058034D"/>
    <w:rsid w:val="005804A6"/>
    <w:rsid w:val="0058084D"/>
    <w:rsid w:val="005808A3"/>
    <w:rsid w:val="005808AD"/>
    <w:rsid w:val="00580AB5"/>
    <w:rsid w:val="00580B01"/>
    <w:rsid w:val="00580B0C"/>
    <w:rsid w:val="00580BE9"/>
    <w:rsid w:val="00580C93"/>
    <w:rsid w:val="00580CFB"/>
    <w:rsid w:val="00580D0A"/>
    <w:rsid w:val="00580DDA"/>
    <w:rsid w:val="00580E3F"/>
    <w:rsid w:val="00580E42"/>
    <w:rsid w:val="00580E94"/>
    <w:rsid w:val="00581059"/>
    <w:rsid w:val="00581188"/>
    <w:rsid w:val="0058118A"/>
    <w:rsid w:val="005814AA"/>
    <w:rsid w:val="005817F3"/>
    <w:rsid w:val="00581833"/>
    <w:rsid w:val="00581AF3"/>
    <w:rsid w:val="00582046"/>
    <w:rsid w:val="0058207C"/>
    <w:rsid w:val="005821E5"/>
    <w:rsid w:val="0058228B"/>
    <w:rsid w:val="00582388"/>
    <w:rsid w:val="005823C6"/>
    <w:rsid w:val="005824D7"/>
    <w:rsid w:val="005826B2"/>
    <w:rsid w:val="00582866"/>
    <w:rsid w:val="00582888"/>
    <w:rsid w:val="00582A08"/>
    <w:rsid w:val="00582BED"/>
    <w:rsid w:val="00582ED1"/>
    <w:rsid w:val="00582F00"/>
    <w:rsid w:val="00582F05"/>
    <w:rsid w:val="00582F1A"/>
    <w:rsid w:val="00582F83"/>
    <w:rsid w:val="00582FAF"/>
    <w:rsid w:val="00582FF5"/>
    <w:rsid w:val="00583253"/>
    <w:rsid w:val="00583254"/>
    <w:rsid w:val="00583453"/>
    <w:rsid w:val="005835B2"/>
    <w:rsid w:val="00583685"/>
    <w:rsid w:val="0058383E"/>
    <w:rsid w:val="005838FC"/>
    <w:rsid w:val="00583AC5"/>
    <w:rsid w:val="00583BDA"/>
    <w:rsid w:val="00583CC4"/>
    <w:rsid w:val="00583D3C"/>
    <w:rsid w:val="00583E34"/>
    <w:rsid w:val="00583E66"/>
    <w:rsid w:val="005840CF"/>
    <w:rsid w:val="0058411B"/>
    <w:rsid w:val="005841DD"/>
    <w:rsid w:val="00584297"/>
    <w:rsid w:val="0058464C"/>
    <w:rsid w:val="0058476E"/>
    <w:rsid w:val="005847E4"/>
    <w:rsid w:val="00584AD1"/>
    <w:rsid w:val="00584D35"/>
    <w:rsid w:val="00584D38"/>
    <w:rsid w:val="00584FB6"/>
    <w:rsid w:val="005852D4"/>
    <w:rsid w:val="00585561"/>
    <w:rsid w:val="00585587"/>
    <w:rsid w:val="0058558C"/>
    <w:rsid w:val="005856F3"/>
    <w:rsid w:val="005859FA"/>
    <w:rsid w:val="00585BAD"/>
    <w:rsid w:val="00585D02"/>
    <w:rsid w:val="00585DB4"/>
    <w:rsid w:val="00585DF7"/>
    <w:rsid w:val="00585F0C"/>
    <w:rsid w:val="005860B5"/>
    <w:rsid w:val="005860DD"/>
    <w:rsid w:val="005862D4"/>
    <w:rsid w:val="0058630B"/>
    <w:rsid w:val="0058638F"/>
    <w:rsid w:val="005863E3"/>
    <w:rsid w:val="00586466"/>
    <w:rsid w:val="0058653F"/>
    <w:rsid w:val="005865B8"/>
    <w:rsid w:val="00586715"/>
    <w:rsid w:val="00586831"/>
    <w:rsid w:val="005869D0"/>
    <w:rsid w:val="00586A17"/>
    <w:rsid w:val="005871EB"/>
    <w:rsid w:val="00587856"/>
    <w:rsid w:val="00587935"/>
    <w:rsid w:val="005879C0"/>
    <w:rsid w:val="00587A4C"/>
    <w:rsid w:val="00587C01"/>
    <w:rsid w:val="00587C03"/>
    <w:rsid w:val="00587FC1"/>
    <w:rsid w:val="00590201"/>
    <w:rsid w:val="00590221"/>
    <w:rsid w:val="005905F5"/>
    <w:rsid w:val="005906A4"/>
    <w:rsid w:val="005906BD"/>
    <w:rsid w:val="00590A6C"/>
    <w:rsid w:val="00590CB6"/>
    <w:rsid w:val="00590DCC"/>
    <w:rsid w:val="00590DD7"/>
    <w:rsid w:val="00590E61"/>
    <w:rsid w:val="00591167"/>
    <w:rsid w:val="005912DF"/>
    <w:rsid w:val="005914E9"/>
    <w:rsid w:val="0059162D"/>
    <w:rsid w:val="005917EC"/>
    <w:rsid w:val="00591841"/>
    <w:rsid w:val="00591852"/>
    <w:rsid w:val="00591B99"/>
    <w:rsid w:val="00591B9E"/>
    <w:rsid w:val="00591CEB"/>
    <w:rsid w:val="00591D42"/>
    <w:rsid w:val="00591DAC"/>
    <w:rsid w:val="00591FB1"/>
    <w:rsid w:val="005920FF"/>
    <w:rsid w:val="00592192"/>
    <w:rsid w:val="005925F2"/>
    <w:rsid w:val="00592697"/>
    <w:rsid w:val="00592880"/>
    <w:rsid w:val="00592AD7"/>
    <w:rsid w:val="00592B9B"/>
    <w:rsid w:val="00592E64"/>
    <w:rsid w:val="00592EAC"/>
    <w:rsid w:val="00592EE6"/>
    <w:rsid w:val="00592F63"/>
    <w:rsid w:val="00593317"/>
    <w:rsid w:val="00593383"/>
    <w:rsid w:val="00593516"/>
    <w:rsid w:val="0059358A"/>
    <w:rsid w:val="00593855"/>
    <w:rsid w:val="0059386C"/>
    <w:rsid w:val="005939F2"/>
    <w:rsid w:val="00593E30"/>
    <w:rsid w:val="00593E33"/>
    <w:rsid w:val="005941AC"/>
    <w:rsid w:val="005942A2"/>
    <w:rsid w:val="005943C4"/>
    <w:rsid w:val="005943C9"/>
    <w:rsid w:val="005943E3"/>
    <w:rsid w:val="005943E6"/>
    <w:rsid w:val="0059462B"/>
    <w:rsid w:val="00594692"/>
    <w:rsid w:val="0059471C"/>
    <w:rsid w:val="00594804"/>
    <w:rsid w:val="0059484D"/>
    <w:rsid w:val="00594932"/>
    <w:rsid w:val="00594A92"/>
    <w:rsid w:val="00594B53"/>
    <w:rsid w:val="00594CC1"/>
    <w:rsid w:val="00595707"/>
    <w:rsid w:val="0059578E"/>
    <w:rsid w:val="0059596C"/>
    <w:rsid w:val="00595B78"/>
    <w:rsid w:val="00595D4E"/>
    <w:rsid w:val="00595EFC"/>
    <w:rsid w:val="005962BF"/>
    <w:rsid w:val="005965A1"/>
    <w:rsid w:val="0059682B"/>
    <w:rsid w:val="00596876"/>
    <w:rsid w:val="005968BE"/>
    <w:rsid w:val="005969AC"/>
    <w:rsid w:val="00596B7B"/>
    <w:rsid w:val="00596BC3"/>
    <w:rsid w:val="00596BF6"/>
    <w:rsid w:val="00596D40"/>
    <w:rsid w:val="00596DEC"/>
    <w:rsid w:val="00596F67"/>
    <w:rsid w:val="00596F9F"/>
    <w:rsid w:val="0059712D"/>
    <w:rsid w:val="00597387"/>
    <w:rsid w:val="00597605"/>
    <w:rsid w:val="0059768A"/>
    <w:rsid w:val="005977D1"/>
    <w:rsid w:val="005977E7"/>
    <w:rsid w:val="00597931"/>
    <w:rsid w:val="00597BE3"/>
    <w:rsid w:val="00597C11"/>
    <w:rsid w:val="005A00B3"/>
    <w:rsid w:val="005A01EE"/>
    <w:rsid w:val="005A03E4"/>
    <w:rsid w:val="005A05AC"/>
    <w:rsid w:val="005A0908"/>
    <w:rsid w:val="005A092A"/>
    <w:rsid w:val="005A0D65"/>
    <w:rsid w:val="005A1005"/>
    <w:rsid w:val="005A114B"/>
    <w:rsid w:val="005A11CF"/>
    <w:rsid w:val="005A1257"/>
    <w:rsid w:val="005A1529"/>
    <w:rsid w:val="005A170B"/>
    <w:rsid w:val="005A1716"/>
    <w:rsid w:val="005A1750"/>
    <w:rsid w:val="005A1874"/>
    <w:rsid w:val="005A19BB"/>
    <w:rsid w:val="005A1DAD"/>
    <w:rsid w:val="005A1EC9"/>
    <w:rsid w:val="005A1FF2"/>
    <w:rsid w:val="005A2396"/>
    <w:rsid w:val="005A23BF"/>
    <w:rsid w:val="005A256E"/>
    <w:rsid w:val="005A2775"/>
    <w:rsid w:val="005A2C00"/>
    <w:rsid w:val="005A2C0B"/>
    <w:rsid w:val="005A2C74"/>
    <w:rsid w:val="005A3141"/>
    <w:rsid w:val="005A318C"/>
    <w:rsid w:val="005A340A"/>
    <w:rsid w:val="005A3572"/>
    <w:rsid w:val="005A38D6"/>
    <w:rsid w:val="005A3D0D"/>
    <w:rsid w:val="005A3D28"/>
    <w:rsid w:val="005A403A"/>
    <w:rsid w:val="005A40A7"/>
    <w:rsid w:val="005A4110"/>
    <w:rsid w:val="005A4260"/>
    <w:rsid w:val="005A433F"/>
    <w:rsid w:val="005A44F2"/>
    <w:rsid w:val="005A46EE"/>
    <w:rsid w:val="005A4BB7"/>
    <w:rsid w:val="005A4DFE"/>
    <w:rsid w:val="005A50F7"/>
    <w:rsid w:val="005A5104"/>
    <w:rsid w:val="005A514E"/>
    <w:rsid w:val="005A547F"/>
    <w:rsid w:val="005A550B"/>
    <w:rsid w:val="005A5530"/>
    <w:rsid w:val="005A5547"/>
    <w:rsid w:val="005A5553"/>
    <w:rsid w:val="005A57C4"/>
    <w:rsid w:val="005A5897"/>
    <w:rsid w:val="005A5A91"/>
    <w:rsid w:val="005A5B5C"/>
    <w:rsid w:val="005A60B9"/>
    <w:rsid w:val="005A616C"/>
    <w:rsid w:val="005A62A2"/>
    <w:rsid w:val="005A640A"/>
    <w:rsid w:val="005A64D9"/>
    <w:rsid w:val="005A64F8"/>
    <w:rsid w:val="005A65DF"/>
    <w:rsid w:val="005A65E4"/>
    <w:rsid w:val="005A6607"/>
    <w:rsid w:val="005A6610"/>
    <w:rsid w:val="005A68E9"/>
    <w:rsid w:val="005A6C6F"/>
    <w:rsid w:val="005A6F21"/>
    <w:rsid w:val="005A6F31"/>
    <w:rsid w:val="005A739E"/>
    <w:rsid w:val="005A7447"/>
    <w:rsid w:val="005A75DB"/>
    <w:rsid w:val="005A7625"/>
    <w:rsid w:val="005A76A7"/>
    <w:rsid w:val="005A78A7"/>
    <w:rsid w:val="005A7B61"/>
    <w:rsid w:val="005A7D2F"/>
    <w:rsid w:val="005A7EE3"/>
    <w:rsid w:val="005A7EE4"/>
    <w:rsid w:val="005B05D0"/>
    <w:rsid w:val="005B062D"/>
    <w:rsid w:val="005B067E"/>
    <w:rsid w:val="005B06D4"/>
    <w:rsid w:val="005B07E3"/>
    <w:rsid w:val="005B0908"/>
    <w:rsid w:val="005B09C8"/>
    <w:rsid w:val="005B0B30"/>
    <w:rsid w:val="005B0C0B"/>
    <w:rsid w:val="005B0D47"/>
    <w:rsid w:val="005B0DC7"/>
    <w:rsid w:val="005B101D"/>
    <w:rsid w:val="005B13DC"/>
    <w:rsid w:val="005B13F0"/>
    <w:rsid w:val="005B146F"/>
    <w:rsid w:val="005B14C8"/>
    <w:rsid w:val="005B14E7"/>
    <w:rsid w:val="005B1572"/>
    <w:rsid w:val="005B1619"/>
    <w:rsid w:val="005B166A"/>
    <w:rsid w:val="005B176A"/>
    <w:rsid w:val="005B1881"/>
    <w:rsid w:val="005B1AB5"/>
    <w:rsid w:val="005B1F3E"/>
    <w:rsid w:val="005B29CE"/>
    <w:rsid w:val="005B2ACC"/>
    <w:rsid w:val="005B2B0C"/>
    <w:rsid w:val="005B2B4E"/>
    <w:rsid w:val="005B2F67"/>
    <w:rsid w:val="005B2F70"/>
    <w:rsid w:val="005B3063"/>
    <w:rsid w:val="005B3101"/>
    <w:rsid w:val="005B336A"/>
    <w:rsid w:val="005B336D"/>
    <w:rsid w:val="005B345F"/>
    <w:rsid w:val="005B35AA"/>
    <w:rsid w:val="005B36B8"/>
    <w:rsid w:val="005B3740"/>
    <w:rsid w:val="005B380B"/>
    <w:rsid w:val="005B396F"/>
    <w:rsid w:val="005B3AE5"/>
    <w:rsid w:val="005B3C56"/>
    <w:rsid w:val="005B3E8E"/>
    <w:rsid w:val="005B3F8E"/>
    <w:rsid w:val="005B4035"/>
    <w:rsid w:val="005B404B"/>
    <w:rsid w:val="005B408F"/>
    <w:rsid w:val="005B41DE"/>
    <w:rsid w:val="005B45C3"/>
    <w:rsid w:val="005B45D7"/>
    <w:rsid w:val="005B4770"/>
    <w:rsid w:val="005B49DE"/>
    <w:rsid w:val="005B4A66"/>
    <w:rsid w:val="005B4D7E"/>
    <w:rsid w:val="005B4DCE"/>
    <w:rsid w:val="005B4DDD"/>
    <w:rsid w:val="005B4F68"/>
    <w:rsid w:val="005B58B0"/>
    <w:rsid w:val="005B5A40"/>
    <w:rsid w:val="005B5AB0"/>
    <w:rsid w:val="005B5AF3"/>
    <w:rsid w:val="005B5B7A"/>
    <w:rsid w:val="005B5BD6"/>
    <w:rsid w:val="005B5CA2"/>
    <w:rsid w:val="005B5E94"/>
    <w:rsid w:val="005B5FCB"/>
    <w:rsid w:val="005B6612"/>
    <w:rsid w:val="005B6C14"/>
    <w:rsid w:val="005B6C2A"/>
    <w:rsid w:val="005B6D13"/>
    <w:rsid w:val="005B6DBD"/>
    <w:rsid w:val="005B6F4A"/>
    <w:rsid w:val="005B702B"/>
    <w:rsid w:val="005B727C"/>
    <w:rsid w:val="005B739B"/>
    <w:rsid w:val="005B76DC"/>
    <w:rsid w:val="005B7797"/>
    <w:rsid w:val="005B78FC"/>
    <w:rsid w:val="005B7AC1"/>
    <w:rsid w:val="005B7E74"/>
    <w:rsid w:val="005B7F79"/>
    <w:rsid w:val="005B7FAA"/>
    <w:rsid w:val="005B7FBF"/>
    <w:rsid w:val="005C00D5"/>
    <w:rsid w:val="005C00DB"/>
    <w:rsid w:val="005C01C0"/>
    <w:rsid w:val="005C0465"/>
    <w:rsid w:val="005C0541"/>
    <w:rsid w:val="005C06A3"/>
    <w:rsid w:val="005C093D"/>
    <w:rsid w:val="005C0CBE"/>
    <w:rsid w:val="005C1351"/>
    <w:rsid w:val="005C146D"/>
    <w:rsid w:val="005C16E4"/>
    <w:rsid w:val="005C19C3"/>
    <w:rsid w:val="005C1C32"/>
    <w:rsid w:val="005C2142"/>
    <w:rsid w:val="005C245D"/>
    <w:rsid w:val="005C2471"/>
    <w:rsid w:val="005C26C0"/>
    <w:rsid w:val="005C2773"/>
    <w:rsid w:val="005C2809"/>
    <w:rsid w:val="005C2B50"/>
    <w:rsid w:val="005C2B7A"/>
    <w:rsid w:val="005C2C62"/>
    <w:rsid w:val="005C2C8F"/>
    <w:rsid w:val="005C2F4F"/>
    <w:rsid w:val="005C303E"/>
    <w:rsid w:val="005C3122"/>
    <w:rsid w:val="005C32B6"/>
    <w:rsid w:val="005C33EE"/>
    <w:rsid w:val="005C34E7"/>
    <w:rsid w:val="005C3541"/>
    <w:rsid w:val="005C372E"/>
    <w:rsid w:val="005C39E6"/>
    <w:rsid w:val="005C3C2F"/>
    <w:rsid w:val="005C401D"/>
    <w:rsid w:val="005C40CF"/>
    <w:rsid w:val="005C4271"/>
    <w:rsid w:val="005C42F5"/>
    <w:rsid w:val="005C438B"/>
    <w:rsid w:val="005C43DD"/>
    <w:rsid w:val="005C44C1"/>
    <w:rsid w:val="005C4AB3"/>
    <w:rsid w:val="005C4E6F"/>
    <w:rsid w:val="005C509D"/>
    <w:rsid w:val="005C5105"/>
    <w:rsid w:val="005C51EF"/>
    <w:rsid w:val="005C56EF"/>
    <w:rsid w:val="005C581B"/>
    <w:rsid w:val="005C582B"/>
    <w:rsid w:val="005C5931"/>
    <w:rsid w:val="005C5942"/>
    <w:rsid w:val="005C5998"/>
    <w:rsid w:val="005C5A52"/>
    <w:rsid w:val="005C5AD7"/>
    <w:rsid w:val="005C5E45"/>
    <w:rsid w:val="005C5F73"/>
    <w:rsid w:val="005C5FA4"/>
    <w:rsid w:val="005C6006"/>
    <w:rsid w:val="005C6261"/>
    <w:rsid w:val="005C6439"/>
    <w:rsid w:val="005C64E2"/>
    <w:rsid w:val="005C64E8"/>
    <w:rsid w:val="005C64E9"/>
    <w:rsid w:val="005C6548"/>
    <w:rsid w:val="005C654E"/>
    <w:rsid w:val="005C6575"/>
    <w:rsid w:val="005C66FA"/>
    <w:rsid w:val="005C679A"/>
    <w:rsid w:val="005C6AD5"/>
    <w:rsid w:val="005C6B8D"/>
    <w:rsid w:val="005C73D7"/>
    <w:rsid w:val="005C7658"/>
    <w:rsid w:val="005C76AD"/>
    <w:rsid w:val="005C789A"/>
    <w:rsid w:val="005C79CB"/>
    <w:rsid w:val="005C7AD6"/>
    <w:rsid w:val="005C7D98"/>
    <w:rsid w:val="005C7E99"/>
    <w:rsid w:val="005D0137"/>
    <w:rsid w:val="005D04B9"/>
    <w:rsid w:val="005D0672"/>
    <w:rsid w:val="005D078A"/>
    <w:rsid w:val="005D0955"/>
    <w:rsid w:val="005D09E2"/>
    <w:rsid w:val="005D09E6"/>
    <w:rsid w:val="005D0AC2"/>
    <w:rsid w:val="005D0CCD"/>
    <w:rsid w:val="005D0F2F"/>
    <w:rsid w:val="005D0F73"/>
    <w:rsid w:val="005D1096"/>
    <w:rsid w:val="005D1135"/>
    <w:rsid w:val="005D1395"/>
    <w:rsid w:val="005D13F8"/>
    <w:rsid w:val="005D15DD"/>
    <w:rsid w:val="005D1656"/>
    <w:rsid w:val="005D1CDD"/>
    <w:rsid w:val="005D1D5C"/>
    <w:rsid w:val="005D1E2E"/>
    <w:rsid w:val="005D1EDE"/>
    <w:rsid w:val="005D1FCB"/>
    <w:rsid w:val="005D226D"/>
    <w:rsid w:val="005D2272"/>
    <w:rsid w:val="005D229B"/>
    <w:rsid w:val="005D2563"/>
    <w:rsid w:val="005D2584"/>
    <w:rsid w:val="005D286F"/>
    <w:rsid w:val="005D2D56"/>
    <w:rsid w:val="005D302D"/>
    <w:rsid w:val="005D32B7"/>
    <w:rsid w:val="005D3363"/>
    <w:rsid w:val="005D3407"/>
    <w:rsid w:val="005D3624"/>
    <w:rsid w:val="005D372C"/>
    <w:rsid w:val="005D38BD"/>
    <w:rsid w:val="005D3917"/>
    <w:rsid w:val="005D3A9E"/>
    <w:rsid w:val="005D3B53"/>
    <w:rsid w:val="005D3C92"/>
    <w:rsid w:val="005D3CA7"/>
    <w:rsid w:val="005D421A"/>
    <w:rsid w:val="005D424C"/>
    <w:rsid w:val="005D4545"/>
    <w:rsid w:val="005D4631"/>
    <w:rsid w:val="005D463B"/>
    <w:rsid w:val="005D48D6"/>
    <w:rsid w:val="005D48F5"/>
    <w:rsid w:val="005D493A"/>
    <w:rsid w:val="005D4943"/>
    <w:rsid w:val="005D4944"/>
    <w:rsid w:val="005D4A46"/>
    <w:rsid w:val="005D50B0"/>
    <w:rsid w:val="005D5202"/>
    <w:rsid w:val="005D5215"/>
    <w:rsid w:val="005D52E6"/>
    <w:rsid w:val="005D530B"/>
    <w:rsid w:val="005D53DA"/>
    <w:rsid w:val="005D5643"/>
    <w:rsid w:val="005D583C"/>
    <w:rsid w:val="005D59DF"/>
    <w:rsid w:val="005D5A38"/>
    <w:rsid w:val="005D5A3D"/>
    <w:rsid w:val="005D5A7B"/>
    <w:rsid w:val="005D5DA2"/>
    <w:rsid w:val="005D60BF"/>
    <w:rsid w:val="005D6321"/>
    <w:rsid w:val="005D639F"/>
    <w:rsid w:val="005D64E2"/>
    <w:rsid w:val="005D6602"/>
    <w:rsid w:val="005D6751"/>
    <w:rsid w:val="005D6810"/>
    <w:rsid w:val="005D69B4"/>
    <w:rsid w:val="005D6D99"/>
    <w:rsid w:val="005D6F99"/>
    <w:rsid w:val="005D7294"/>
    <w:rsid w:val="005D7308"/>
    <w:rsid w:val="005D74BF"/>
    <w:rsid w:val="005D75E5"/>
    <w:rsid w:val="005D7701"/>
    <w:rsid w:val="005D7D34"/>
    <w:rsid w:val="005D7D75"/>
    <w:rsid w:val="005E022F"/>
    <w:rsid w:val="005E0502"/>
    <w:rsid w:val="005E0515"/>
    <w:rsid w:val="005E0517"/>
    <w:rsid w:val="005E0C7B"/>
    <w:rsid w:val="005E10B1"/>
    <w:rsid w:val="005E119E"/>
    <w:rsid w:val="005E1259"/>
    <w:rsid w:val="005E1285"/>
    <w:rsid w:val="005E171D"/>
    <w:rsid w:val="005E1843"/>
    <w:rsid w:val="005E18B2"/>
    <w:rsid w:val="005E18CB"/>
    <w:rsid w:val="005E190E"/>
    <w:rsid w:val="005E19BA"/>
    <w:rsid w:val="005E19CD"/>
    <w:rsid w:val="005E19E8"/>
    <w:rsid w:val="005E1A63"/>
    <w:rsid w:val="005E1B20"/>
    <w:rsid w:val="005E1B88"/>
    <w:rsid w:val="005E1E3F"/>
    <w:rsid w:val="005E1E62"/>
    <w:rsid w:val="005E2176"/>
    <w:rsid w:val="005E2381"/>
    <w:rsid w:val="005E23EE"/>
    <w:rsid w:val="005E255F"/>
    <w:rsid w:val="005E285D"/>
    <w:rsid w:val="005E28AD"/>
    <w:rsid w:val="005E293B"/>
    <w:rsid w:val="005E2AAA"/>
    <w:rsid w:val="005E2B76"/>
    <w:rsid w:val="005E2CE0"/>
    <w:rsid w:val="005E2D43"/>
    <w:rsid w:val="005E2DF5"/>
    <w:rsid w:val="005E2E61"/>
    <w:rsid w:val="005E2EC0"/>
    <w:rsid w:val="005E2FC0"/>
    <w:rsid w:val="005E3056"/>
    <w:rsid w:val="005E311D"/>
    <w:rsid w:val="005E33CE"/>
    <w:rsid w:val="005E3596"/>
    <w:rsid w:val="005E3937"/>
    <w:rsid w:val="005E3A19"/>
    <w:rsid w:val="005E3A1C"/>
    <w:rsid w:val="005E3ABE"/>
    <w:rsid w:val="005E3F8C"/>
    <w:rsid w:val="005E4195"/>
    <w:rsid w:val="005E48F8"/>
    <w:rsid w:val="005E49D6"/>
    <w:rsid w:val="005E49FE"/>
    <w:rsid w:val="005E4C6F"/>
    <w:rsid w:val="005E4D63"/>
    <w:rsid w:val="005E4D84"/>
    <w:rsid w:val="005E5087"/>
    <w:rsid w:val="005E5122"/>
    <w:rsid w:val="005E5347"/>
    <w:rsid w:val="005E5467"/>
    <w:rsid w:val="005E558D"/>
    <w:rsid w:val="005E58F8"/>
    <w:rsid w:val="005E597D"/>
    <w:rsid w:val="005E5E9B"/>
    <w:rsid w:val="005E5EB4"/>
    <w:rsid w:val="005E5F60"/>
    <w:rsid w:val="005E67CB"/>
    <w:rsid w:val="005E69C5"/>
    <w:rsid w:val="005E69FD"/>
    <w:rsid w:val="005E6AE6"/>
    <w:rsid w:val="005E6DE4"/>
    <w:rsid w:val="005E6EB7"/>
    <w:rsid w:val="005E7163"/>
    <w:rsid w:val="005E72B7"/>
    <w:rsid w:val="005E7419"/>
    <w:rsid w:val="005E74AB"/>
    <w:rsid w:val="005E74CD"/>
    <w:rsid w:val="005E7AAA"/>
    <w:rsid w:val="005E7DCB"/>
    <w:rsid w:val="005E7EC7"/>
    <w:rsid w:val="005E7F2F"/>
    <w:rsid w:val="005F0203"/>
    <w:rsid w:val="005F0292"/>
    <w:rsid w:val="005F030C"/>
    <w:rsid w:val="005F083B"/>
    <w:rsid w:val="005F0843"/>
    <w:rsid w:val="005F0926"/>
    <w:rsid w:val="005F0A5E"/>
    <w:rsid w:val="005F0AC2"/>
    <w:rsid w:val="005F0C2E"/>
    <w:rsid w:val="005F0D0F"/>
    <w:rsid w:val="005F0DCF"/>
    <w:rsid w:val="005F0ED2"/>
    <w:rsid w:val="005F12FA"/>
    <w:rsid w:val="005F13F3"/>
    <w:rsid w:val="005F1430"/>
    <w:rsid w:val="005F1597"/>
    <w:rsid w:val="005F17CE"/>
    <w:rsid w:val="005F1893"/>
    <w:rsid w:val="005F1A88"/>
    <w:rsid w:val="005F1AFA"/>
    <w:rsid w:val="005F1B30"/>
    <w:rsid w:val="005F1E88"/>
    <w:rsid w:val="005F1FC2"/>
    <w:rsid w:val="005F23A1"/>
    <w:rsid w:val="005F26D0"/>
    <w:rsid w:val="005F282B"/>
    <w:rsid w:val="005F29EA"/>
    <w:rsid w:val="005F2AA2"/>
    <w:rsid w:val="005F2AA4"/>
    <w:rsid w:val="005F2B44"/>
    <w:rsid w:val="005F2FEB"/>
    <w:rsid w:val="005F3050"/>
    <w:rsid w:val="005F30E6"/>
    <w:rsid w:val="005F3126"/>
    <w:rsid w:val="005F34F3"/>
    <w:rsid w:val="005F3546"/>
    <w:rsid w:val="005F357F"/>
    <w:rsid w:val="005F3629"/>
    <w:rsid w:val="005F37E0"/>
    <w:rsid w:val="005F3A2D"/>
    <w:rsid w:val="005F3D4A"/>
    <w:rsid w:val="005F3DC0"/>
    <w:rsid w:val="005F3F73"/>
    <w:rsid w:val="005F3F76"/>
    <w:rsid w:val="005F3FE0"/>
    <w:rsid w:val="005F4082"/>
    <w:rsid w:val="005F44CE"/>
    <w:rsid w:val="005F456A"/>
    <w:rsid w:val="005F4610"/>
    <w:rsid w:val="005F46C9"/>
    <w:rsid w:val="005F487B"/>
    <w:rsid w:val="005F49E3"/>
    <w:rsid w:val="005F4A1C"/>
    <w:rsid w:val="005F4B8A"/>
    <w:rsid w:val="005F4DF6"/>
    <w:rsid w:val="005F4F69"/>
    <w:rsid w:val="005F507E"/>
    <w:rsid w:val="005F5179"/>
    <w:rsid w:val="005F531C"/>
    <w:rsid w:val="005F534F"/>
    <w:rsid w:val="005F5470"/>
    <w:rsid w:val="005F5585"/>
    <w:rsid w:val="005F55FA"/>
    <w:rsid w:val="005F55FC"/>
    <w:rsid w:val="005F568E"/>
    <w:rsid w:val="005F586A"/>
    <w:rsid w:val="005F5B62"/>
    <w:rsid w:val="005F5BE8"/>
    <w:rsid w:val="005F5D39"/>
    <w:rsid w:val="005F5DBD"/>
    <w:rsid w:val="005F5DC2"/>
    <w:rsid w:val="005F5EE1"/>
    <w:rsid w:val="005F6093"/>
    <w:rsid w:val="005F60F7"/>
    <w:rsid w:val="005F65D7"/>
    <w:rsid w:val="005F6720"/>
    <w:rsid w:val="005F684A"/>
    <w:rsid w:val="005F68A8"/>
    <w:rsid w:val="005F6BDF"/>
    <w:rsid w:val="005F6E78"/>
    <w:rsid w:val="005F6EC8"/>
    <w:rsid w:val="005F6FF6"/>
    <w:rsid w:val="005F703C"/>
    <w:rsid w:val="005F703D"/>
    <w:rsid w:val="005F7080"/>
    <w:rsid w:val="005F70AB"/>
    <w:rsid w:val="005F7264"/>
    <w:rsid w:val="005F738F"/>
    <w:rsid w:val="005F74A2"/>
    <w:rsid w:val="005F78C4"/>
    <w:rsid w:val="005F797F"/>
    <w:rsid w:val="005F7B7C"/>
    <w:rsid w:val="005F7CB5"/>
    <w:rsid w:val="005F7CB9"/>
    <w:rsid w:val="005F7D49"/>
    <w:rsid w:val="005F7ECD"/>
    <w:rsid w:val="00600026"/>
    <w:rsid w:val="00600146"/>
    <w:rsid w:val="0060039B"/>
    <w:rsid w:val="006004D2"/>
    <w:rsid w:val="006007AF"/>
    <w:rsid w:val="006008ED"/>
    <w:rsid w:val="00600E5B"/>
    <w:rsid w:val="00601002"/>
    <w:rsid w:val="0060107F"/>
    <w:rsid w:val="00601271"/>
    <w:rsid w:val="006013C5"/>
    <w:rsid w:val="0060150A"/>
    <w:rsid w:val="00601616"/>
    <w:rsid w:val="0060167F"/>
    <w:rsid w:val="006016ED"/>
    <w:rsid w:val="00601795"/>
    <w:rsid w:val="006017EE"/>
    <w:rsid w:val="00601A4C"/>
    <w:rsid w:val="00601A86"/>
    <w:rsid w:val="00601C7D"/>
    <w:rsid w:val="00601E42"/>
    <w:rsid w:val="00602075"/>
    <w:rsid w:val="006021D2"/>
    <w:rsid w:val="00602D45"/>
    <w:rsid w:val="006030AA"/>
    <w:rsid w:val="006030B7"/>
    <w:rsid w:val="006031D2"/>
    <w:rsid w:val="00603375"/>
    <w:rsid w:val="0060378A"/>
    <w:rsid w:val="006038A9"/>
    <w:rsid w:val="0060393E"/>
    <w:rsid w:val="00603E20"/>
    <w:rsid w:val="00603F50"/>
    <w:rsid w:val="00603F71"/>
    <w:rsid w:val="00603FCC"/>
    <w:rsid w:val="006040A2"/>
    <w:rsid w:val="00604355"/>
    <w:rsid w:val="0060487E"/>
    <w:rsid w:val="00604903"/>
    <w:rsid w:val="00604B1A"/>
    <w:rsid w:val="00604C2E"/>
    <w:rsid w:val="00604FFC"/>
    <w:rsid w:val="006050FB"/>
    <w:rsid w:val="006051B6"/>
    <w:rsid w:val="00605332"/>
    <w:rsid w:val="006054CA"/>
    <w:rsid w:val="006055FA"/>
    <w:rsid w:val="00605644"/>
    <w:rsid w:val="006056A7"/>
    <w:rsid w:val="00605920"/>
    <w:rsid w:val="00605C6A"/>
    <w:rsid w:val="00605DAD"/>
    <w:rsid w:val="00605E90"/>
    <w:rsid w:val="00605F02"/>
    <w:rsid w:val="00605F7F"/>
    <w:rsid w:val="00605F9D"/>
    <w:rsid w:val="00605FE3"/>
    <w:rsid w:val="0060609C"/>
    <w:rsid w:val="006060AC"/>
    <w:rsid w:val="006060E6"/>
    <w:rsid w:val="00606495"/>
    <w:rsid w:val="006065F6"/>
    <w:rsid w:val="006067ED"/>
    <w:rsid w:val="006069DC"/>
    <w:rsid w:val="006069F2"/>
    <w:rsid w:val="00606AC7"/>
    <w:rsid w:val="00606B61"/>
    <w:rsid w:val="00606BC5"/>
    <w:rsid w:val="00606E36"/>
    <w:rsid w:val="00606F02"/>
    <w:rsid w:val="00606FEF"/>
    <w:rsid w:val="006070C7"/>
    <w:rsid w:val="00607147"/>
    <w:rsid w:val="00607171"/>
    <w:rsid w:val="006071F8"/>
    <w:rsid w:val="0060755B"/>
    <w:rsid w:val="0060756F"/>
    <w:rsid w:val="006076B8"/>
    <w:rsid w:val="006078D3"/>
    <w:rsid w:val="00607A1C"/>
    <w:rsid w:val="00607B78"/>
    <w:rsid w:val="00607E21"/>
    <w:rsid w:val="00607EE1"/>
    <w:rsid w:val="00607EEB"/>
    <w:rsid w:val="00607F74"/>
    <w:rsid w:val="00607FE6"/>
    <w:rsid w:val="00610593"/>
    <w:rsid w:val="006105CA"/>
    <w:rsid w:val="006105F1"/>
    <w:rsid w:val="00610629"/>
    <w:rsid w:val="00610841"/>
    <w:rsid w:val="006108D3"/>
    <w:rsid w:val="00610E00"/>
    <w:rsid w:val="00610E26"/>
    <w:rsid w:val="00610E6B"/>
    <w:rsid w:val="00610F05"/>
    <w:rsid w:val="00610F15"/>
    <w:rsid w:val="00611056"/>
    <w:rsid w:val="00611075"/>
    <w:rsid w:val="006112E7"/>
    <w:rsid w:val="00611454"/>
    <w:rsid w:val="00611892"/>
    <w:rsid w:val="006118D0"/>
    <w:rsid w:val="00611BB2"/>
    <w:rsid w:val="00611D9E"/>
    <w:rsid w:val="00612041"/>
    <w:rsid w:val="0061255B"/>
    <w:rsid w:val="006127FC"/>
    <w:rsid w:val="006128FA"/>
    <w:rsid w:val="00612A1C"/>
    <w:rsid w:val="00612C00"/>
    <w:rsid w:val="00612D57"/>
    <w:rsid w:val="00612EEC"/>
    <w:rsid w:val="00613261"/>
    <w:rsid w:val="006132B0"/>
    <w:rsid w:val="006133F7"/>
    <w:rsid w:val="0061358D"/>
    <w:rsid w:val="00613723"/>
    <w:rsid w:val="006137A7"/>
    <w:rsid w:val="00613825"/>
    <w:rsid w:val="00613B8A"/>
    <w:rsid w:val="00613C46"/>
    <w:rsid w:val="00613C7D"/>
    <w:rsid w:val="00613C98"/>
    <w:rsid w:val="00613D39"/>
    <w:rsid w:val="00613D8D"/>
    <w:rsid w:val="00613E18"/>
    <w:rsid w:val="00613FE2"/>
    <w:rsid w:val="0061412F"/>
    <w:rsid w:val="0061419C"/>
    <w:rsid w:val="0061419E"/>
    <w:rsid w:val="006146F6"/>
    <w:rsid w:val="006147B8"/>
    <w:rsid w:val="006149D3"/>
    <w:rsid w:val="00614B98"/>
    <w:rsid w:val="00614E49"/>
    <w:rsid w:val="00614E5B"/>
    <w:rsid w:val="00614FD0"/>
    <w:rsid w:val="006150B9"/>
    <w:rsid w:val="0061510D"/>
    <w:rsid w:val="00615159"/>
    <w:rsid w:val="006152A1"/>
    <w:rsid w:val="006153DD"/>
    <w:rsid w:val="006157CE"/>
    <w:rsid w:val="00615888"/>
    <w:rsid w:val="00615CE9"/>
    <w:rsid w:val="00615ED9"/>
    <w:rsid w:val="00616054"/>
    <w:rsid w:val="006160F6"/>
    <w:rsid w:val="00616212"/>
    <w:rsid w:val="0061630B"/>
    <w:rsid w:val="0061649E"/>
    <w:rsid w:val="00616957"/>
    <w:rsid w:val="0061695C"/>
    <w:rsid w:val="006169A4"/>
    <w:rsid w:val="00616A93"/>
    <w:rsid w:val="00616D3B"/>
    <w:rsid w:val="00616E20"/>
    <w:rsid w:val="00616E52"/>
    <w:rsid w:val="00616F15"/>
    <w:rsid w:val="00616F4E"/>
    <w:rsid w:val="00617182"/>
    <w:rsid w:val="006171C7"/>
    <w:rsid w:val="0061773F"/>
    <w:rsid w:val="0061778A"/>
    <w:rsid w:val="00617B3D"/>
    <w:rsid w:val="00617C7E"/>
    <w:rsid w:val="006201B7"/>
    <w:rsid w:val="006203DF"/>
    <w:rsid w:val="00620584"/>
    <w:rsid w:val="0062076E"/>
    <w:rsid w:val="006208F1"/>
    <w:rsid w:val="00620995"/>
    <w:rsid w:val="00620E0A"/>
    <w:rsid w:val="00620E25"/>
    <w:rsid w:val="00620E7A"/>
    <w:rsid w:val="00620EEA"/>
    <w:rsid w:val="00620F00"/>
    <w:rsid w:val="00620FBB"/>
    <w:rsid w:val="0062103D"/>
    <w:rsid w:val="0062125E"/>
    <w:rsid w:val="00621275"/>
    <w:rsid w:val="006213A7"/>
    <w:rsid w:val="00621459"/>
    <w:rsid w:val="00621582"/>
    <w:rsid w:val="0062165C"/>
    <w:rsid w:val="006216A2"/>
    <w:rsid w:val="00621A54"/>
    <w:rsid w:val="00621B3B"/>
    <w:rsid w:val="00621D05"/>
    <w:rsid w:val="00621D61"/>
    <w:rsid w:val="00621E45"/>
    <w:rsid w:val="00621EBB"/>
    <w:rsid w:val="00621F2C"/>
    <w:rsid w:val="00622098"/>
    <w:rsid w:val="00622199"/>
    <w:rsid w:val="00622240"/>
    <w:rsid w:val="00622444"/>
    <w:rsid w:val="0062253D"/>
    <w:rsid w:val="00622593"/>
    <w:rsid w:val="00622676"/>
    <w:rsid w:val="006226A3"/>
    <w:rsid w:val="0062271E"/>
    <w:rsid w:val="0062278A"/>
    <w:rsid w:val="006229BD"/>
    <w:rsid w:val="00622A25"/>
    <w:rsid w:val="00622AAF"/>
    <w:rsid w:val="00622B17"/>
    <w:rsid w:val="00622B9E"/>
    <w:rsid w:val="00622C81"/>
    <w:rsid w:val="00622F43"/>
    <w:rsid w:val="00623135"/>
    <w:rsid w:val="006236CD"/>
    <w:rsid w:val="00623809"/>
    <w:rsid w:val="0062396D"/>
    <w:rsid w:val="006239F5"/>
    <w:rsid w:val="00623B12"/>
    <w:rsid w:val="00623BF7"/>
    <w:rsid w:val="00623CA3"/>
    <w:rsid w:val="00623DD1"/>
    <w:rsid w:val="00623E26"/>
    <w:rsid w:val="00623FBB"/>
    <w:rsid w:val="006240AD"/>
    <w:rsid w:val="006240BA"/>
    <w:rsid w:val="006243C5"/>
    <w:rsid w:val="006244F5"/>
    <w:rsid w:val="0062469E"/>
    <w:rsid w:val="006246CB"/>
    <w:rsid w:val="00624B90"/>
    <w:rsid w:val="00624E42"/>
    <w:rsid w:val="006250B1"/>
    <w:rsid w:val="0062514D"/>
    <w:rsid w:val="006252B7"/>
    <w:rsid w:val="00625318"/>
    <w:rsid w:val="00625319"/>
    <w:rsid w:val="0062533D"/>
    <w:rsid w:val="00625372"/>
    <w:rsid w:val="00625480"/>
    <w:rsid w:val="00625499"/>
    <w:rsid w:val="006254FD"/>
    <w:rsid w:val="006256C9"/>
    <w:rsid w:val="00625769"/>
    <w:rsid w:val="00625813"/>
    <w:rsid w:val="006258C2"/>
    <w:rsid w:val="00625983"/>
    <w:rsid w:val="006259F3"/>
    <w:rsid w:val="00625D1A"/>
    <w:rsid w:val="0062619A"/>
    <w:rsid w:val="006262A9"/>
    <w:rsid w:val="006262C9"/>
    <w:rsid w:val="006262E7"/>
    <w:rsid w:val="0062656C"/>
    <w:rsid w:val="0062660C"/>
    <w:rsid w:val="00626937"/>
    <w:rsid w:val="00626978"/>
    <w:rsid w:val="00626BEE"/>
    <w:rsid w:val="00626EDA"/>
    <w:rsid w:val="00626EFA"/>
    <w:rsid w:val="00627072"/>
    <w:rsid w:val="0062710E"/>
    <w:rsid w:val="00627111"/>
    <w:rsid w:val="006271A3"/>
    <w:rsid w:val="00627358"/>
    <w:rsid w:val="00627375"/>
    <w:rsid w:val="0062747D"/>
    <w:rsid w:val="006274B4"/>
    <w:rsid w:val="006275F1"/>
    <w:rsid w:val="00627793"/>
    <w:rsid w:val="0062790B"/>
    <w:rsid w:val="00627959"/>
    <w:rsid w:val="00627A29"/>
    <w:rsid w:val="00627AD7"/>
    <w:rsid w:val="00627C6E"/>
    <w:rsid w:val="00627E30"/>
    <w:rsid w:val="00627F37"/>
    <w:rsid w:val="0063002E"/>
    <w:rsid w:val="0063040B"/>
    <w:rsid w:val="0063074E"/>
    <w:rsid w:val="006307B7"/>
    <w:rsid w:val="006307E3"/>
    <w:rsid w:val="00630B43"/>
    <w:rsid w:val="00630EBC"/>
    <w:rsid w:val="006313EE"/>
    <w:rsid w:val="00631525"/>
    <w:rsid w:val="00631850"/>
    <w:rsid w:val="00631B62"/>
    <w:rsid w:val="00631B92"/>
    <w:rsid w:val="00631BA9"/>
    <w:rsid w:val="00631BB9"/>
    <w:rsid w:val="00631BC0"/>
    <w:rsid w:val="00631CA4"/>
    <w:rsid w:val="00631ECA"/>
    <w:rsid w:val="00631F3C"/>
    <w:rsid w:val="00632214"/>
    <w:rsid w:val="0063261F"/>
    <w:rsid w:val="00632650"/>
    <w:rsid w:val="006327E2"/>
    <w:rsid w:val="006329ED"/>
    <w:rsid w:val="00632EEC"/>
    <w:rsid w:val="00632F66"/>
    <w:rsid w:val="00633002"/>
    <w:rsid w:val="006331A2"/>
    <w:rsid w:val="006331D3"/>
    <w:rsid w:val="00633478"/>
    <w:rsid w:val="006335BF"/>
    <w:rsid w:val="006337A3"/>
    <w:rsid w:val="006337D7"/>
    <w:rsid w:val="00633861"/>
    <w:rsid w:val="00633883"/>
    <w:rsid w:val="00633B49"/>
    <w:rsid w:val="00633BA2"/>
    <w:rsid w:val="006341FB"/>
    <w:rsid w:val="00634240"/>
    <w:rsid w:val="00634280"/>
    <w:rsid w:val="00634333"/>
    <w:rsid w:val="0063437D"/>
    <w:rsid w:val="0063489F"/>
    <w:rsid w:val="006348CB"/>
    <w:rsid w:val="00634CB7"/>
    <w:rsid w:val="00634CD4"/>
    <w:rsid w:val="00634CFF"/>
    <w:rsid w:val="00634DE7"/>
    <w:rsid w:val="00634EEB"/>
    <w:rsid w:val="00634F71"/>
    <w:rsid w:val="00634FF4"/>
    <w:rsid w:val="0063519E"/>
    <w:rsid w:val="00635285"/>
    <w:rsid w:val="00635935"/>
    <w:rsid w:val="006359DD"/>
    <w:rsid w:val="00635B37"/>
    <w:rsid w:val="00635B53"/>
    <w:rsid w:val="00635CDA"/>
    <w:rsid w:val="00635E67"/>
    <w:rsid w:val="00635F84"/>
    <w:rsid w:val="00635FBA"/>
    <w:rsid w:val="00635FD8"/>
    <w:rsid w:val="00636013"/>
    <w:rsid w:val="00636367"/>
    <w:rsid w:val="00636681"/>
    <w:rsid w:val="0063678A"/>
    <w:rsid w:val="0063687E"/>
    <w:rsid w:val="00636A9D"/>
    <w:rsid w:val="00636BFC"/>
    <w:rsid w:val="00637031"/>
    <w:rsid w:val="006370B7"/>
    <w:rsid w:val="006371A7"/>
    <w:rsid w:val="00637314"/>
    <w:rsid w:val="0063732E"/>
    <w:rsid w:val="00637485"/>
    <w:rsid w:val="00637508"/>
    <w:rsid w:val="0063750F"/>
    <w:rsid w:val="006375A1"/>
    <w:rsid w:val="00637A8D"/>
    <w:rsid w:val="00637CE8"/>
    <w:rsid w:val="00640095"/>
    <w:rsid w:val="00640125"/>
    <w:rsid w:val="006406D7"/>
    <w:rsid w:val="0064080F"/>
    <w:rsid w:val="00640AA4"/>
    <w:rsid w:val="00640B66"/>
    <w:rsid w:val="00640C55"/>
    <w:rsid w:val="00640EE1"/>
    <w:rsid w:val="0064116A"/>
    <w:rsid w:val="00641333"/>
    <w:rsid w:val="006414C9"/>
    <w:rsid w:val="006415B0"/>
    <w:rsid w:val="006417B0"/>
    <w:rsid w:val="006417C2"/>
    <w:rsid w:val="006417D1"/>
    <w:rsid w:val="00641804"/>
    <w:rsid w:val="00641943"/>
    <w:rsid w:val="00641A59"/>
    <w:rsid w:val="00641B5E"/>
    <w:rsid w:val="00641DF4"/>
    <w:rsid w:val="0064214E"/>
    <w:rsid w:val="0064220F"/>
    <w:rsid w:val="0064221B"/>
    <w:rsid w:val="006422BB"/>
    <w:rsid w:val="006424EE"/>
    <w:rsid w:val="00642698"/>
    <w:rsid w:val="0064281C"/>
    <w:rsid w:val="00642B92"/>
    <w:rsid w:val="00642C0D"/>
    <w:rsid w:val="00642C54"/>
    <w:rsid w:val="00642E17"/>
    <w:rsid w:val="00642E7C"/>
    <w:rsid w:val="00643097"/>
    <w:rsid w:val="00643145"/>
    <w:rsid w:val="006432DE"/>
    <w:rsid w:val="00643384"/>
    <w:rsid w:val="006433F9"/>
    <w:rsid w:val="0064340E"/>
    <w:rsid w:val="00643464"/>
    <w:rsid w:val="006434A9"/>
    <w:rsid w:val="00643596"/>
    <w:rsid w:val="00643691"/>
    <w:rsid w:val="006437DE"/>
    <w:rsid w:val="00643AF3"/>
    <w:rsid w:val="00643BAF"/>
    <w:rsid w:val="00643D0E"/>
    <w:rsid w:val="00643D91"/>
    <w:rsid w:val="0064452B"/>
    <w:rsid w:val="00644714"/>
    <w:rsid w:val="0064479F"/>
    <w:rsid w:val="00644885"/>
    <w:rsid w:val="00644ADB"/>
    <w:rsid w:val="00644D3A"/>
    <w:rsid w:val="00644D59"/>
    <w:rsid w:val="0064512D"/>
    <w:rsid w:val="00645555"/>
    <w:rsid w:val="0064569A"/>
    <w:rsid w:val="006457D0"/>
    <w:rsid w:val="0064581C"/>
    <w:rsid w:val="00645B69"/>
    <w:rsid w:val="00645B9E"/>
    <w:rsid w:val="00645C7A"/>
    <w:rsid w:val="00645E1D"/>
    <w:rsid w:val="00645E3F"/>
    <w:rsid w:val="006461D3"/>
    <w:rsid w:val="006461D4"/>
    <w:rsid w:val="0064628B"/>
    <w:rsid w:val="0064638A"/>
    <w:rsid w:val="006464AF"/>
    <w:rsid w:val="0064656F"/>
    <w:rsid w:val="00646622"/>
    <w:rsid w:val="00646634"/>
    <w:rsid w:val="00646ABD"/>
    <w:rsid w:val="00646DF8"/>
    <w:rsid w:val="00646E81"/>
    <w:rsid w:val="00646F14"/>
    <w:rsid w:val="00646F62"/>
    <w:rsid w:val="006470A5"/>
    <w:rsid w:val="0064715A"/>
    <w:rsid w:val="0064750F"/>
    <w:rsid w:val="00647642"/>
    <w:rsid w:val="0064769C"/>
    <w:rsid w:val="00647837"/>
    <w:rsid w:val="00647849"/>
    <w:rsid w:val="00647A88"/>
    <w:rsid w:val="00647D39"/>
    <w:rsid w:val="00647D6D"/>
    <w:rsid w:val="00647D86"/>
    <w:rsid w:val="00647DB7"/>
    <w:rsid w:val="0065005D"/>
    <w:rsid w:val="00650060"/>
    <w:rsid w:val="006501A5"/>
    <w:rsid w:val="006506DF"/>
    <w:rsid w:val="00650711"/>
    <w:rsid w:val="006507CC"/>
    <w:rsid w:val="0065091E"/>
    <w:rsid w:val="00650958"/>
    <w:rsid w:val="00650C3A"/>
    <w:rsid w:val="00650D48"/>
    <w:rsid w:val="00650D99"/>
    <w:rsid w:val="00650EB1"/>
    <w:rsid w:val="00650EC3"/>
    <w:rsid w:val="00650EEA"/>
    <w:rsid w:val="00650F7F"/>
    <w:rsid w:val="00650FE0"/>
    <w:rsid w:val="006511CF"/>
    <w:rsid w:val="00651385"/>
    <w:rsid w:val="006513C7"/>
    <w:rsid w:val="0065146F"/>
    <w:rsid w:val="006514B0"/>
    <w:rsid w:val="00651547"/>
    <w:rsid w:val="0065174D"/>
    <w:rsid w:val="0065198F"/>
    <w:rsid w:val="00651B19"/>
    <w:rsid w:val="00651C81"/>
    <w:rsid w:val="00651CD8"/>
    <w:rsid w:val="00651F00"/>
    <w:rsid w:val="00651F05"/>
    <w:rsid w:val="006521A8"/>
    <w:rsid w:val="006522B0"/>
    <w:rsid w:val="0065248D"/>
    <w:rsid w:val="006524F3"/>
    <w:rsid w:val="006524FB"/>
    <w:rsid w:val="0065250D"/>
    <w:rsid w:val="0065279C"/>
    <w:rsid w:val="00652A0B"/>
    <w:rsid w:val="00652BAF"/>
    <w:rsid w:val="00652BC3"/>
    <w:rsid w:val="00652CF5"/>
    <w:rsid w:val="00652D38"/>
    <w:rsid w:val="0065327F"/>
    <w:rsid w:val="006533B4"/>
    <w:rsid w:val="0065341E"/>
    <w:rsid w:val="00653608"/>
    <w:rsid w:val="0065367C"/>
    <w:rsid w:val="006538A0"/>
    <w:rsid w:val="0065399C"/>
    <w:rsid w:val="00653A4B"/>
    <w:rsid w:val="00653D6A"/>
    <w:rsid w:val="00653DB5"/>
    <w:rsid w:val="00654012"/>
    <w:rsid w:val="006543A5"/>
    <w:rsid w:val="00654591"/>
    <w:rsid w:val="00654794"/>
    <w:rsid w:val="006547D8"/>
    <w:rsid w:val="006549C7"/>
    <w:rsid w:val="00654C0B"/>
    <w:rsid w:val="00654CD7"/>
    <w:rsid w:val="00654D1D"/>
    <w:rsid w:val="00654D6E"/>
    <w:rsid w:val="00654E36"/>
    <w:rsid w:val="00655083"/>
    <w:rsid w:val="0065509C"/>
    <w:rsid w:val="0065520E"/>
    <w:rsid w:val="0065535D"/>
    <w:rsid w:val="00655387"/>
    <w:rsid w:val="00655464"/>
    <w:rsid w:val="006555D1"/>
    <w:rsid w:val="00655E1B"/>
    <w:rsid w:val="00655E78"/>
    <w:rsid w:val="00655E83"/>
    <w:rsid w:val="00655F8D"/>
    <w:rsid w:val="006564A6"/>
    <w:rsid w:val="0065684A"/>
    <w:rsid w:val="006568BF"/>
    <w:rsid w:val="00656D8D"/>
    <w:rsid w:val="00656E68"/>
    <w:rsid w:val="00656EDE"/>
    <w:rsid w:val="00656F38"/>
    <w:rsid w:val="00657220"/>
    <w:rsid w:val="00657257"/>
    <w:rsid w:val="00657333"/>
    <w:rsid w:val="00657347"/>
    <w:rsid w:val="0065773B"/>
    <w:rsid w:val="006577FC"/>
    <w:rsid w:val="00657913"/>
    <w:rsid w:val="00657977"/>
    <w:rsid w:val="00657C5F"/>
    <w:rsid w:val="00657CD3"/>
    <w:rsid w:val="00657D8F"/>
    <w:rsid w:val="00657EDE"/>
    <w:rsid w:val="0066001F"/>
    <w:rsid w:val="0066004B"/>
    <w:rsid w:val="0066012D"/>
    <w:rsid w:val="0066016C"/>
    <w:rsid w:val="0066030F"/>
    <w:rsid w:val="0066038E"/>
    <w:rsid w:val="00660506"/>
    <w:rsid w:val="00660A16"/>
    <w:rsid w:val="00660BDC"/>
    <w:rsid w:val="00660C31"/>
    <w:rsid w:val="00660C55"/>
    <w:rsid w:val="00660D31"/>
    <w:rsid w:val="00660D89"/>
    <w:rsid w:val="00660E6B"/>
    <w:rsid w:val="00661096"/>
    <w:rsid w:val="006612B7"/>
    <w:rsid w:val="0066132C"/>
    <w:rsid w:val="006613AF"/>
    <w:rsid w:val="006613C2"/>
    <w:rsid w:val="00661419"/>
    <w:rsid w:val="0066143F"/>
    <w:rsid w:val="00661CAC"/>
    <w:rsid w:val="0066216D"/>
    <w:rsid w:val="00662547"/>
    <w:rsid w:val="00662666"/>
    <w:rsid w:val="00662672"/>
    <w:rsid w:val="00662677"/>
    <w:rsid w:val="006627B6"/>
    <w:rsid w:val="00662921"/>
    <w:rsid w:val="00662A18"/>
    <w:rsid w:val="00662C31"/>
    <w:rsid w:val="00662CD2"/>
    <w:rsid w:val="00662DD0"/>
    <w:rsid w:val="00662E92"/>
    <w:rsid w:val="00662F63"/>
    <w:rsid w:val="00663151"/>
    <w:rsid w:val="00663191"/>
    <w:rsid w:val="006631DE"/>
    <w:rsid w:val="0066325F"/>
    <w:rsid w:val="006632E7"/>
    <w:rsid w:val="0066331B"/>
    <w:rsid w:val="006635C5"/>
    <w:rsid w:val="00663A48"/>
    <w:rsid w:val="00663ACD"/>
    <w:rsid w:val="00663B58"/>
    <w:rsid w:val="00663B7A"/>
    <w:rsid w:val="006644B0"/>
    <w:rsid w:val="00664551"/>
    <w:rsid w:val="00664752"/>
    <w:rsid w:val="006648EC"/>
    <w:rsid w:val="00664982"/>
    <w:rsid w:val="00664B5E"/>
    <w:rsid w:val="00664CEE"/>
    <w:rsid w:val="00664DA5"/>
    <w:rsid w:val="00664EBF"/>
    <w:rsid w:val="00664F8C"/>
    <w:rsid w:val="00664FDE"/>
    <w:rsid w:val="00665234"/>
    <w:rsid w:val="006653FD"/>
    <w:rsid w:val="00665518"/>
    <w:rsid w:val="006658DF"/>
    <w:rsid w:val="006659C9"/>
    <w:rsid w:val="006659E2"/>
    <w:rsid w:val="006659E4"/>
    <w:rsid w:val="00665AFD"/>
    <w:rsid w:val="00665BAC"/>
    <w:rsid w:val="00665F41"/>
    <w:rsid w:val="00666119"/>
    <w:rsid w:val="0066617F"/>
    <w:rsid w:val="006663C8"/>
    <w:rsid w:val="006664CC"/>
    <w:rsid w:val="00666684"/>
    <w:rsid w:val="00666D69"/>
    <w:rsid w:val="00666E80"/>
    <w:rsid w:val="00666EAE"/>
    <w:rsid w:val="00666F54"/>
    <w:rsid w:val="0066706D"/>
    <w:rsid w:val="006671DF"/>
    <w:rsid w:val="0066734C"/>
    <w:rsid w:val="00667451"/>
    <w:rsid w:val="006674AF"/>
    <w:rsid w:val="006674D9"/>
    <w:rsid w:val="00667673"/>
    <w:rsid w:val="006679C2"/>
    <w:rsid w:val="00667A3C"/>
    <w:rsid w:val="00667B3A"/>
    <w:rsid w:val="00667E90"/>
    <w:rsid w:val="00667FC1"/>
    <w:rsid w:val="006700F8"/>
    <w:rsid w:val="00670413"/>
    <w:rsid w:val="0067066A"/>
    <w:rsid w:val="00670752"/>
    <w:rsid w:val="00670819"/>
    <w:rsid w:val="0067081D"/>
    <w:rsid w:val="0067090A"/>
    <w:rsid w:val="00670B1B"/>
    <w:rsid w:val="00670C20"/>
    <w:rsid w:val="00670DA2"/>
    <w:rsid w:val="00670E32"/>
    <w:rsid w:val="00670E6A"/>
    <w:rsid w:val="00670F1F"/>
    <w:rsid w:val="00671007"/>
    <w:rsid w:val="006711DC"/>
    <w:rsid w:val="00671323"/>
    <w:rsid w:val="00671412"/>
    <w:rsid w:val="00671480"/>
    <w:rsid w:val="006715D5"/>
    <w:rsid w:val="006718C1"/>
    <w:rsid w:val="00671967"/>
    <w:rsid w:val="00671BDF"/>
    <w:rsid w:val="00671C54"/>
    <w:rsid w:val="00671C58"/>
    <w:rsid w:val="00671F30"/>
    <w:rsid w:val="0067221F"/>
    <w:rsid w:val="00672224"/>
    <w:rsid w:val="00672269"/>
    <w:rsid w:val="00672365"/>
    <w:rsid w:val="00672653"/>
    <w:rsid w:val="006726CB"/>
    <w:rsid w:val="00672705"/>
    <w:rsid w:val="006728E1"/>
    <w:rsid w:val="00672A05"/>
    <w:rsid w:val="00672A56"/>
    <w:rsid w:val="00672BE6"/>
    <w:rsid w:val="00672FE1"/>
    <w:rsid w:val="006731DC"/>
    <w:rsid w:val="00673301"/>
    <w:rsid w:val="00673426"/>
    <w:rsid w:val="00673527"/>
    <w:rsid w:val="00673A50"/>
    <w:rsid w:val="00673ACD"/>
    <w:rsid w:val="00673B3D"/>
    <w:rsid w:val="00673EC0"/>
    <w:rsid w:val="006740BB"/>
    <w:rsid w:val="006743B6"/>
    <w:rsid w:val="00674418"/>
    <w:rsid w:val="0067457E"/>
    <w:rsid w:val="006745C4"/>
    <w:rsid w:val="00674616"/>
    <w:rsid w:val="00674625"/>
    <w:rsid w:val="0067488A"/>
    <w:rsid w:val="0067490D"/>
    <w:rsid w:val="006749D2"/>
    <w:rsid w:val="00674BBC"/>
    <w:rsid w:val="00674BCC"/>
    <w:rsid w:val="0067564F"/>
    <w:rsid w:val="0067582D"/>
    <w:rsid w:val="00675B0E"/>
    <w:rsid w:val="00675C2E"/>
    <w:rsid w:val="00675D83"/>
    <w:rsid w:val="00675E77"/>
    <w:rsid w:val="006764C4"/>
    <w:rsid w:val="006766AD"/>
    <w:rsid w:val="0067679F"/>
    <w:rsid w:val="006769EE"/>
    <w:rsid w:val="00676ABB"/>
    <w:rsid w:val="00676BA0"/>
    <w:rsid w:val="00676C77"/>
    <w:rsid w:val="00676D1D"/>
    <w:rsid w:val="00676E22"/>
    <w:rsid w:val="00677459"/>
    <w:rsid w:val="00677722"/>
    <w:rsid w:val="006778AF"/>
    <w:rsid w:val="006779AA"/>
    <w:rsid w:val="00677A12"/>
    <w:rsid w:val="00677BE6"/>
    <w:rsid w:val="00677DCF"/>
    <w:rsid w:val="00677ECA"/>
    <w:rsid w:val="00677F7C"/>
    <w:rsid w:val="00677FE6"/>
    <w:rsid w:val="006802D8"/>
    <w:rsid w:val="006805D2"/>
    <w:rsid w:val="0068077D"/>
    <w:rsid w:val="00680BB0"/>
    <w:rsid w:val="00680BC1"/>
    <w:rsid w:val="00680DE7"/>
    <w:rsid w:val="00680DEA"/>
    <w:rsid w:val="006810B5"/>
    <w:rsid w:val="0068111B"/>
    <w:rsid w:val="0068121E"/>
    <w:rsid w:val="0068123B"/>
    <w:rsid w:val="00681365"/>
    <w:rsid w:val="0068136E"/>
    <w:rsid w:val="0068137B"/>
    <w:rsid w:val="006814F3"/>
    <w:rsid w:val="00681546"/>
    <w:rsid w:val="0068197B"/>
    <w:rsid w:val="00681AD2"/>
    <w:rsid w:val="00682213"/>
    <w:rsid w:val="006829A6"/>
    <w:rsid w:val="006829E8"/>
    <w:rsid w:val="006829EA"/>
    <w:rsid w:val="00682D58"/>
    <w:rsid w:val="00682D9F"/>
    <w:rsid w:val="00682DAE"/>
    <w:rsid w:val="00682DBC"/>
    <w:rsid w:val="00682DFD"/>
    <w:rsid w:val="006831D2"/>
    <w:rsid w:val="00683296"/>
    <w:rsid w:val="00683544"/>
    <w:rsid w:val="006835A5"/>
    <w:rsid w:val="006835CC"/>
    <w:rsid w:val="006836F0"/>
    <w:rsid w:val="00683872"/>
    <w:rsid w:val="006838E0"/>
    <w:rsid w:val="00683A45"/>
    <w:rsid w:val="00683AFB"/>
    <w:rsid w:val="00683D2B"/>
    <w:rsid w:val="00683DF8"/>
    <w:rsid w:val="00683E6F"/>
    <w:rsid w:val="00683F61"/>
    <w:rsid w:val="00684092"/>
    <w:rsid w:val="006843AB"/>
    <w:rsid w:val="006847E6"/>
    <w:rsid w:val="0068485E"/>
    <w:rsid w:val="00684940"/>
    <w:rsid w:val="006849E9"/>
    <w:rsid w:val="00684CAF"/>
    <w:rsid w:val="00684CC9"/>
    <w:rsid w:val="00684EB5"/>
    <w:rsid w:val="00684F7E"/>
    <w:rsid w:val="00684FFC"/>
    <w:rsid w:val="0068511D"/>
    <w:rsid w:val="00685282"/>
    <w:rsid w:val="006858F1"/>
    <w:rsid w:val="00685D9A"/>
    <w:rsid w:val="00685DD7"/>
    <w:rsid w:val="00685FAA"/>
    <w:rsid w:val="0068615C"/>
    <w:rsid w:val="00686165"/>
    <w:rsid w:val="00686194"/>
    <w:rsid w:val="006861A5"/>
    <w:rsid w:val="006861B0"/>
    <w:rsid w:val="0068622B"/>
    <w:rsid w:val="00686330"/>
    <w:rsid w:val="006863B9"/>
    <w:rsid w:val="006865D1"/>
    <w:rsid w:val="006865EB"/>
    <w:rsid w:val="00686A8B"/>
    <w:rsid w:val="00686B21"/>
    <w:rsid w:val="00686B55"/>
    <w:rsid w:val="00686BAB"/>
    <w:rsid w:val="00686C36"/>
    <w:rsid w:val="00686F4E"/>
    <w:rsid w:val="00686FDB"/>
    <w:rsid w:val="00687017"/>
    <w:rsid w:val="006870DD"/>
    <w:rsid w:val="006871E1"/>
    <w:rsid w:val="00687377"/>
    <w:rsid w:val="006873EB"/>
    <w:rsid w:val="00687781"/>
    <w:rsid w:val="00687796"/>
    <w:rsid w:val="0068789C"/>
    <w:rsid w:val="006878C7"/>
    <w:rsid w:val="006878ED"/>
    <w:rsid w:val="00687926"/>
    <w:rsid w:val="00687B95"/>
    <w:rsid w:val="00687D74"/>
    <w:rsid w:val="00687E36"/>
    <w:rsid w:val="00687EAD"/>
    <w:rsid w:val="006900CE"/>
    <w:rsid w:val="006900E1"/>
    <w:rsid w:val="00690130"/>
    <w:rsid w:val="0069034C"/>
    <w:rsid w:val="006903FF"/>
    <w:rsid w:val="00690416"/>
    <w:rsid w:val="00690423"/>
    <w:rsid w:val="00690467"/>
    <w:rsid w:val="0069048F"/>
    <w:rsid w:val="00690855"/>
    <w:rsid w:val="00690961"/>
    <w:rsid w:val="00690C84"/>
    <w:rsid w:val="00690EDB"/>
    <w:rsid w:val="00690F82"/>
    <w:rsid w:val="00691257"/>
    <w:rsid w:val="00691342"/>
    <w:rsid w:val="00691366"/>
    <w:rsid w:val="0069139D"/>
    <w:rsid w:val="0069156D"/>
    <w:rsid w:val="00691657"/>
    <w:rsid w:val="006917DD"/>
    <w:rsid w:val="006918BC"/>
    <w:rsid w:val="00691CBC"/>
    <w:rsid w:val="00691D94"/>
    <w:rsid w:val="00691E13"/>
    <w:rsid w:val="00691E2F"/>
    <w:rsid w:val="00691F24"/>
    <w:rsid w:val="00691F83"/>
    <w:rsid w:val="00691F98"/>
    <w:rsid w:val="00692006"/>
    <w:rsid w:val="0069201D"/>
    <w:rsid w:val="00692037"/>
    <w:rsid w:val="0069223F"/>
    <w:rsid w:val="00692329"/>
    <w:rsid w:val="0069235A"/>
    <w:rsid w:val="00692397"/>
    <w:rsid w:val="006930DF"/>
    <w:rsid w:val="0069316E"/>
    <w:rsid w:val="0069317E"/>
    <w:rsid w:val="00693329"/>
    <w:rsid w:val="006934C6"/>
    <w:rsid w:val="00693682"/>
    <w:rsid w:val="00693718"/>
    <w:rsid w:val="0069381D"/>
    <w:rsid w:val="00693887"/>
    <w:rsid w:val="00693955"/>
    <w:rsid w:val="00693986"/>
    <w:rsid w:val="00693A95"/>
    <w:rsid w:val="00693AD6"/>
    <w:rsid w:val="00693F6E"/>
    <w:rsid w:val="00693FA6"/>
    <w:rsid w:val="00693FC9"/>
    <w:rsid w:val="00694117"/>
    <w:rsid w:val="00694183"/>
    <w:rsid w:val="0069437E"/>
    <w:rsid w:val="006943D0"/>
    <w:rsid w:val="0069453C"/>
    <w:rsid w:val="0069473E"/>
    <w:rsid w:val="0069476D"/>
    <w:rsid w:val="0069479D"/>
    <w:rsid w:val="0069487D"/>
    <w:rsid w:val="00694AE9"/>
    <w:rsid w:val="00694D4C"/>
    <w:rsid w:val="00694F51"/>
    <w:rsid w:val="00694F56"/>
    <w:rsid w:val="00694FC4"/>
    <w:rsid w:val="006952FC"/>
    <w:rsid w:val="00695348"/>
    <w:rsid w:val="006955CD"/>
    <w:rsid w:val="00695664"/>
    <w:rsid w:val="00695881"/>
    <w:rsid w:val="006958E7"/>
    <w:rsid w:val="00695A5B"/>
    <w:rsid w:val="00695CD8"/>
    <w:rsid w:val="00695F96"/>
    <w:rsid w:val="006961E0"/>
    <w:rsid w:val="00696283"/>
    <w:rsid w:val="00696365"/>
    <w:rsid w:val="00696835"/>
    <w:rsid w:val="00696A53"/>
    <w:rsid w:val="00696A66"/>
    <w:rsid w:val="00696A7F"/>
    <w:rsid w:val="00696A98"/>
    <w:rsid w:val="00696D57"/>
    <w:rsid w:val="00697106"/>
    <w:rsid w:val="0069712F"/>
    <w:rsid w:val="0069717B"/>
    <w:rsid w:val="006971D6"/>
    <w:rsid w:val="0069725D"/>
    <w:rsid w:val="006972B6"/>
    <w:rsid w:val="00697372"/>
    <w:rsid w:val="006975E9"/>
    <w:rsid w:val="0069795C"/>
    <w:rsid w:val="00697A63"/>
    <w:rsid w:val="00697AFC"/>
    <w:rsid w:val="00697B3C"/>
    <w:rsid w:val="00697BA2"/>
    <w:rsid w:val="00697E4B"/>
    <w:rsid w:val="006A0156"/>
    <w:rsid w:val="006A02D7"/>
    <w:rsid w:val="006A0377"/>
    <w:rsid w:val="006A0481"/>
    <w:rsid w:val="006A04A5"/>
    <w:rsid w:val="006A0504"/>
    <w:rsid w:val="006A0723"/>
    <w:rsid w:val="006A07CC"/>
    <w:rsid w:val="006A090D"/>
    <w:rsid w:val="006A0AB7"/>
    <w:rsid w:val="006A0DF9"/>
    <w:rsid w:val="006A105C"/>
    <w:rsid w:val="006A136E"/>
    <w:rsid w:val="006A17C7"/>
    <w:rsid w:val="006A17CD"/>
    <w:rsid w:val="006A180C"/>
    <w:rsid w:val="006A1B9B"/>
    <w:rsid w:val="006A1BE3"/>
    <w:rsid w:val="006A1C97"/>
    <w:rsid w:val="006A1E01"/>
    <w:rsid w:val="006A2117"/>
    <w:rsid w:val="006A2216"/>
    <w:rsid w:val="006A2289"/>
    <w:rsid w:val="006A239A"/>
    <w:rsid w:val="006A243C"/>
    <w:rsid w:val="006A25CC"/>
    <w:rsid w:val="006A2709"/>
    <w:rsid w:val="006A2721"/>
    <w:rsid w:val="006A2CEB"/>
    <w:rsid w:val="006A2EC0"/>
    <w:rsid w:val="006A30D5"/>
    <w:rsid w:val="006A3178"/>
    <w:rsid w:val="006A317F"/>
    <w:rsid w:val="006A335F"/>
    <w:rsid w:val="006A336A"/>
    <w:rsid w:val="006A3453"/>
    <w:rsid w:val="006A34ED"/>
    <w:rsid w:val="006A356A"/>
    <w:rsid w:val="006A364B"/>
    <w:rsid w:val="006A39E2"/>
    <w:rsid w:val="006A3B76"/>
    <w:rsid w:val="006A3C12"/>
    <w:rsid w:val="006A422C"/>
    <w:rsid w:val="006A4512"/>
    <w:rsid w:val="006A458D"/>
    <w:rsid w:val="006A48A1"/>
    <w:rsid w:val="006A4ADC"/>
    <w:rsid w:val="006A4B78"/>
    <w:rsid w:val="006A4D86"/>
    <w:rsid w:val="006A4E08"/>
    <w:rsid w:val="006A4E2C"/>
    <w:rsid w:val="006A4FA4"/>
    <w:rsid w:val="006A5402"/>
    <w:rsid w:val="006A54FC"/>
    <w:rsid w:val="006A5529"/>
    <w:rsid w:val="006A5965"/>
    <w:rsid w:val="006A5B71"/>
    <w:rsid w:val="006A5BB4"/>
    <w:rsid w:val="006A5E1A"/>
    <w:rsid w:val="006A5E21"/>
    <w:rsid w:val="006A5EB4"/>
    <w:rsid w:val="006A5EBC"/>
    <w:rsid w:val="006A62B5"/>
    <w:rsid w:val="006A6322"/>
    <w:rsid w:val="006A646E"/>
    <w:rsid w:val="006A6479"/>
    <w:rsid w:val="006A65D8"/>
    <w:rsid w:val="006A67CF"/>
    <w:rsid w:val="006A69E7"/>
    <w:rsid w:val="006A6B45"/>
    <w:rsid w:val="006A7184"/>
    <w:rsid w:val="006A744A"/>
    <w:rsid w:val="006A75BB"/>
    <w:rsid w:val="006A7757"/>
    <w:rsid w:val="006A7927"/>
    <w:rsid w:val="006A7ABE"/>
    <w:rsid w:val="006A7B58"/>
    <w:rsid w:val="006A7CBF"/>
    <w:rsid w:val="006A7E4D"/>
    <w:rsid w:val="006A7ED2"/>
    <w:rsid w:val="006A7ED8"/>
    <w:rsid w:val="006A7F1E"/>
    <w:rsid w:val="006B0278"/>
    <w:rsid w:val="006B03C0"/>
    <w:rsid w:val="006B050F"/>
    <w:rsid w:val="006B05BC"/>
    <w:rsid w:val="006B0674"/>
    <w:rsid w:val="006B0835"/>
    <w:rsid w:val="006B08CA"/>
    <w:rsid w:val="006B0A3E"/>
    <w:rsid w:val="006B0A6D"/>
    <w:rsid w:val="006B0D51"/>
    <w:rsid w:val="006B0EFD"/>
    <w:rsid w:val="006B0FC1"/>
    <w:rsid w:val="006B10DF"/>
    <w:rsid w:val="006B1227"/>
    <w:rsid w:val="006B124A"/>
    <w:rsid w:val="006B1257"/>
    <w:rsid w:val="006B1295"/>
    <w:rsid w:val="006B1326"/>
    <w:rsid w:val="006B140D"/>
    <w:rsid w:val="006B1802"/>
    <w:rsid w:val="006B180D"/>
    <w:rsid w:val="006B19FF"/>
    <w:rsid w:val="006B1A66"/>
    <w:rsid w:val="006B1B34"/>
    <w:rsid w:val="006B1BDE"/>
    <w:rsid w:val="006B1C4D"/>
    <w:rsid w:val="006B1EC3"/>
    <w:rsid w:val="006B26C1"/>
    <w:rsid w:val="006B2751"/>
    <w:rsid w:val="006B276E"/>
    <w:rsid w:val="006B2848"/>
    <w:rsid w:val="006B288D"/>
    <w:rsid w:val="006B28E7"/>
    <w:rsid w:val="006B29AA"/>
    <w:rsid w:val="006B29C8"/>
    <w:rsid w:val="006B2BFD"/>
    <w:rsid w:val="006B2C22"/>
    <w:rsid w:val="006B2E18"/>
    <w:rsid w:val="006B3185"/>
    <w:rsid w:val="006B3189"/>
    <w:rsid w:val="006B3238"/>
    <w:rsid w:val="006B32C4"/>
    <w:rsid w:val="006B349D"/>
    <w:rsid w:val="006B36DE"/>
    <w:rsid w:val="006B3808"/>
    <w:rsid w:val="006B39BF"/>
    <w:rsid w:val="006B3BD5"/>
    <w:rsid w:val="006B3D92"/>
    <w:rsid w:val="006B3E1C"/>
    <w:rsid w:val="006B4041"/>
    <w:rsid w:val="006B4077"/>
    <w:rsid w:val="006B42A6"/>
    <w:rsid w:val="006B4326"/>
    <w:rsid w:val="006B4855"/>
    <w:rsid w:val="006B48AC"/>
    <w:rsid w:val="006B4D5D"/>
    <w:rsid w:val="006B4E5D"/>
    <w:rsid w:val="006B4FC1"/>
    <w:rsid w:val="006B52BF"/>
    <w:rsid w:val="006B5521"/>
    <w:rsid w:val="006B588F"/>
    <w:rsid w:val="006B5988"/>
    <w:rsid w:val="006B5AE3"/>
    <w:rsid w:val="006B5BE2"/>
    <w:rsid w:val="006B5F80"/>
    <w:rsid w:val="006B5FB4"/>
    <w:rsid w:val="006B5FD1"/>
    <w:rsid w:val="006B614A"/>
    <w:rsid w:val="006B63FA"/>
    <w:rsid w:val="006B6635"/>
    <w:rsid w:val="006B675C"/>
    <w:rsid w:val="006B68A1"/>
    <w:rsid w:val="006B6B94"/>
    <w:rsid w:val="006B6B98"/>
    <w:rsid w:val="006B6BB6"/>
    <w:rsid w:val="006B71B2"/>
    <w:rsid w:val="006B72C0"/>
    <w:rsid w:val="006B744D"/>
    <w:rsid w:val="006B74E0"/>
    <w:rsid w:val="006B78EB"/>
    <w:rsid w:val="006B7910"/>
    <w:rsid w:val="006B7A6E"/>
    <w:rsid w:val="006B7A82"/>
    <w:rsid w:val="006B7AAD"/>
    <w:rsid w:val="006B7B7D"/>
    <w:rsid w:val="006B7CAB"/>
    <w:rsid w:val="006C014F"/>
    <w:rsid w:val="006C0171"/>
    <w:rsid w:val="006C02D1"/>
    <w:rsid w:val="006C0366"/>
    <w:rsid w:val="006C03EA"/>
    <w:rsid w:val="006C05F7"/>
    <w:rsid w:val="006C099B"/>
    <w:rsid w:val="006C0C46"/>
    <w:rsid w:val="006C0C5C"/>
    <w:rsid w:val="006C0DBE"/>
    <w:rsid w:val="006C12C4"/>
    <w:rsid w:val="006C12FF"/>
    <w:rsid w:val="006C13CE"/>
    <w:rsid w:val="006C1442"/>
    <w:rsid w:val="006C1466"/>
    <w:rsid w:val="006C1761"/>
    <w:rsid w:val="006C19BA"/>
    <w:rsid w:val="006C1B16"/>
    <w:rsid w:val="006C1C86"/>
    <w:rsid w:val="006C1CA0"/>
    <w:rsid w:val="006C1D24"/>
    <w:rsid w:val="006C1F42"/>
    <w:rsid w:val="006C1FD2"/>
    <w:rsid w:val="006C1FD3"/>
    <w:rsid w:val="006C1FE4"/>
    <w:rsid w:val="006C20EC"/>
    <w:rsid w:val="006C2240"/>
    <w:rsid w:val="006C22B5"/>
    <w:rsid w:val="006C262B"/>
    <w:rsid w:val="006C26EB"/>
    <w:rsid w:val="006C2BA0"/>
    <w:rsid w:val="006C2BD5"/>
    <w:rsid w:val="006C2C81"/>
    <w:rsid w:val="006C2D8C"/>
    <w:rsid w:val="006C2E0E"/>
    <w:rsid w:val="006C2E98"/>
    <w:rsid w:val="006C2EE3"/>
    <w:rsid w:val="006C2EEE"/>
    <w:rsid w:val="006C2FDB"/>
    <w:rsid w:val="006C30F9"/>
    <w:rsid w:val="006C3182"/>
    <w:rsid w:val="006C33AA"/>
    <w:rsid w:val="006C34FC"/>
    <w:rsid w:val="006C3669"/>
    <w:rsid w:val="006C36F0"/>
    <w:rsid w:val="006C3891"/>
    <w:rsid w:val="006C390A"/>
    <w:rsid w:val="006C3C4C"/>
    <w:rsid w:val="006C3E4F"/>
    <w:rsid w:val="006C4272"/>
    <w:rsid w:val="006C4291"/>
    <w:rsid w:val="006C43D8"/>
    <w:rsid w:val="006C4C9C"/>
    <w:rsid w:val="006C4DE1"/>
    <w:rsid w:val="006C4E48"/>
    <w:rsid w:val="006C4EF0"/>
    <w:rsid w:val="006C4FBD"/>
    <w:rsid w:val="006C5046"/>
    <w:rsid w:val="006C52C1"/>
    <w:rsid w:val="006C5312"/>
    <w:rsid w:val="006C5332"/>
    <w:rsid w:val="006C53D8"/>
    <w:rsid w:val="006C54BB"/>
    <w:rsid w:val="006C57CB"/>
    <w:rsid w:val="006C5988"/>
    <w:rsid w:val="006C59B9"/>
    <w:rsid w:val="006C5CBA"/>
    <w:rsid w:val="006C5DC6"/>
    <w:rsid w:val="006C5E3C"/>
    <w:rsid w:val="006C5E94"/>
    <w:rsid w:val="006C5FA8"/>
    <w:rsid w:val="006C62F6"/>
    <w:rsid w:val="006C6A8C"/>
    <w:rsid w:val="006C6B58"/>
    <w:rsid w:val="006C6B64"/>
    <w:rsid w:val="006C6BFC"/>
    <w:rsid w:val="006C6DFB"/>
    <w:rsid w:val="006C6DFE"/>
    <w:rsid w:val="006C714D"/>
    <w:rsid w:val="006C747F"/>
    <w:rsid w:val="006C74BA"/>
    <w:rsid w:val="006C76CF"/>
    <w:rsid w:val="006C7926"/>
    <w:rsid w:val="006C7935"/>
    <w:rsid w:val="006C7AD4"/>
    <w:rsid w:val="006C7CE4"/>
    <w:rsid w:val="006D0236"/>
    <w:rsid w:val="006D03F0"/>
    <w:rsid w:val="006D03FC"/>
    <w:rsid w:val="006D0957"/>
    <w:rsid w:val="006D0C9B"/>
    <w:rsid w:val="006D0D33"/>
    <w:rsid w:val="006D0E9F"/>
    <w:rsid w:val="006D0EB9"/>
    <w:rsid w:val="006D0F15"/>
    <w:rsid w:val="006D1299"/>
    <w:rsid w:val="006D1591"/>
    <w:rsid w:val="006D17B1"/>
    <w:rsid w:val="006D184E"/>
    <w:rsid w:val="006D1A3F"/>
    <w:rsid w:val="006D1F9D"/>
    <w:rsid w:val="006D211B"/>
    <w:rsid w:val="006D2397"/>
    <w:rsid w:val="006D2398"/>
    <w:rsid w:val="006D258F"/>
    <w:rsid w:val="006D25B7"/>
    <w:rsid w:val="006D2612"/>
    <w:rsid w:val="006D26E9"/>
    <w:rsid w:val="006D2929"/>
    <w:rsid w:val="006D2D81"/>
    <w:rsid w:val="006D3153"/>
    <w:rsid w:val="006D32C7"/>
    <w:rsid w:val="006D349C"/>
    <w:rsid w:val="006D34E4"/>
    <w:rsid w:val="006D355B"/>
    <w:rsid w:val="006D3630"/>
    <w:rsid w:val="006D36C4"/>
    <w:rsid w:val="006D3B2A"/>
    <w:rsid w:val="006D3DFA"/>
    <w:rsid w:val="006D3EE5"/>
    <w:rsid w:val="006D41F6"/>
    <w:rsid w:val="006D4218"/>
    <w:rsid w:val="006D42E4"/>
    <w:rsid w:val="006D4376"/>
    <w:rsid w:val="006D44B1"/>
    <w:rsid w:val="006D466E"/>
    <w:rsid w:val="006D471D"/>
    <w:rsid w:val="006D47B1"/>
    <w:rsid w:val="006D4D1C"/>
    <w:rsid w:val="006D4DA8"/>
    <w:rsid w:val="006D4E55"/>
    <w:rsid w:val="006D5058"/>
    <w:rsid w:val="006D516E"/>
    <w:rsid w:val="006D5170"/>
    <w:rsid w:val="006D517E"/>
    <w:rsid w:val="006D521F"/>
    <w:rsid w:val="006D5352"/>
    <w:rsid w:val="006D5362"/>
    <w:rsid w:val="006D54E0"/>
    <w:rsid w:val="006D56D9"/>
    <w:rsid w:val="006D57E2"/>
    <w:rsid w:val="006D5887"/>
    <w:rsid w:val="006D5A9F"/>
    <w:rsid w:val="006D5D90"/>
    <w:rsid w:val="006D5E2D"/>
    <w:rsid w:val="006D673D"/>
    <w:rsid w:val="006D683A"/>
    <w:rsid w:val="006D6863"/>
    <w:rsid w:val="006D68DA"/>
    <w:rsid w:val="006D68DF"/>
    <w:rsid w:val="006D69AF"/>
    <w:rsid w:val="006D6F6F"/>
    <w:rsid w:val="006D70F2"/>
    <w:rsid w:val="006D74C2"/>
    <w:rsid w:val="006D7710"/>
    <w:rsid w:val="006D7940"/>
    <w:rsid w:val="006D79C6"/>
    <w:rsid w:val="006D7A21"/>
    <w:rsid w:val="006D7BFC"/>
    <w:rsid w:val="006D7DC2"/>
    <w:rsid w:val="006D7E05"/>
    <w:rsid w:val="006D7FB8"/>
    <w:rsid w:val="006E0031"/>
    <w:rsid w:val="006E0038"/>
    <w:rsid w:val="006E024C"/>
    <w:rsid w:val="006E0283"/>
    <w:rsid w:val="006E0562"/>
    <w:rsid w:val="006E061C"/>
    <w:rsid w:val="006E094C"/>
    <w:rsid w:val="006E0AD0"/>
    <w:rsid w:val="006E0BAF"/>
    <w:rsid w:val="006E0CD6"/>
    <w:rsid w:val="006E0CEC"/>
    <w:rsid w:val="006E1221"/>
    <w:rsid w:val="006E1751"/>
    <w:rsid w:val="006E1952"/>
    <w:rsid w:val="006E1A0B"/>
    <w:rsid w:val="006E1A0C"/>
    <w:rsid w:val="006E1E91"/>
    <w:rsid w:val="006E1ED2"/>
    <w:rsid w:val="006E2476"/>
    <w:rsid w:val="006E25B7"/>
    <w:rsid w:val="006E27C7"/>
    <w:rsid w:val="006E285E"/>
    <w:rsid w:val="006E2863"/>
    <w:rsid w:val="006E2990"/>
    <w:rsid w:val="006E2B37"/>
    <w:rsid w:val="006E2C39"/>
    <w:rsid w:val="006E2DF6"/>
    <w:rsid w:val="006E2ECA"/>
    <w:rsid w:val="006E373C"/>
    <w:rsid w:val="006E385E"/>
    <w:rsid w:val="006E3C20"/>
    <w:rsid w:val="006E3FB1"/>
    <w:rsid w:val="006E4409"/>
    <w:rsid w:val="006E4541"/>
    <w:rsid w:val="006E4547"/>
    <w:rsid w:val="006E471D"/>
    <w:rsid w:val="006E4A95"/>
    <w:rsid w:val="006E4B7B"/>
    <w:rsid w:val="006E4EAF"/>
    <w:rsid w:val="006E5396"/>
    <w:rsid w:val="006E5532"/>
    <w:rsid w:val="006E5732"/>
    <w:rsid w:val="006E5739"/>
    <w:rsid w:val="006E5C33"/>
    <w:rsid w:val="006E5D12"/>
    <w:rsid w:val="006E5E3D"/>
    <w:rsid w:val="006E5E40"/>
    <w:rsid w:val="006E5F94"/>
    <w:rsid w:val="006E5FFD"/>
    <w:rsid w:val="006E616D"/>
    <w:rsid w:val="006E672A"/>
    <w:rsid w:val="006E6815"/>
    <w:rsid w:val="006E6914"/>
    <w:rsid w:val="006E6A6E"/>
    <w:rsid w:val="006E6C75"/>
    <w:rsid w:val="006E6D04"/>
    <w:rsid w:val="006E6D2C"/>
    <w:rsid w:val="006E6DFB"/>
    <w:rsid w:val="006E6E1E"/>
    <w:rsid w:val="006E6EB5"/>
    <w:rsid w:val="006E6F0A"/>
    <w:rsid w:val="006E75C1"/>
    <w:rsid w:val="006E7694"/>
    <w:rsid w:val="006E7A01"/>
    <w:rsid w:val="006E7A03"/>
    <w:rsid w:val="006E7F38"/>
    <w:rsid w:val="006E7F7F"/>
    <w:rsid w:val="006F0145"/>
    <w:rsid w:val="006F0211"/>
    <w:rsid w:val="006F0629"/>
    <w:rsid w:val="006F0646"/>
    <w:rsid w:val="006F085A"/>
    <w:rsid w:val="006F0F25"/>
    <w:rsid w:val="006F0F69"/>
    <w:rsid w:val="006F1162"/>
    <w:rsid w:val="006F11CE"/>
    <w:rsid w:val="006F1317"/>
    <w:rsid w:val="006F13BD"/>
    <w:rsid w:val="006F158D"/>
    <w:rsid w:val="006F1A90"/>
    <w:rsid w:val="006F1B1B"/>
    <w:rsid w:val="006F1BEC"/>
    <w:rsid w:val="006F1F06"/>
    <w:rsid w:val="006F1F90"/>
    <w:rsid w:val="006F204D"/>
    <w:rsid w:val="006F24CA"/>
    <w:rsid w:val="006F27AB"/>
    <w:rsid w:val="006F2C39"/>
    <w:rsid w:val="006F2C57"/>
    <w:rsid w:val="006F2C9E"/>
    <w:rsid w:val="006F3005"/>
    <w:rsid w:val="006F314B"/>
    <w:rsid w:val="006F328D"/>
    <w:rsid w:val="006F32A7"/>
    <w:rsid w:val="006F3476"/>
    <w:rsid w:val="006F351A"/>
    <w:rsid w:val="006F3559"/>
    <w:rsid w:val="006F370D"/>
    <w:rsid w:val="006F38C2"/>
    <w:rsid w:val="006F3925"/>
    <w:rsid w:val="006F3A15"/>
    <w:rsid w:val="006F3C35"/>
    <w:rsid w:val="006F404E"/>
    <w:rsid w:val="006F420C"/>
    <w:rsid w:val="006F443D"/>
    <w:rsid w:val="006F46E8"/>
    <w:rsid w:val="006F47B2"/>
    <w:rsid w:val="006F489C"/>
    <w:rsid w:val="006F48B9"/>
    <w:rsid w:val="006F4A62"/>
    <w:rsid w:val="006F4B47"/>
    <w:rsid w:val="006F4D83"/>
    <w:rsid w:val="006F4ED5"/>
    <w:rsid w:val="006F4FDF"/>
    <w:rsid w:val="006F4FF3"/>
    <w:rsid w:val="006F51CB"/>
    <w:rsid w:val="006F5207"/>
    <w:rsid w:val="006F53C6"/>
    <w:rsid w:val="006F53C9"/>
    <w:rsid w:val="006F53F3"/>
    <w:rsid w:val="006F54C8"/>
    <w:rsid w:val="006F54EF"/>
    <w:rsid w:val="006F567C"/>
    <w:rsid w:val="006F5691"/>
    <w:rsid w:val="006F58D0"/>
    <w:rsid w:val="006F58F6"/>
    <w:rsid w:val="006F5A10"/>
    <w:rsid w:val="006F60BE"/>
    <w:rsid w:val="006F61A6"/>
    <w:rsid w:val="006F61E3"/>
    <w:rsid w:val="006F6550"/>
    <w:rsid w:val="006F655A"/>
    <w:rsid w:val="006F66AB"/>
    <w:rsid w:val="006F6757"/>
    <w:rsid w:val="006F68C4"/>
    <w:rsid w:val="006F6AFC"/>
    <w:rsid w:val="006F6BB7"/>
    <w:rsid w:val="006F6C9B"/>
    <w:rsid w:val="006F6D0B"/>
    <w:rsid w:val="006F6D95"/>
    <w:rsid w:val="006F6E5B"/>
    <w:rsid w:val="006F6E73"/>
    <w:rsid w:val="006F71AD"/>
    <w:rsid w:val="006F72FB"/>
    <w:rsid w:val="006F7376"/>
    <w:rsid w:val="006F746A"/>
    <w:rsid w:val="006F7475"/>
    <w:rsid w:val="006F759C"/>
    <w:rsid w:val="006F7801"/>
    <w:rsid w:val="006F784C"/>
    <w:rsid w:val="006F7850"/>
    <w:rsid w:val="006F7884"/>
    <w:rsid w:val="006F7CE1"/>
    <w:rsid w:val="006F7DC5"/>
    <w:rsid w:val="006F7DEF"/>
    <w:rsid w:val="006F7F19"/>
    <w:rsid w:val="007003A4"/>
    <w:rsid w:val="00700405"/>
    <w:rsid w:val="007006FA"/>
    <w:rsid w:val="007007C9"/>
    <w:rsid w:val="00700825"/>
    <w:rsid w:val="007008F2"/>
    <w:rsid w:val="00700C17"/>
    <w:rsid w:val="00700C5C"/>
    <w:rsid w:val="00700E31"/>
    <w:rsid w:val="0070125B"/>
    <w:rsid w:val="00701303"/>
    <w:rsid w:val="00701385"/>
    <w:rsid w:val="007014F1"/>
    <w:rsid w:val="0070165E"/>
    <w:rsid w:val="007016B5"/>
    <w:rsid w:val="0070193D"/>
    <w:rsid w:val="00701A88"/>
    <w:rsid w:val="00701ABA"/>
    <w:rsid w:val="00701B73"/>
    <w:rsid w:val="00701E0E"/>
    <w:rsid w:val="00701EA8"/>
    <w:rsid w:val="00701FBA"/>
    <w:rsid w:val="007022EA"/>
    <w:rsid w:val="0070244F"/>
    <w:rsid w:val="0070268D"/>
    <w:rsid w:val="00702BF9"/>
    <w:rsid w:val="00702D63"/>
    <w:rsid w:val="00702DA6"/>
    <w:rsid w:val="0070313F"/>
    <w:rsid w:val="0070323D"/>
    <w:rsid w:val="007032AA"/>
    <w:rsid w:val="0070342A"/>
    <w:rsid w:val="0070363B"/>
    <w:rsid w:val="007036DA"/>
    <w:rsid w:val="00703723"/>
    <w:rsid w:val="00703787"/>
    <w:rsid w:val="00703832"/>
    <w:rsid w:val="00703C13"/>
    <w:rsid w:val="00703FDF"/>
    <w:rsid w:val="007040D1"/>
    <w:rsid w:val="007040E2"/>
    <w:rsid w:val="00704144"/>
    <w:rsid w:val="0070427A"/>
    <w:rsid w:val="007042D7"/>
    <w:rsid w:val="00704316"/>
    <w:rsid w:val="007044C7"/>
    <w:rsid w:val="007046B5"/>
    <w:rsid w:val="007046CD"/>
    <w:rsid w:val="00704726"/>
    <w:rsid w:val="00704BCA"/>
    <w:rsid w:val="00705037"/>
    <w:rsid w:val="0070514F"/>
    <w:rsid w:val="007051D2"/>
    <w:rsid w:val="007053A7"/>
    <w:rsid w:val="007059B5"/>
    <w:rsid w:val="00705A81"/>
    <w:rsid w:val="00705B19"/>
    <w:rsid w:val="00705CC2"/>
    <w:rsid w:val="00705F67"/>
    <w:rsid w:val="0070620D"/>
    <w:rsid w:val="00706277"/>
    <w:rsid w:val="007062BB"/>
    <w:rsid w:val="00706465"/>
    <w:rsid w:val="007064D9"/>
    <w:rsid w:val="0070663F"/>
    <w:rsid w:val="00706681"/>
    <w:rsid w:val="007066E9"/>
    <w:rsid w:val="0070683A"/>
    <w:rsid w:val="0070685E"/>
    <w:rsid w:val="00706A10"/>
    <w:rsid w:val="00706A6F"/>
    <w:rsid w:val="00706B79"/>
    <w:rsid w:val="00706F78"/>
    <w:rsid w:val="0070745B"/>
    <w:rsid w:val="00707683"/>
    <w:rsid w:val="007077E2"/>
    <w:rsid w:val="00707AF0"/>
    <w:rsid w:val="00707BCB"/>
    <w:rsid w:val="00707C5E"/>
    <w:rsid w:val="00707D44"/>
    <w:rsid w:val="00710209"/>
    <w:rsid w:val="007106CA"/>
    <w:rsid w:val="0071110B"/>
    <w:rsid w:val="0071118F"/>
    <w:rsid w:val="00711254"/>
    <w:rsid w:val="007112D5"/>
    <w:rsid w:val="0071155A"/>
    <w:rsid w:val="00711614"/>
    <w:rsid w:val="007118FF"/>
    <w:rsid w:val="00711929"/>
    <w:rsid w:val="00711962"/>
    <w:rsid w:val="00711C58"/>
    <w:rsid w:val="00711CA0"/>
    <w:rsid w:val="00711CCE"/>
    <w:rsid w:val="00711D2E"/>
    <w:rsid w:val="00711FFA"/>
    <w:rsid w:val="00712072"/>
    <w:rsid w:val="00712340"/>
    <w:rsid w:val="0071242C"/>
    <w:rsid w:val="007127AC"/>
    <w:rsid w:val="007128CA"/>
    <w:rsid w:val="0071290C"/>
    <w:rsid w:val="00712A6E"/>
    <w:rsid w:val="00712C8E"/>
    <w:rsid w:val="00712CDB"/>
    <w:rsid w:val="00712DD0"/>
    <w:rsid w:val="00712EA6"/>
    <w:rsid w:val="00712EA8"/>
    <w:rsid w:val="00712F6A"/>
    <w:rsid w:val="007133D6"/>
    <w:rsid w:val="0071344D"/>
    <w:rsid w:val="0071344F"/>
    <w:rsid w:val="00713571"/>
    <w:rsid w:val="00713932"/>
    <w:rsid w:val="00713A3D"/>
    <w:rsid w:val="00713ABA"/>
    <w:rsid w:val="00713C1B"/>
    <w:rsid w:val="00713D31"/>
    <w:rsid w:val="00713D90"/>
    <w:rsid w:val="00713FE9"/>
    <w:rsid w:val="007140AA"/>
    <w:rsid w:val="00714183"/>
    <w:rsid w:val="0071426F"/>
    <w:rsid w:val="00714334"/>
    <w:rsid w:val="007144DB"/>
    <w:rsid w:val="00714756"/>
    <w:rsid w:val="00714780"/>
    <w:rsid w:val="007147DC"/>
    <w:rsid w:val="007148EE"/>
    <w:rsid w:val="007148F1"/>
    <w:rsid w:val="00714A7B"/>
    <w:rsid w:val="00714D49"/>
    <w:rsid w:val="00714EA0"/>
    <w:rsid w:val="00714F3B"/>
    <w:rsid w:val="0071517D"/>
    <w:rsid w:val="00715203"/>
    <w:rsid w:val="0071520A"/>
    <w:rsid w:val="00715413"/>
    <w:rsid w:val="00715571"/>
    <w:rsid w:val="00715AEE"/>
    <w:rsid w:val="00715B3E"/>
    <w:rsid w:val="00715BAE"/>
    <w:rsid w:val="00715D1B"/>
    <w:rsid w:val="00715D71"/>
    <w:rsid w:val="00715E05"/>
    <w:rsid w:val="00715FA8"/>
    <w:rsid w:val="00716069"/>
    <w:rsid w:val="007163DB"/>
    <w:rsid w:val="007164EF"/>
    <w:rsid w:val="00716727"/>
    <w:rsid w:val="00716809"/>
    <w:rsid w:val="00716810"/>
    <w:rsid w:val="0071688C"/>
    <w:rsid w:val="00716926"/>
    <w:rsid w:val="00716978"/>
    <w:rsid w:val="00716C58"/>
    <w:rsid w:val="00716CBA"/>
    <w:rsid w:val="00716D5F"/>
    <w:rsid w:val="00716DA3"/>
    <w:rsid w:val="00716DCA"/>
    <w:rsid w:val="00716DD0"/>
    <w:rsid w:val="00716DEF"/>
    <w:rsid w:val="00716E1A"/>
    <w:rsid w:val="00716E1C"/>
    <w:rsid w:val="00716E3F"/>
    <w:rsid w:val="00716E73"/>
    <w:rsid w:val="00716EF9"/>
    <w:rsid w:val="00717064"/>
    <w:rsid w:val="007170E5"/>
    <w:rsid w:val="00717179"/>
    <w:rsid w:val="007171D8"/>
    <w:rsid w:val="00717209"/>
    <w:rsid w:val="0071723C"/>
    <w:rsid w:val="007177CE"/>
    <w:rsid w:val="007177E9"/>
    <w:rsid w:val="0071781D"/>
    <w:rsid w:val="00717820"/>
    <w:rsid w:val="00717873"/>
    <w:rsid w:val="007178C1"/>
    <w:rsid w:val="00717944"/>
    <w:rsid w:val="00717B90"/>
    <w:rsid w:val="00717C95"/>
    <w:rsid w:val="00717F9B"/>
    <w:rsid w:val="00720262"/>
    <w:rsid w:val="0072053B"/>
    <w:rsid w:val="007205B0"/>
    <w:rsid w:val="007208DE"/>
    <w:rsid w:val="007208F7"/>
    <w:rsid w:val="007208F8"/>
    <w:rsid w:val="007209A5"/>
    <w:rsid w:val="00720B83"/>
    <w:rsid w:val="00720D00"/>
    <w:rsid w:val="00720D28"/>
    <w:rsid w:val="00720D67"/>
    <w:rsid w:val="00720E72"/>
    <w:rsid w:val="00720F2C"/>
    <w:rsid w:val="00721105"/>
    <w:rsid w:val="007211E8"/>
    <w:rsid w:val="007212E3"/>
    <w:rsid w:val="007214DA"/>
    <w:rsid w:val="00721542"/>
    <w:rsid w:val="00721661"/>
    <w:rsid w:val="00721840"/>
    <w:rsid w:val="00721874"/>
    <w:rsid w:val="00721A0A"/>
    <w:rsid w:val="00721C47"/>
    <w:rsid w:val="00721C71"/>
    <w:rsid w:val="00721FA8"/>
    <w:rsid w:val="0072208D"/>
    <w:rsid w:val="007220E6"/>
    <w:rsid w:val="00722131"/>
    <w:rsid w:val="007221A3"/>
    <w:rsid w:val="007221D6"/>
    <w:rsid w:val="00722222"/>
    <w:rsid w:val="007223D4"/>
    <w:rsid w:val="00722547"/>
    <w:rsid w:val="007225ED"/>
    <w:rsid w:val="00722919"/>
    <w:rsid w:val="007229CE"/>
    <w:rsid w:val="00722BC0"/>
    <w:rsid w:val="0072312D"/>
    <w:rsid w:val="0072318B"/>
    <w:rsid w:val="00723302"/>
    <w:rsid w:val="00723464"/>
    <w:rsid w:val="00723470"/>
    <w:rsid w:val="007235A8"/>
    <w:rsid w:val="007235CB"/>
    <w:rsid w:val="0072365F"/>
    <w:rsid w:val="0072366D"/>
    <w:rsid w:val="00723732"/>
    <w:rsid w:val="00723AED"/>
    <w:rsid w:val="00723F26"/>
    <w:rsid w:val="00724009"/>
    <w:rsid w:val="00724230"/>
    <w:rsid w:val="007242DB"/>
    <w:rsid w:val="00724455"/>
    <w:rsid w:val="00724625"/>
    <w:rsid w:val="00724863"/>
    <w:rsid w:val="00724E4F"/>
    <w:rsid w:val="00724EE5"/>
    <w:rsid w:val="007252C3"/>
    <w:rsid w:val="007254C8"/>
    <w:rsid w:val="00725A57"/>
    <w:rsid w:val="00725D02"/>
    <w:rsid w:val="00725DB5"/>
    <w:rsid w:val="00725DD6"/>
    <w:rsid w:val="00725EC4"/>
    <w:rsid w:val="00725F18"/>
    <w:rsid w:val="00725F7A"/>
    <w:rsid w:val="00725FD1"/>
    <w:rsid w:val="007260B4"/>
    <w:rsid w:val="007262D1"/>
    <w:rsid w:val="00726373"/>
    <w:rsid w:val="00726395"/>
    <w:rsid w:val="007263D0"/>
    <w:rsid w:val="00726415"/>
    <w:rsid w:val="00726654"/>
    <w:rsid w:val="0072670B"/>
    <w:rsid w:val="00726734"/>
    <w:rsid w:val="007268B0"/>
    <w:rsid w:val="00726A5C"/>
    <w:rsid w:val="00726BB0"/>
    <w:rsid w:val="00726C44"/>
    <w:rsid w:val="00726CCD"/>
    <w:rsid w:val="00726E4C"/>
    <w:rsid w:val="00726E9F"/>
    <w:rsid w:val="00727036"/>
    <w:rsid w:val="0072703B"/>
    <w:rsid w:val="007270BC"/>
    <w:rsid w:val="0072711A"/>
    <w:rsid w:val="007271C8"/>
    <w:rsid w:val="0072723C"/>
    <w:rsid w:val="00727474"/>
    <w:rsid w:val="007275A2"/>
    <w:rsid w:val="00727851"/>
    <w:rsid w:val="0072790F"/>
    <w:rsid w:val="007279F5"/>
    <w:rsid w:val="00727BAA"/>
    <w:rsid w:val="00727F86"/>
    <w:rsid w:val="00730032"/>
    <w:rsid w:val="00730049"/>
    <w:rsid w:val="00730256"/>
    <w:rsid w:val="00730319"/>
    <w:rsid w:val="007305E8"/>
    <w:rsid w:val="00730674"/>
    <w:rsid w:val="0073096D"/>
    <w:rsid w:val="00730C2F"/>
    <w:rsid w:val="00730CD0"/>
    <w:rsid w:val="00730D57"/>
    <w:rsid w:val="00730D94"/>
    <w:rsid w:val="00730D9B"/>
    <w:rsid w:val="00730F01"/>
    <w:rsid w:val="00731048"/>
    <w:rsid w:val="0073106F"/>
    <w:rsid w:val="00731179"/>
    <w:rsid w:val="007312F6"/>
    <w:rsid w:val="00731397"/>
    <w:rsid w:val="00731432"/>
    <w:rsid w:val="0073145E"/>
    <w:rsid w:val="00731696"/>
    <w:rsid w:val="00731787"/>
    <w:rsid w:val="007318BE"/>
    <w:rsid w:val="00731CA3"/>
    <w:rsid w:val="00731FD3"/>
    <w:rsid w:val="007323D5"/>
    <w:rsid w:val="007325FC"/>
    <w:rsid w:val="00732A2C"/>
    <w:rsid w:val="00732A62"/>
    <w:rsid w:val="00732A7F"/>
    <w:rsid w:val="00732BFE"/>
    <w:rsid w:val="00732F18"/>
    <w:rsid w:val="00732F6C"/>
    <w:rsid w:val="00733185"/>
    <w:rsid w:val="007334B1"/>
    <w:rsid w:val="00733824"/>
    <w:rsid w:val="00733B96"/>
    <w:rsid w:val="00733C8A"/>
    <w:rsid w:val="00733CA8"/>
    <w:rsid w:val="00733FB8"/>
    <w:rsid w:val="007341A3"/>
    <w:rsid w:val="00734351"/>
    <w:rsid w:val="00734439"/>
    <w:rsid w:val="007345BD"/>
    <w:rsid w:val="0073482A"/>
    <w:rsid w:val="00734901"/>
    <w:rsid w:val="007349CD"/>
    <w:rsid w:val="00734A61"/>
    <w:rsid w:val="00734A94"/>
    <w:rsid w:val="00734BCB"/>
    <w:rsid w:val="00734F46"/>
    <w:rsid w:val="00734FDB"/>
    <w:rsid w:val="00735183"/>
    <w:rsid w:val="00735194"/>
    <w:rsid w:val="0073519F"/>
    <w:rsid w:val="007351DB"/>
    <w:rsid w:val="0073532A"/>
    <w:rsid w:val="0073532F"/>
    <w:rsid w:val="007354A6"/>
    <w:rsid w:val="00735685"/>
    <w:rsid w:val="00735802"/>
    <w:rsid w:val="00735866"/>
    <w:rsid w:val="007358B5"/>
    <w:rsid w:val="007358BC"/>
    <w:rsid w:val="00735929"/>
    <w:rsid w:val="0073595D"/>
    <w:rsid w:val="00735995"/>
    <w:rsid w:val="0073599A"/>
    <w:rsid w:val="00735C1A"/>
    <w:rsid w:val="00735CDD"/>
    <w:rsid w:val="00735DC8"/>
    <w:rsid w:val="00735DF3"/>
    <w:rsid w:val="00735EB1"/>
    <w:rsid w:val="00735EC5"/>
    <w:rsid w:val="0073601A"/>
    <w:rsid w:val="007361CD"/>
    <w:rsid w:val="007362E5"/>
    <w:rsid w:val="007366E5"/>
    <w:rsid w:val="00736862"/>
    <w:rsid w:val="00736A47"/>
    <w:rsid w:val="00736AD5"/>
    <w:rsid w:val="00736AE0"/>
    <w:rsid w:val="00736BC5"/>
    <w:rsid w:val="00736C75"/>
    <w:rsid w:val="00736E2D"/>
    <w:rsid w:val="007371EE"/>
    <w:rsid w:val="0073739E"/>
    <w:rsid w:val="00737667"/>
    <w:rsid w:val="00737898"/>
    <w:rsid w:val="00737BAF"/>
    <w:rsid w:val="007400CF"/>
    <w:rsid w:val="00740446"/>
    <w:rsid w:val="007404E8"/>
    <w:rsid w:val="0074054E"/>
    <w:rsid w:val="00740581"/>
    <w:rsid w:val="007407D8"/>
    <w:rsid w:val="007409F4"/>
    <w:rsid w:val="00740A3C"/>
    <w:rsid w:val="00740A82"/>
    <w:rsid w:val="00740E0F"/>
    <w:rsid w:val="00740E38"/>
    <w:rsid w:val="00740E55"/>
    <w:rsid w:val="00740E5E"/>
    <w:rsid w:val="00740F68"/>
    <w:rsid w:val="00740FEE"/>
    <w:rsid w:val="00741011"/>
    <w:rsid w:val="00741389"/>
    <w:rsid w:val="0074146B"/>
    <w:rsid w:val="007419F4"/>
    <w:rsid w:val="00741D81"/>
    <w:rsid w:val="00741DBE"/>
    <w:rsid w:val="00741F59"/>
    <w:rsid w:val="00741F7C"/>
    <w:rsid w:val="007420B9"/>
    <w:rsid w:val="00742105"/>
    <w:rsid w:val="00742315"/>
    <w:rsid w:val="0074246B"/>
    <w:rsid w:val="00742767"/>
    <w:rsid w:val="007427C9"/>
    <w:rsid w:val="00742891"/>
    <w:rsid w:val="00742901"/>
    <w:rsid w:val="00742AF8"/>
    <w:rsid w:val="00742B91"/>
    <w:rsid w:val="00742FAF"/>
    <w:rsid w:val="007430CD"/>
    <w:rsid w:val="00743334"/>
    <w:rsid w:val="0074353F"/>
    <w:rsid w:val="00743567"/>
    <w:rsid w:val="00743B42"/>
    <w:rsid w:val="00743CE7"/>
    <w:rsid w:val="00743D43"/>
    <w:rsid w:val="00743E1E"/>
    <w:rsid w:val="00744002"/>
    <w:rsid w:val="0074408D"/>
    <w:rsid w:val="007441DA"/>
    <w:rsid w:val="007442B5"/>
    <w:rsid w:val="00744348"/>
    <w:rsid w:val="0074453B"/>
    <w:rsid w:val="0074458B"/>
    <w:rsid w:val="007445E9"/>
    <w:rsid w:val="0074464A"/>
    <w:rsid w:val="00744665"/>
    <w:rsid w:val="007446F0"/>
    <w:rsid w:val="0074475B"/>
    <w:rsid w:val="00744A31"/>
    <w:rsid w:val="00744D1F"/>
    <w:rsid w:val="00744EC3"/>
    <w:rsid w:val="00744ED6"/>
    <w:rsid w:val="00744FBE"/>
    <w:rsid w:val="007452F6"/>
    <w:rsid w:val="00745ACB"/>
    <w:rsid w:val="00745BD9"/>
    <w:rsid w:val="00745DE7"/>
    <w:rsid w:val="00745F7A"/>
    <w:rsid w:val="0074608A"/>
    <w:rsid w:val="0074634A"/>
    <w:rsid w:val="007464F2"/>
    <w:rsid w:val="00746683"/>
    <w:rsid w:val="007466E2"/>
    <w:rsid w:val="0074672E"/>
    <w:rsid w:val="00746901"/>
    <w:rsid w:val="0074699F"/>
    <w:rsid w:val="007469C7"/>
    <w:rsid w:val="00746D4C"/>
    <w:rsid w:val="00746E56"/>
    <w:rsid w:val="00746F37"/>
    <w:rsid w:val="0074703B"/>
    <w:rsid w:val="007470B1"/>
    <w:rsid w:val="00747282"/>
    <w:rsid w:val="00747291"/>
    <w:rsid w:val="0074730B"/>
    <w:rsid w:val="007473CC"/>
    <w:rsid w:val="007476D7"/>
    <w:rsid w:val="0074788B"/>
    <w:rsid w:val="007478EC"/>
    <w:rsid w:val="00747E26"/>
    <w:rsid w:val="0075002C"/>
    <w:rsid w:val="00750220"/>
    <w:rsid w:val="0075035F"/>
    <w:rsid w:val="007504FB"/>
    <w:rsid w:val="00750735"/>
    <w:rsid w:val="00750781"/>
    <w:rsid w:val="007508C3"/>
    <w:rsid w:val="007508C9"/>
    <w:rsid w:val="007509DF"/>
    <w:rsid w:val="00750B3C"/>
    <w:rsid w:val="00750CF3"/>
    <w:rsid w:val="0075100C"/>
    <w:rsid w:val="00751311"/>
    <w:rsid w:val="00751423"/>
    <w:rsid w:val="00751503"/>
    <w:rsid w:val="00751591"/>
    <w:rsid w:val="00751689"/>
    <w:rsid w:val="007517CA"/>
    <w:rsid w:val="00751932"/>
    <w:rsid w:val="00751A70"/>
    <w:rsid w:val="00751D43"/>
    <w:rsid w:val="00751DA9"/>
    <w:rsid w:val="00751DE1"/>
    <w:rsid w:val="00751E26"/>
    <w:rsid w:val="00752134"/>
    <w:rsid w:val="00752184"/>
    <w:rsid w:val="007524C6"/>
    <w:rsid w:val="00752627"/>
    <w:rsid w:val="0075270D"/>
    <w:rsid w:val="00752930"/>
    <w:rsid w:val="007529C4"/>
    <w:rsid w:val="00752AA6"/>
    <w:rsid w:val="0075314D"/>
    <w:rsid w:val="007531F7"/>
    <w:rsid w:val="00753379"/>
    <w:rsid w:val="007534E7"/>
    <w:rsid w:val="00753514"/>
    <w:rsid w:val="0075359A"/>
    <w:rsid w:val="007535D5"/>
    <w:rsid w:val="00753858"/>
    <w:rsid w:val="007538CD"/>
    <w:rsid w:val="00753969"/>
    <w:rsid w:val="00753B6E"/>
    <w:rsid w:val="00753BDE"/>
    <w:rsid w:val="00753C62"/>
    <w:rsid w:val="007540D4"/>
    <w:rsid w:val="00754122"/>
    <w:rsid w:val="007542A2"/>
    <w:rsid w:val="0075451A"/>
    <w:rsid w:val="0075457D"/>
    <w:rsid w:val="00754635"/>
    <w:rsid w:val="00754714"/>
    <w:rsid w:val="00754879"/>
    <w:rsid w:val="007548B1"/>
    <w:rsid w:val="007548FE"/>
    <w:rsid w:val="0075490D"/>
    <w:rsid w:val="00754915"/>
    <w:rsid w:val="00754981"/>
    <w:rsid w:val="00754ABE"/>
    <w:rsid w:val="00754B40"/>
    <w:rsid w:val="00754B83"/>
    <w:rsid w:val="00754C2C"/>
    <w:rsid w:val="00754C4D"/>
    <w:rsid w:val="00754C86"/>
    <w:rsid w:val="00754E39"/>
    <w:rsid w:val="00754EA5"/>
    <w:rsid w:val="00754FB5"/>
    <w:rsid w:val="007550CD"/>
    <w:rsid w:val="00755256"/>
    <w:rsid w:val="00755509"/>
    <w:rsid w:val="00755692"/>
    <w:rsid w:val="007557E5"/>
    <w:rsid w:val="00755DAA"/>
    <w:rsid w:val="00755DF6"/>
    <w:rsid w:val="00755E3D"/>
    <w:rsid w:val="00755F3F"/>
    <w:rsid w:val="00756057"/>
    <w:rsid w:val="0075628C"/>
    <w:rsid w:val="007564DF"/>
    <w:rsid w:val="00756514"/>
    <w:rsid w:val="00756526"/>
    <w:rsid w:val="007566AA"/>
    <w:rsid w:val="00756B19"/>
    <w:rsid w:val="00756B62"/>
    <w:rsid w:val="00756B90"/>
    <w:rsid w:val="00756E11"/>
    <w:rsid w:val="0075700B"/>
    <w:rsid w:val="007570C4"/>
    <w:rsid w:val="0075731C"/>
    <w:rsid w:val="007573B6"/>
    <w:rsid w:val="00757559"/>
    <w:rsid w:val="007575D3"/>
    <w:rsid w:val="00757B87"/>
    <w:rsid w:val="00757D25"/>
    <w:rsid w:val="00757E18"/>
    <w:rsid w:val="00760019"/>
    <w:rsid w:val="0076008A"/>
    <w:rsid w:val="007600D7"/>
    <w:rsid w:val="0076015D"/>
    <w:rsid w:val="0076032D"/>
    <w:rsid w:val="00760404"/>
    <w:rsid w:val="00760523"/>
    <w:rsid w:val="0076061F"/>
    <w:rsid w:val="007606D4"/>
    <w:rsid w:val="0076077C"/>
    <w:rsid w:val="00760782"/>
    <w:rsid w:val="00760844"/>
    <w:rsid w:val="00760937"/>
    <w:rsid w:val="0076099C"/>
    <w:rsid w:val="00760A08"/>
    <w:rsid w:val="00760DA1"/>
    <w:rsid w:val="00760DEF"/>
    <w:rsid w:val="00760E92"/>
    <w:rsid w:val="007612C3"/>
    <w:rsid w:val="00761354"/>
    <w:rsid w:val="007615BC"/>
    <w:rsid w:val="007616C6"/>
    <w:rsid w:val="007618EA"/>
    <w:rsid w:val="007619D8"/>
    <w:rsid w:val="00761C4D"/>
    <w:rsid w:val="00761D89"/>
    <w:rsid w:val="007623B9"/>
    <w:rsid w:val="007624D3"/>
    <w:rsid w:val="007626D9"/>
    <w:rsid w:val="00762885"/>
    <w:rsid w:val="007628FF"/>
    <w:rsid w:val="00762AAF"/>
    <w:rsid w:val="00762CEB"/>
    <w:rsid w:val="007630B9"/>
    <w:rsid w:val="00763122"/>
    <w:rsid w:val="0076315C"/>
    <w:rsid w:val="007631AF"/>
    <w:rsid w:val="00763384"/>
    <w:rsid w:val="0076352F"/>
    <w:rsid w:val="007636C1"/>
    <w:rsid w:val="007636EB"/>
    <w:rsid w:val="007637B6"/>
    <w:rsid w:val="00763A2A"/>
    <w:rsid w:val="00763B0E"/>
    <w:rsid w:val="00763BB8"/>
    <w:rsid w:val="00763D20"/>
    <w:rsid w:val="00763DB8"/>
    <w:rsid w:val="00763E8F"/>
    <w:rsid w:val="00763FFC"/>
    <w:rsid w:val="0076407E"/>
    <w:rsid w:val="007642CB"/>
    <w:rsid w:val="007643A8"/>
    <w:rsid w:val="00764577"/>
    <w:rsid w:val="007645E0"/>
    <w:rsid w:val="0076467F"/>
    <w:rsid w:val="0076468B"/>
    <w:rsid w:val="00764737"/>
    <w:rsid w:val="00764886"/>
    <w:rsid w:val="0076494F"/>
    <w:rsid w:val="007649E1"/>
    <w:rsid w:val="00764A07"/>
    <w:rsid w:val="00764B11"/>
    <w:rsid w:val="00764B33"/>
    <w:rsid w:val="00764CFF"/>
    <w:rsid w:val="00764D1F"/>
    <w:rsid w:val="00764DD5"/>
    <w:rsid w:val="00764F65"/>
    <w:rsid w:val="00765056"/>
    <w:rsid w:val="00765094"/>
    <w:rsid w:val="00765097"/>
    <w:rsid w:val="00765104"/>
    <w:rsid w:val="007653F9"/>
    <w:rsid w:val="00765452"/>
    <w:rsid w:val="0076546F"/>
    <w:rsid w:val="007655E3"/>
    <w:rsid w:val="00765681"/>
    <w:rsid w:val="007658A6"/>
    <w:rsid w:val="00765B1D"/>
    <w:rsid w:val="00765B55"/>
    <w:rsid w:val="00765BDB"/>
    <w:rsid w:val="00765BED"/>
    <w:rsid w:val="00765CD2"/>
    <w:rsid w:val="00765E67"/>
    <w:rsid w:val="00765E86"/>
    <w:rsid w:val="00765FE8"/>
    <w:rsid w:val="007662C5"/>
    <w:rsid w:val="00766345"/>
    <w:rsid w:val="00766377"/>
    <w:rsid w:val="007664EC"/>
    <w:rsid w:val="0076652B"/>
    <w:rsid w:val="007667EC"/>
    <w:rsid w:val="007667F4"/>
    <w:rsid w:val="00766A66"/>
    <w:rsid w:val="00766AA6"/>
    <w:rsid w:val="00766B79"/>
    <w:rsid w:val="00766C81"/>
    <w:rsid w:val="00766DD3"/>
    <w:rsid w:val="00766F5D"/>
    <w:rsid w:val="00766F65"/>
    <w:rsid w:val="007670BD"/>
    <w:rsid w:val="0076714E"/>
    <w:rsid w:val="00767172"/>
    <w:rsid w:val="007671E0"/>
    <w:rsid w:val="00767244"/>
    <w:rsid w:val="0076731A"/>
    <w:rsid w:val="00767477"/>
    <w:rsid w:val="0076747D"/>
    <w:rsid w:val="00767623"/>
    <w:rsid w:val="00767887"/>
    <w:rsid w:val="0076792B"/>
    <w:rsid w:val="00767956"/>
    <w:rsid w:val="007679EF"/>
    <w:rsid w:val="00767A53"/>
    <w:rsid w:val="00767A5A"/>
    <w:rsid w:val="00767E2C"/>
    <w:rsid w:val="00767ED7"/>
    <w:rsid w:val="00770113"/>
    <w:rsid w:val="007703C8"/>
    <w:rsid w:val="007705FA"/>
    <w:rsid w:val="007708A3"/>
    <w:rsid w:val="00770B4E"/>
    <w:rsid w:val="00770C27"/>
    <w:rsid w:val="00770C77"/>
    <w:rsid w:val="00770CFE"/>
    <w:rsid w:val="00771084"/>
    <w:rsid w:val="00771092"/>
    <w:rsid w:val="00771296"/>
    <w:rsid w:val="00771599"/>
    <w:rsid w:val="007715FE"/>
    <w:rsid w:val="00771712"/>
    <w:rsid w:val="007717DD"/>
    <w:rsid w:val="00771AA8"/>
    <w:rsid w:val="00771B55"/>
    <w:rsid w:val="00771BA7"/>
    <w:rsid w:val="00772073"/>
    <w:rsid w:val="007721B1"/>
    <w:rsid w:val="007721E3"/>
    <w:rsid w:val="007723A3"/>
    <w:rsid w:val="00772B3B"/>
    <w:rsid w:val="00772CF9"/>
    <w:rsid w:val="00772EA0"/>
    <w:rsid w:val="00773108"/>
    <w:rsid w:val="00773161"/>
    <w:rsid w:val="00773229"/>
    <w:rsid w:val="0077333C"/>
    <w:rsid w:val="007735F2"/>
    <w:rsid w:val="0077361B"/>
    <w:rsid w:val="007737BE"/>
    <w:rsid w:val="0077391C"/>
    <w:rsid w:val="00773987"/>
    <w:rsid w:val="00773A59"/>
    <w:rsid w:val="00773BFF"/>
    <w:rsid w:val="00773DFF"/>
    <w:rsid w:val="007740BE"/>
    <w:rsid w:val="0077411A"/>
    <w:rsid w:val="00774253"/>
    <w:rsid w:val="007742F7"/>
    <w:rsid w:val="00774397"/>
    <w:rsid w:val="0077465A"/>
    <w:rsid w:val="0077469C"/>
    <w:rsid w:val="007749AF"/>
    <w:rsid w:val="00774D4D"/>
    <w:rsid w:val="00774EDA"/>
    <w:rsid w:val="00774F00"/>
    <w:rsid w:val="00774F5C"/>
    <w:rsid w:val="00775020"/>
    <w:rsid w:val="0077510D"/>
    <w:rsid w:val="0077530F"/>
    <w:rsid w:val="00775326"/>
    <w:rsid w:val="007756F8"/>
    <w:rsid w:val="007757E5"/>
    <w:rsid w:val="00775919"/>
    <w:rsid w:val="00775CEC"/>
    <w:rsid w:val="00775D31"/>
    <w:rsid w:val="00775E60"/>
    <w:rsid w:val="00776048"/>
    <w:rsid w:val="007761D2"/>
    <w:rsid w:val="0077636B"/>
    <w:rsid w:val="00776685"/>
    <w:rsid w:val="007766E3"/>
    <w:rsid w:val="007768AB"/>
    <w:rsid w:val="00776B8E"/>
    <w:rsid w:val="00776C5C"/>
    <w:rsid w:val="00777808"/>
    <w:rsid w:val="0077799B"/>
    <w:rsid w:val="00777B26"/>
    <w:rsid w:val="00777B7F"/>
    <w:rsid w:val="00777DBC"/>
    <w:rsid w:val="00780054"/>
    <w:rsid w:val="00780088"/>
    <w:rsid w:val="00780104"/>
    <w:rsid w:val="007806B7"/>
    <w:rsid w:val="007808A2"/>
    <w:rsid w:val="00780A17"/>
    <w:rsid w:val="00780C11"/>
    <w:rsid w:val="00780C5B"/>
    <w:rsid w:val="00780E3E"/>
    <w:rsid w:val="00780EF9"/>
    <w:rsid w:val="00780FF7"/>
    <w:rsid w:val="007810FD"/>
    <w:rsid w:val="00781159"/>
    <w:rsid w:val="0078121B"/>
    <w:rsid w:val="0078140C"/>
    <w:rsid w:val="007817B0"/>
    <w:rsid w:val="007819BD"/>
    <w:rsid w:val="00781BF8"/>
    <w:rsid w:val="007820FD"/>
    <w:rsid w:val="0078238F"/>
    <w:rsid w:val="007823EF"/>
    <w:rsid w:val="00782734"/>
    <w:rsid w:val="0078286E"/>
    <w:rsid w:val="007828D4"/>
    <w:rsid w:val="0078291E"/>
    <w:rsid w:val="00782C03"/>
    <w:rsid w:val="00782C20"/>
    <w:rsid w:val="00782CE9"/>
    <w:rsid w:val="00782EFB"/>
    <w:rsid w:val="00782F10"/>
    <w:rsid w:val="0078316B"/>
    <w:rsid w:val="0078326A"/>
    <w:rsid w:val="00783421"/>
    <w:rsid w:val="007834BD"/>
    <w:rsid w:val="007834D0"/>
    <w:rsid w:val="007837EA"/>
    <w:rsid w:val="0078380C"/>
    <w:rsid w:val="0078398E"/>
    <w:rsid w:val="007839E9"/>
    <w:rsid w:val="00783A26"/>
    <w:rsid w:val="00783AFD"/>
    <w:rsid w:val="00783C2B"/>
    <w:rsid w:val="00783F6D"/>
    <w:rsid w:val="0078403E"/>
    <w:rsid w:val="00784151"/>
    <w:rsid w:val="00784262"/>
    <w:rsid w:val="007842CA"/>
    <w:rsid w:val="007843B1"/>
    <w:rsid w:val="00784469"/>
    <w:rsid w:val="007844E3"/>
    <w:rsid w:val="007845C2"/>
    <w:rsid w:val="0078466C"/>
    <w:rsid w:val="0078486D"/>
    <w:rsid w:val="007848B8"/>
    <w:rsid w:val="00784931"/>
    <w:rsid w:val="00784ADD"/>
    <w:rsid w:val="00784AE6"/>
    <w:rsid w:val="00784AE7"/>
    <w:rsid w:val="00784D02"/>
    <w:rsid w:val="00784D50"/>
    <w:rsid w:val="00784ED9"/>
    <w:rsid w:val="007850BB"/>
    <w:rsid w:val="007850C3"/>
    <w:rsid w:val="00785103"/>
    <w:rsid w:val="00785317"/>
    <w:rsid w:val="00785394"/>
    <w:rsid w:val="00785563"/>
    <w:rsid w:val="0078578C"/>
    <w:rsid w:val="0078578D"/>
    <w:rsid w:val="00785903"/>
    <w:rsid w:val="00785A3C"/>
    <w:rsid w:val="00785BEE"/>
    <w:rsid w:val="00785FE1"/>
    <w:rsid w:val="00785FE2"/>
    <w:rsid w:val="0078601B"/>
    <w:rsid w:val="007860DD"/>
    <w:rsid w:val="007861B0"/>
    <w:rsid w:val="007862A3"/>
    <w:rsid w:val="0078632E"/>
    <w:rsid w:val="00786601"/>
    <w:rsid w:val="007866C8"/>
    <w:rsid w:val="007866D6"/>
    <w:rsid w:val="007867F5"/>
    <w:rsid w:val="0078697E"/>
    <w:rsid w:val="00786A47"/>
    <w:rsid w:val="00786D21"/>
    <w:rsid w:val="00786D85"/>
    <w:rsid w:val="00786FEB"/>
    <w:rsid w:val="0078751E"/>
    <w:rsid w:val="00787555"/>
    <w:rsid w:val="007875AF"/>
    <w:rsid w:val="00787766"/>
    <w:rsid w:val="007879B0"/>
    <w:rsid w:val="007879E7"/>
    <w:rsid w:val="007879FF"/>
    <w:rsid w:val="00787A15"/>
    <w:rsid w:val="00787F99"/>
    <w:rsid w:val="00790339"/>
    <w:rsid w:val="00790346"/>
    <w:rsid w:val="0079054E"/>
    <w:rsid w:val="00790961"/>
    <w:rsid w:val="007909CB"/>
    <w:rsid w:val="00790A94"/>
    <w:rsid w:val="00790B1B"/>
    <w:rsid w:val="00790C20"/>
    <w:rsid w:val="00790D0F"/>
    <w:rsid w:val="00791105"/>
    <w:rsid w:val="00791303"/>
    <w:rsid w:val="007914B8"/>
    <w:rsid w:val="00791588"/>
    <w:rsid w:val="0079159E"/>
    <w:rsid w:val="007915EA"/>
    <w:rsid w:val="00791612"/>
    <w:rsid w:val="007918CE"/>
    <w:rsid w:val="00791C28"/>
    <w:rsid w:val="00791EFD"/>
    <w:rsid w:val="00791F31"/>
    <w:rsid w:val="00791F6D"/>
    <w:rsid w:val="00792192"/>
    <w:rsid w:val="0079256C"/>
    <w:rsid w:val="007925ED"/>
    <w:rsid w:val="00792722"/>
    <w:rsid w:val="00792DD1"/>
    <w:rsid w:val="00792F72"/>
    <w:rsid w:val="00793116"/>
    <w:rsid w:val="00793164"/>
    <w:rsid w:val="007931DB"/>
    <w:rsid w:val="0079353E"/>
    <w:rsid w:val="00793575"/>
    <w:rsid w:val="00793728"/>
    <w:rsid w:val="00793956"/>
    <w:rsid w:val="007939AC"/>
    <w:rsid w:val="00793A2E"/>
    <w:rsid w:val="00793ACD"/>
    <w:rsid w:val="00793AFD"/>
    <w:rsid w:val="00793B74"/>
    <w:rsid w:val="00793BEB"/>
    <w:rsid w:val="00793C5D"/>
    <w:rsid w:val="00793E61"/>
    <w:rsid w:val="007940EB"/>
    <w:rsid w:val="007942F6"/>
    <w:rsid w:val="007943D2"/>
    <w:rsid w:val="00794479"/>
    <w:rsid w:val="00794872"/>
    <w:rsid w:val="007948DE"/>
    <w:rsid w:val="007949E5"/>
    <w:rsid w:val="00794C12"/>
    <w:rsid w:val="00794E5A"/>
    <w:rsid w:val="00794E87"/>
    <w:rsid w:val="00795021"/>
    <w:rsid w:val="00795129"/>
    <w:rsid w:val="0079519A"/>
    <w:rsid w:val="007951F9"/>
    <w:rsid w:val="00795223"/>
    <w:rsid w:val="00795260"/>
    <w:rsid w:val="007953D7"/>
    <w:rsid w:val="007953F9"/>
    <w:rsid w:val="00795735"/>
    <w:rsid w:val="00795861"/>
    <w:rsid w:val="00795A4D"/>
    <w:rsid w:val="00795DA1"/>
    <w:rsid w:val="00795DDD"/>
    <w:rsid w:val="00796140"/>
    <w:rsid w:val="007965D7"/>
    <w:rsid w:val="00796647"/>
    <w:rsid w:val="007966CE"/>
    <w:rsid w:val="0079672E"/>
    <w:rsid w:val="007968D0"/>
    <w:rsid w:val="007969DC"/>
    <w:rsid w:val="00796A55"/>
    <w:rsid w:val="00796A9A"/>
    <w:rsid w:val="00796C78"/>
    <w:rsid w:val="00796DF1"/>
    <w:rsid w:val="00796EE5"/>
    <w:rsid w:val="0079705A"/>
    <w:rsid w:val="0079709A"/>
    <w:rsid w:val="007971CB"/>
    <w:rsid w:val="007972A9"/>
    <w:rsid w:val="007972EC"/>
    <w:rsid w:val="007976C0"/>
    <w:rsid w:val="007976E4"/>
    <w:rsid w:val="007976E6"/>
    <w:rsid w:val="00797705"/>
    <w:rsid w:val="00797843"/>
    <w:rsid w:val="00797B22"/>
    <w:rsid w:val="00797ECC"/>
    <w:rsid w:val="007A0180"/>
    <w:rsid w:val="007A0237"/>
    <w:rsid w:val="007A02B8"/>
    <w:rsid w:val="007A02EA"/>
    <w:rsid w:val="007A03AE"/>
    <w:rsid w:val="007A06F8"/>
    <w:rsid w:val="007A075E"/>
    <w:rsid w:val="007A0994"/>
    <w:rsid w:val="007A0A15"/>
    <w:rsid w:val="007A0C5B"/>
    <w:rsid w:val="007A0FAA"/>
    <w:rsid w:val="007A12DF"/>
    <w:rsid w:val="007A1510"/>
    <w:rsid w:val="007A1A6B"/>
    <w:rsid w:val="007A1F45"/>
    <w:rsid w:val="007A1FE3"/>
    <w:rsid w:val="007A208D"/>
    <w:rsid w:val="007A21C7"/>
    <w:rsid w:val="007A2347"/>
    <w:rsid w:val="007A25C9"/>
    <w:rsid w:val="007A26DC"/>
    <w:rsid w:val="007A2827"/>
    <w:rsid w:val="007A2B3A"/>
    <w:rsid w:val="007A2E92"/>
    <w:rsid w:val="007A2FC9"/>
    <w:rsid w:val="007A2FDE"/>
    <w:rsid w:val="007A3007"/>
    <w:rsid w:val="007A322D"/>
    <w:rsid w:val="007A34B5"/>
    <w:rsid w:val="007A35FE"/>
    <w:rsid w:val="007A38FC"/>
    <w:rsid w:val="007A3AA9"/>
    <w:rsid w:val="007A3AC9"/>
    <w:rsid w:val="007A3B48"/>
    <w:rsid w:val="007A3B91"/>
    <w:rsid w:val="007A41FD"/>
    <w:rsid w:val="007A43CD"/>
    <w:rsid w:val="007A43D1"/>
    <w:rsid w:val="007A458F"/>
    <w:rsid w:val="007A4692"/>
    <w:rsid w:val="007A4910"/>
    <w:rsid w:val="007A49E3"/>
    <w:rsid w:val="007A4A12"/>
    <w:rsid w:val="007A4B1F"/>
    <w:rsid w:val="007A4BD9"/>
    <w:rsid w:val="007A4C8F"/>
    <w:rsid w:val="007A4CDA"/>
    <w:rsid w:val="007A4E3E"/>
    <w:rsid w:val="007A4E7B"/>
    <w:rsid w:val="007A4EEE"/>
    <w:rsid w:val="007A4F9D"/>
    <w:rsid w:val="007A500D"/>
    <w:rsid w:val="007A553E"/>
    <w:rsid w:val="007A56FB"/>
    <w:rsid w:val="007A57DB"/>
    <w:rsid w:val="007A590C"/>
    <w:rsid w:val="007A5A30"/>
    <w:rsid w:val="007A5AB8"/>
    <w:rsid w:val="007A5B0E"/>
    <w:rsid w:val="007A5BDE"/>
    <w:rsid w:val="007A5D1F"/>
    <w:rsid w:val="007A5D43"/>
    <w:rsid w:val="007A5DE2"/>
    <w:rsid w:val="007A5DE4"/>
    <w:rsid w:val="007A5F55"/>
    <w:rsid w:val="007A6073"/>
    <w:rsid w:val="007A618C"/>
    <w:rsid w:val="007A6542"/>
    <w:rsid w:val="007A663B"/>
    <w:rsid w:val="007A6741"/>
    <w:rsid w:val="007A6917"/>
    <w:rsid w:val="007A6C05"/>
    <w:rsid w:val="007A6DFF"/>
    <w:rsid w:val="007A6E3E"/>
    <w:rsid w:val="007A724B"/>
    <w:rsid w:val="007A7442"/>
    <w:rsid w:val="007A76F4"/>
    <w:rsid w:val="007A781F"/>
    <w:rsid w:val="007A7BDF"/>
    <w:rsid w:val="007A7C4A"/>
    <w:rsid w:val="007A7C8D"/>
    <w:rsid w:val="007B0139"/>
    <w:rsid w:val="007B0357"/>
    <w:rsid w:val="007B0424"/>
    <w:rsid w:val="007B06AE"/>
    <w:rsid w:val="007B07B9"/>
    <w:rsid w:val="007B08A3"/>
    <w:rsid w:val="007B0C7D"/>
    <w:rsid w:val="007B0E60"/>
    <w:rsid w:val="007B116E"/>
    <w:rsid w:val="007B11A2"/>
    <w:rsid w:val="007B13C6"/>
    <w:rsid w:val="007B1758"/>
    <w:rsid w:val="007B17EB"/>
    <w:rsid w:val="007B1897"/>
    <w:rsid w:val="007B1E93"/>
    <w:rsid w:val="007B232A"/>
    <w:rsid w:val="007B2503"/>
    <w:rsid w:val="007B251D"/>
    <w:rsid w:val="007B25B7"/>
    <w:rsid w:val="007B2930"/>
    <w:rsid w:val="007B29C5"/>
    <w:rsid w:val="007B29F9"/>
    <w:rsid w:val="007B2B38"/>
    <w:rsid w:val="007B2CD5"/>
    <w:rsid w:val="007B2E07"/>
    <w:rsid w:val="007B2FF0"/>
    <w:rsid w:val="007B3000"/>
    <w:rsid w:val="007B3435"/>
    <w:rsid w:val="007B345F"/>
    <w:rsid w:val="007B3477"/>
    <w:rsid w:val="007B34A4"/>
    <w:rsid w:val="007B3773"/>
    <w:rsid w:val="007B37CA"/>
    <w:rsid w:val="007B3901"/>
    <w:rsid w:val="007B3B16"/>
    <w:rsid w:val="007B3B5D"/>
    <w:rsid w:val="007B4087"/>
    <w:rsid w:val="007B4129"/>
    <w:rsid w:val="007B4269"/>
    <w:rsid w:val="007B44DC"/>
    <w:rsid w:val="007B44E4"/>
    <w:rsid w:val="007B463A"/>
    <w:rsid w:val="007B469B"/>
    <w:rsid w:val="007B4935"/>
    <w:rsid w:val="007B49F9"/>
    <w:rsid w:val="007B4AEB"/>
    <w:rsid w:val="007B4DE7"/>
    <w:rsid w:val="007B4DFD"/>
    <w:rsid w:val="007B508F"/>
    <w:rsid w:val="007B51BD"/>
    <w:rsid w:val="007B52AE"/>
    <w:rsid w:val="007B5435"/>
    <w:rsid w:val="007B5701"/>
    <w:rsid w:val="007B578B"/>
    <w:rsid w:val="007B57D2"/>
    <w:rsid w:val="007B591E"/>
    <w:rsid w:val="007B5D87"/>
    <w:rsid w:val="007B5E65"/>
    <w:rsid w:val="007B5EA8"/>
    <w:rsid w:val="007B60F0"/>
    <w:rsid w:val="007B60F3"/>
    <w:rsid w:val="007B6800"/>
    <w:rsid w:val="007B6C66"/>
    <w:rsid w:val="007B6C79"/>
    <w:rsid w:val="007B6D5A"/>
    <w:rsid w:val="007B6ED8"/>
    <w:rsid w:val="007B71F0"/>
    <w:rsid w:val="007B7264"/>
    <w:rsid w:val="007B731A"/>
    <w:rsid w:val="007B76E1"/>
    <w:rsid w:val="007B797A"/>
    <w:rsid w:val="007B7AFC"/>
    <w:rsid w:val="007B7DE7"/>
    <w:rsid w:val="007B7E88"/>
    <w:rsid w:val="007B7FEA"/>
    <w:rsid w:val="007C004A"/>
    <w:rsid w:val="007C0076"/>
    <w:rsid w:val="007C0127"/>
    <w:rsid w:val="007C01DE"/>
    <w:rsid w:val="007C03A5"/>
    <w:rsid w:val="007C0740"/>
    <w:rsid w:val="007C079E"/>
    <w:rsid w:val="007C0897"/>
    <w:rsid w:val="007C0AEA"/>
    <w:rsid w:val="007C0B4F"/>
    <w:rsid w:val="007C10C8"/>
    <w:rsid w:val="007C10D0"/>
    <w:rsid w:val="007C1139"/>
    <w:rsid w:val="007C13FF"/>
    <w:rsid w:val="007C1555"/>
    <w:rsid w:val="007C15AB"/>
    <w:rsid w:val="007C1729"/>
    <w:rsid w:val="007C1A01"/>
    <w:rsid w:val="007C1DBB"/>
    <w:rsid w:val="007C1E59"/>
    <w:rsid w:val="007C1E7A"/>
    <w:rsid w:val="007C1EF7"/>
    <w:rsid w:val="007C1F24"/>
    <w:rsid w:val="007C1FF4"/>
    <w:rsid w:val="007C203B"/>
    <w:rsid w:val="007C214D"/>
    <w:rsid w:val="007C2153"/>
    <w:rsid w:val="007C22DC"/>
    <w:rsid w:val="007C2972"/>
    <w:rsid w:val="007C299D"/>
    <w:rsid w:val="007C2A1B"/>
    <w:rsid w:val="007C2B44"/>
    <w:rsid w:val="007C2EFF"/>
    <w:rsid w:val="007C30A7"/>
    <w:rsid w:val="007C30EC"/>
    <w:rsid w:val="007C3354"/>
    <w:rsid w:val="007C345D"/>
    <w:rsid w:val="007C35F0"/>
    <w:rsid w:val="007C3770"/>
    <w:rsid w:val="007C3772"/>
    <w:rsid w:val="007C3791"/>
    <w:rsid w:val="007C37B6"/>
    <w:rsid w:val="007C3802"/>
    <w:rsid w:val="007C38FA"/>
    <w:rsid w:val="007C3ABA"/>
    <w:rsid w:val="007C3CAD"/>
    <w:rsid w:val="007C3DC5"/>
    <w:rsid w:val="007C3E16"/>
    <w:rsid w:val="007C3EEC"/>
    <w:rsid w:val="007C4441"/>
    <w:rsid w:val="007C44AA"/>
    <w:rsid w:val="007C4787"/>
    <w:rsid w:val="007C4A09"/>
    <w:rsid w:val="007C4A42"/>
    <w:rsid w:val="007C4ACD"/>
    <w:rsid w:val="007C4CA6"/>
    <w:rsid w:val="007C4D3E"/>
    <w:rsid w:val="007C4DC7"/>
    <w:rsid w:val="007C4EE3"/>
    <w:rsid w:val="007C4F74"/>
    <w:rsid w:val="007C4FB4"/>
    <w:rsid w:val="007C4FC8"/>
    <w:rsid w:val="007C5199"/>
    <w:rsid w:val="007C530D"/>
    <w:rsid w:val="007C5414"/>
    <w:rsid w:val="007C544B"/>
    <w:rsid w:val="007C54F2"/>
    <w:rsid w:val="007C5510"/>
    <w:rsid w:val="007C567D"/>
    <w:rsid w:val="007C57DC"/>
    <w:rsid w:val="007C57FC"/>
    <w:rsid w:val="007C5A87"/>
    <w:rsid w:val="007C5AF5"/>
    <w:rsid w:val="007C5D21"/>
    <w:rsid w:val="007C5DCE"/>
    <w:rsid w:val="007C5DE0"/>
    <w:rsid w:val="007C5ECE"/>
    <w:rsid w:val="007C5FF6"/>
    <w:rsid w:val="007C6064"/>
    <w:rsid w:val="007C60B5"/>
    <w:rsid w:val="007C61FB"/>
    <w:rsid w:val="007C623C"/>
    <w:rsid w:val="007C638D"/>
    <w:rsid w:val="007C63AC"/>
    <w:rsid w:val="007C644F"/>
    <w:rsid w:val="007C6475"/>
    <w:rsid w:val="007C6482"/>
    <w:rsid w:val="007C64B0"/>
    <w:rsid w:val="007C64CF"/>
    <w:rsid w:val="007C6804"/>
    <w:rsid w:val="007C6CD9"/>
    <w:rsid w:val="007C6D0F"/>
    <w:rsid w:val="007C6DDA"/>
    <w:rsid w:val="007C6F06"/>
    <w:rsid w:val="007C7063"/>
    <w:rsid w:val="007C7175"/>
    <w:rsid w:val="007C71E3"/>
    <w:rsid w:val="007C7285"/>
    <w:rsid w:val="007C7391"/>
    <w:rsid w:val="007C74C4"/>
    <w:rsid w:val="007C75D1"/>
    <w:rsid w:val="007C7654"/>
    <w:rsid w:val="007C7876"/>
    <w:rsid w:val="007C79DC"/>
    <w:rsid w:val="007C7A2C"/>
    <w:rsid w:val="007C7B77"/>
    <w:rsid w:val="007C7F7F"/>
    <w:rsid w:val="007D0003"/>
    <w:rsid w:val="007D007D"/>
    <w:rsid w:val="007D0152"/>
    <w:rsid w:val="007D0172"/>
    <w:rsid w:val="007D0261"/>
    <w:rsid w:val="007D0385"/>
    <w:rsid w:val="007D0459"/>
    <w:rsid w:val="007D04D5"/>
    <w:rsid w:val="007D051C"/>
    <w:rsid w:val="007D062A"/>
    <w:rsid w:val="007D064E"/>
    <w:rsid w:val="007D0840"/>
    <w:rsid w:val="007D0863"/>
    <w:rsid w:val="007D089A"/>
    <w:rsid w:val="007D0B7E"/>
    <w:rsid w:val="007D0DA8"/>
    <w:rsid w:val="007D0E13"/>
    <w:rsid w:val="007D1075"/>
    <w:rsid w:val="007D107F"/>
    <w:rsid w:val="007D12C0"/>
    <w:rsid w:val="007D1520"/>
    <w:rsid w:val="007D1556"/>
    <w:rsid w:val="007D1724"/>
    <w:rsid w:val="007D178F"/>
    <w:rsid w:val="007D179F"/>
    <w:rsid w:val="007D1B3F"/>
    <w:rsid w:val="007D1BF4"/>
    <w:rsid w:val="007D1C69"/>
    <w:rsid w:val="007D1F3E"/>
    <w:rsid w:val="007D207C"/>
    <w:rsid w:val="007D2665"/>
    <w:rsid w:val="007D2691"/>
    <w:rsid w:val="007D27C0"/>
    <w:rsid w:val="007D29FD"/>
    <w:rsid w:val="007D2B07"/>
    <w:rsid w:val="007D2B24"/>
    <w:rsid w:val="007D2CAE"/>
    <w:rsid w:val="007D2DE7"/>
    <w:rsid w:val="007D2EAF"/>
    <w:rsid w:val="007D2EE1"/>
    <w:rsid w:val="007D3225"/>
    <w:rsid w:val="007D323B"/>
    <w:rsid w:val="007D3325"/>
    <w:rsid w:val="007D3591"/>
    <w:rsid w:val="007D3DF9"/>
    <w:rsid w:val="007D3E60"/>
    <w:rsid w:val="007D4133"/>
    <w:rsid w:val="007D437C"/>
    <w:rsid w:val="007D43DA"/>
    <w:rsid w:val="007D44E7"/>
    <w:rsid w:val="007D4628"/>
    <w:rsid w:val="007D4914"/>
    <w:rsid w:val="007D4A44"/>
    <w:rsid w:val="007D4B11"/>
    <w:rsid w:val="007D4C8C"/>
    <w:rsid w:val="007D4CBC"/>
    <w:rsid w:val="007D4D43"/>
    <w:rsid w:val="007D5056"/>
    <w:rsid w:val="007D5265"/>
    <w:rsid w:val="007D52DA"/>
    <w:rsid w:val="007D5455"/>
    <w:rsid w:val="007D551C"/>
    <w:rsid w:val="007D56A6"/>
    <w:rsid w:val="007D5823"/>
    <w:rsid w:val="007D5B2B"/>
    <w:rsid w:val="007D5BF5"/>
    <w:rsid w:val="007D5D15"/>
    <w:rsid w:val="007D5DB9"/>
    <w:rsid w:val="007D5E53"/>
    <w:rsid w:val="007D5F78"/>
    <w:rsid w:val="007D675B"/>
    <w:rsid w:val="007D6964"/>
    <w:rsid w:val="007D6AC6"/>
    <w:rsid w:val="007D6AD2"/>
    <w:rsid w:val="007D6B9F"/>
    <w:rsid w:val="007D6C59"/>
    <w:rsid w:val="007D6E49"/>
    <w:rsid w:val="007D6E99"/>
    <w:rsid w:val="007D6ED8"/>
    <w:rsid w:val="007D7082"/>
    <w:rsid w:val="007D723D"/>
    <w:rsid w:val="007D742E"/>
    <w:rsid w:val="007D75F8"/>
    <w:rsid w:val="007D77A8"/>
    <w:rsid w:val="007D77E5"/>
    <w:rsid w:val="007D782E"/>
    <w:rsid w:val="007D7887"/>
    <w:rsid w:val="007D7A9E"/>
    <w:rsid w:val="007D7B50"/>
    <w:rsid w:val="007D7BF9"/>
    <w:rsid w:val="007D7C9D"/>
    <w:rsid w:val="007D7CF4"/>
    <w:rsid w:val="007D7FBE"/>
    <w:rsid w:val="007E008D"/>
    <w:rsid w:val="007E018A"/>
    <w:rsid w:val="007E0282"/>
    <w:rsid w:val="007E0557"/>
    <w:rsid w:val="007E06C0"/>
    <w:rsid w:val="007E0703"/>
    <w:rsid w:val="007E0918"/>
    <w:rsid w:val="007E0AE6"/>
    <w:rsid w:val="007E0F7E"/>
    <w:rsid w:val="007E0F8F"/>
    <w:rsid w:val="007E1257"/>
    <w:rsid w:val="007E146A"/>
    <w:rsid w:val="007E16F7"/>
    <w:rsid w:val="007E1897"/>
    <w:rsid w:val="007E19D2"/>
    <w:rsid w:val="007E1A22"/>
    <w:rsid w:val="007E1AE3"/>
    <w:rsid w:val="007E1B22"/>
    <w:rsid w:val="007E1C2B"/>
    <w:rsid w:val="007E1CDD"/>
    <w:rsid w:val="007E1D6D"/>
    <w:rsid w:val="007E1EBB"/>
    <w:rsid w:val="007E1F16"/>
    <w:rsid w:val="007E28D1"/>
    <w:rsid w:val="007E28F0"/>
    <w:rsid w:val="007E2904"/>
    <w:rsid w:val="007E299B"/>
    <w:rsid w:val="007E2A30"/>
    <w:rsid w:val="007E2AE8"/>
    <w:rsid w:val="007E2B0B"/>
    <w:rsid w:val="007E300B"/>
    <w:rsid w:val="007E3115"/>
    <w:rsid w:val="007E3195"/>
    <w:rsid w:val="007E31FD"/>
    <w:rsid w:val="007E3260"/>
    <w:rsid w:val="007E334F"/>
    <w:rsid w:val="007E3701"/>
    <w:rsid w:val="007E375F"/>
    <w:rsid w:val="007E3794"/>
    <w:rsid w:val="007E39DF"/>
    <w:rsid w:val="007E3A47"/>
    <w:rsid w:val="007E3BD1"/>
    <w:rsid w:val="007E3D6A"/>
    <w:rsid w:val="007E3DD5"/>
    <w:rsid w:val="007E3E1C"/>
    <w:rsid w:val="007E3F3C"/>
    <w:rsid w:val="007E4070"/>
    <w:rsid w:val="007E4167"/>
    <w:rsid w:val="007E443E"/>
    <w:rsid w:val="007E44CE"/>
    <w:rsid w:val="007E46F2"/>
    <w:rsid w:val="007E4759"/>
    <w:rsid w:val="007E4797"/>
    <w:rsid w:val="007E4826"/>
    <w:rsid w:val="007E482C"/>
    <w:rsid w:val="007E486B"/>
    <w:rsid w:val="007E4A9B"/>
    <w:rsid w:val="007E4B46"/>
    <w:rsid w:val="007E4BBE"/>
    <w:rsid w:val="007E4C5B"/>
    <w:rsid w:val="007E4D87"/>
    <w:rsid w:val="007E4DE1"/>
    <w:rsid w:val="007E4F3D"/>
    <w:rsid w:val="007E4F9B"/>
    <w:rsid w:val="007E5091"/>
    <w:rsid w:val="007E5156"/>
    <w:rsid w:val="007E5253"/>
    <w:rsid w:val="007E564E"/>
    <w:rsid w:val="007E572B"/>
    <w:rsid w:val="007E579B"/>
    <w:rsid w:val="007E57DE"/>
    <w:rsid w:val="007E59E3"/>
    <w:rsid w:val="007E5A45"/>
    <w:rsid w:val="007E5B07"/>
    <w:rsid w:val="007E5C07"/>
    <w:rsid w:val="007E5CBA"/>
    <w:rsid w:val="007E5D38"/>
    <w:rsid w:val="007E5D5E"/>
    <w:rsid w:val="007E5E53"/>
    <w:rsid w:val="007E5F59"/>
    <w:rsid w:val="007E5FFD"/>
    <w:rsid w:val="007E60FD"/>
    <w:rsid w:val="007E61A7"/>
    <w:rsid w:val="007E628C"/>
    <w:rsid w:val="007E6317"/>
    <w:rsid w:val="007E6503"/>
    <w:rsid w:val="007E6660"/>
    <w:rsid w:val="007E66C8"/>
    <w:rsid w:val="007E673A"/>
    <w:rsid w:val="007E6795"/>
    <w:rsid w:val="007E6841"/>
    <w:rsid w:val="007E6859"/>
    <w:rsid w:val="007E68CE"/>
    <w:rsid w:val="007E68D8"/>
    <w:rsid w:val="007E6906"/>
    <w:rsid w:val="007E6BF6"/>
    <w:rsid w:val="007E6DD6"/>
    <w:rsid w:val="007E6E43"/>
    <w:rsid w:val="007E6ECB"/>
    <w:rsid w:val="007E6FB5"/>
    <w:rsid w:val="007E71B6"/>
    <w:rsid w:val="007E720A"/>
    <w:rsid w:val="007E7330"/>
    <w:rsid w:val="007E7393"/>
    <w:rsid w:val="007E73F8"/>
    <w:rsid w:val="007E741D"/>
    <w:rsid w:val="007E742E"/>
    <w:rsid w:val="007E7500"/>
    <w:rsid w:val="007E7562"/>
    <w:rsid w:val="007E779E"/>
    <w:rsid w:val="007E7855"/>
    <w:rsid w:val="007E79F1"/>
    <w:rsid w:val="007E7A38"/>
    <w:rsid w:val="007E7BCB"/>
    <w:rsid w:val="007E7FC7"/>
    <w:rsid w:val="007F0039"/>
    <w:rsid w:val="007F0365"/>
    <w:rsid w:val="007F07C7"/>
    <w:rsid w:val="007F07CF"/>
    <w:rsid w:val="007F083E"/>
    <w:rsid w:val="007F08E0"/>
    <w:rsid w:val="007F0A5D"/>
    <w:rsid w:val="007F0EA3"/>
    <w:rsid w:val="007F1452"/>
    <w:rsid w:val="007F1530"/>
    <w:rsid w:val="007F162E"/>
    <w:rsid w:val="007F164A"/>
    <w:rsid w:val="007F1740"/>
    <w:rsid w:val="007F17FF"/>
    <w:rsid w:val="007F1975"/>
    <w:rsid w:val="007F1B13"/>
    <w:rsid w:val="007F1B17"/>
    <w:rsid w:val="007F1B1C"/>
    <w:rsid w:val="007F1B4A"/>
    <w:rsid w:val="007F1BDD"/>
    <w:rsid w:val="007F1CD5"/>
    <w:rsid w:val="007F1CF2"/>
    <w:rsid w:val="007F22D7"/>
    <w:rsid w:val="007F258C"/>
    <w:rsid w:val="007F26E6"/>
    <w:rsid w:val="007F270A"/>
    <w:rsid w:val="007F2716"/>
    <w:rsid w:val="007F2C1E"/>
    <w:rsid w:val="007F2F91"/>
    <w:rsid w:val="007F2FCE"/>
    <w:rsid w:val="007F30EF"/>
    <w:rsid w:val="007F3265"/>
    <w:rsid w:val="007F32B4"/>
    <w:rsid w:val="007F32D4"/>
    <w:rsid w:val="007F3300"/>
    <w:rsid w:val="007F34A5"/>
    <w:rsid w:val="007F34E9"/>
    <w:rsid w:val="007F350C"/>
    <w:rsid w:val="007F39FD"/>
    <w:rsid w:val="007F3B72"/>
    <w:rsid w:val="007F3CCD"/>
    <w:rsid w:val="007F3D16"/>
    <w:rsid w:val="007F3F13"/>
    <w:rsid w:val="007F40DA"/>
    <w:rsid w:val="007F4181"/>
    <w:rsid w:val="007F41E8"/>
    <w:rsid w:val="007F421E"/>
    <w:rsid w:val="007F43D7"/>
    <w:rsid w:val="007F4648"/>
    <w:rsid w:val="007F47C6"/>
    <w:rsid w:val="007F4888"/>
    <w:rsid w:val="007F4E1E"/>
    <w:rsid w:val="007F4E64"/>
    <w:rsid w:val="007F4EC4"/>
    <w:rsid w:val="007F4F0F"/>
    <w:rsid w:val="007F5118"/>
    <w:rsid w:val="007F51E2"/>
    <w:rsid w:val="007F5269"/>
    <w:rsid w:val="007F5284"/>
    <w:rsid w:val="007F5445"/>
    <w:rsid w:val="007F5492"/>
    <w:rsid w:val="007F54C3"/>
    <w:rsid w:val="007F553A"/>
    <w:rsid w:val="007F5669"/>
    <w:rsid w:val="007F56FB"/>
    <w:rsid w:val="007F5B65"/>
    <w:rsid w:val="007F5EBF"/>
    <w:rsid w:val="007F5FA0"/>
    <w:rsid w:val="007F6139"/>
    <w:rsid w:val="007F61E8"/>
    <w:rsid w:val="007F6224"/>
    <w:rsid w:val="007F6788"/>
    <w:rsid w:val="007F67EA"/>
    <w:rsid w:val="007F6C35"/>
    <w:rsid w:val="007F7157"/>
    <w:rsid w:val="007F71E0"/>
    <w:rsid w:val="007F7650"/>
    <w:rsid w:val="007F767A"/>
    <w:rsid w:val="007F7848"/>
    <w:rsid w:val="007F7897"/>
    <w:rsid w:val="007F7A41"/>
    <w:rsid w:val="007F7AD1"/>
    <w:rsid w:val="007F7CAD"/>
    <w:rsid w:val="007F7D51"/>
    <w:rsid w:val="007F7E5F"/>
    <w:rsid w:val="008000DE"/>
    <w:rsid w:val="008003E2"/>
    <w:rsid w:val="0080053D"/>
    <w:rsid w:val="00800837"/>
    <w:rsid w:val="00800C0D"/>
    <w:rsid w:val="00800EB9"/>
    <w:rsid w:val="00800EC5"/>
    <w:rsid w:val="00800EE3"/>
    <w:rsid w:val="00800FA6"/>
    <w:rsid w:val="00801070"/>
    <w:rsid w:val="0080112D"/>
    <w:rsid w:val="0080112E"/>
    <w:rsid w:val="00801171"/>
    <w:rsid w:val="00801402"/>
    <w:rsid w:val="0080159C"/>
    <w:rsid w:val="008015D2"/>
    <w:rsid w:val="00801669"/>
    <w:rsid w:val="00801695"/>
    <w:rsid w:val="008018EC"/>
    <w:rsid w:val="00801A35"/>
    <w:rsid w:val="00801B3F"/>
    <w:rsid w:val="00801C44"/>
    <w:rsid w:val="00801CE6"/>
    <w:rsid w:val="00801E33"/>
    <w:rsid w:val="00801F7C"/>
    <w:rsid w:val="00801FE9"/>
    <w:rsid w:val="008020AB"/>
    <w:rsid w:val="008023CC"/>
    <w:rsid w:val="008025AB"/>
    <w:rsid w:val="0080269F"/>
    <w:rsid w:val="00802754"/>
    <w:rsid w:val="008027C1"/>
    <w:rsid w:val="0080283D"/>
    <w:rsid w:val="00802AD6"/>
    <w:rsid w:val="00802D7E"/>
    <w:rsid w:val="00802DB7"/>
    <w:rsid w:val="00802E74"/>
    <w:rsid w:val="00802EE9"/>
    <w:rsid w:val="00802FE4"/>
    <w:rsid w:val="008031EF"/>
    <w:rsid w:val="0080366D"/>
    <w:rsid w:val="008037F6"/>
    <w:rsid w:val="0080389D"/>
    <w:rsid w:val="00803A3D"/>
    <w:rsid w:val="00803B36"/>
    <w:rsid w:val="00803D02"/>
    <w:rsid w:val="00803D95"/>
    <w:rsid w:val="00803E34"/>
    <w:rsid w:val="00803EAD"/>
    <w:rsid w:val="00803FC9"/>
    <w:rsid w:val="00804025"/>
    <w:rsid w:val="00804184"/>
    <w:rsid w:val="00804393"/>
    <w:rsid w:val="008044AF"/>
    <w:rsid w:val="008044B6"/>
    <w:rsid w:val="008044D1"/>
    <w:rsid w:val="00804838"/>
    <w:rsid w:val="00804841"/>
    <w:rsid w:val="00804869"/>
    <w:rsid w:val="00804AFF"/>
    <w:rsid w:val="00804BCD"/>
    <w:rsid w:val="00804BFA"/>
    <w:rsid w:val="00804CE3"/>
    <w:rsid w:val="00804ECB"/>
    <w:rsid w:val="00804FFF"/>
    <w:rsid w:val="0080500B"/>
    <w:rsid w:val="0080506B"/>
    <w:rsid w:val="00805108"/>
    <w:rsid w:val="00805139"/>
    <w:rsid w:val="00805208"/>
    <w:rsid w:val="0080536C"/>
    <w:rsid w:val="0080563D"/>
    <w:rsid w:val="0080578E"/>
    <w:rsid w:val="008057BE"/>
    <w:rsid w:val="00805810"/>
    <w:rsid w:val="008058C6"/>
    <w:rsid w:val="00805B74"/>
    <w:rsid w:val="00805EBE"/>
    <w:rsid w:val="0080637A"/>
    <w:rsid w:val="00806635"/>
    <w:rsid w:val="00806841"/>
    <w:rsid w:val="00806E4F"/>
    <w:rsid w:val="00806E80"/>
    <w:rsid w:val="00806F53"/>
    <w:rsid w:val="00807132"/>
    <w:rsid w:val="008073BC"/>
    <w:rsid w:val="0080741D"/>
    <w:rsid w:val="008074CD"/>
    <w:rsid w:val="008076B2"/>
    <w:rsid w:val="00807BA4"/>
    <w:rsid w:val="00807C39"/>
    <w:rsid w:val="00807DFB"/>
    <w:rsid w:val="00807FF8"/>
    <w:rsid w:val="00810052"/>
    <w:rsid w:val="0081037E"/>
    <w:rsid w:val="008104CA"/>
    <w:rsid w:val="00810616"/>
    <w:rsid w:val="0081071B"/>
    <w:rsid w:val="00810809"/>
    <w:rsid w:val="0081080A"/>
    <w:rsid w:val="00810916"/>
    <w:rsid w:val="00810A88"/>
    <w:rsid w:val="00810EA8"/>
    <w:rsid w:val="00811109"/>
    <w:rsid w:val="00811267"/>
    <w:rsid w:val="008118D4"/>
    <w:rsid w:val="00811B26"/>
    <w:rsid w:val="00811B47"/>
    <w:rsid w:val="00811C1B"/>
    <w:rsid w:val="00811C54"/>
    <w:rsid w:val="00811E89"/>
    <w:rsid w:val="008120BD"/>
    <w:rsid w:val="008121A4"/>
    <w:rsid w:val="008121F3"/>
    <w:rsid w:val="0081255D"/>
    <w:rsid w:val="00812622"/>
    <w:rsid w:val="0081284C"/>
    <w:rsid w:val="00812CCA"/>
    <w:rsid w:val="008130EC"/>
    <w:rsid w:val="008132E5"/>
    <w:rsid w:val="00813655"/>
    <w:rsid w:val="008138A5"/>
    <w:rsid w:val="00813A20"/>
    <w:rsid w:val="00813CFD"/>
    <w:rsid w:val="00813F5C"/>
    <w:rsid w:val="00813FA4"/>
    <w:rsid w:val="00813FE5"/>
    <w:rsid w:val="00814153"/>
    <w:rsid w:val="008142CA"/>
    <w:rsid w:val="00814698"/>
    <w:rsid w:val="008146C6"/>
    <w:rsid w:val="00814908"/>
    <w:rsid w:val="00814BD6"/>
    <w:rsid w:val="00814EB1"/>
    <w:rsid w:val="00814F5B"/>
    <w:rsid w:val="00815200"/>
    <w:rsid w:val="0081525B"/>
    <w:rsid w:val="0081549A"/>
    <w:rsid w:val="008154E9"/>
    <w:rsid w:val="0081566D"/>
    <w:rsid w:val="008157BD"/>
    <w:rsid w:val="008158BC"/>
    <w:rsid w:val="00815966"/>
    <w:rsid w:val="008159B9"/>
    <w:rsid w:val="00815A9C"/>
    <w:rsid w:val="00815C77"/>
    <w:rsid w:val="008162B1"/>
    <w:rsid w:val="00816336"/>
    <w:rsid w:val="0081644E"/>
    <w:rsid w:val="0081657A"/>
    <w:rsid w:val="008166AA"/>
    <w:rsid w:val="00816919"/>
    <w:rsid w:val="00816B42"/>
    <w:rsid w:val="00816C06"/>
    <w:rsid w:val="00817034"/>
    <w:rsid w:val="008171F9"/>
    <w:rsid w:val="0081728C"/>
    <w:rsid w:val="008177E3"/>
    <w:rsid w:val="00817ABD"/>
    <w:rsid w:val="00817B49"/>
    <w:rsid w:val="00817BB1"/>
    <w:rsid w:val="00817D86"/>
    <w:rsid w:val="00817E06"/>
    <w:rsid w:val="00817E0F"/>
    <w:rsid w:val="008200A9"/>
    <w:rsid w:val="008200E5"/>
    <w:rsid w:val="00820252"/>
    <w:rsid w:val="0082045C"/>
    <w:rsid w:val="0082046F"/>
    <w:rsid w:val="0082049E"/>
    <w:rsid w:val="008204DA"/>
    <w:rsid w:val="0082059F"/>
    <w:rsid w:val="00820618"/>
    <w:rsid w:val="00820662"/>
    <w:rsid w:val="008206FD"/>
    <w:rsid w:val="0082070E"/>
    <w:rsid w:val="0082087E"/>
    <w:rsid w:val="00820973"/>
    <w:rsid w:val="00820C7E"/>
    <w:rsid w:val="0082114E"/>
    <w:rsid w:val="008211FA"/>
    <w:rsid w:val="008212B1"/>
    <w:rsid w:val="008213A2"/>
    <w:rsid w:val="00821442"/>
    <w:rsid w:val="00821682"/>
    <w:rsid w:val="00821704"/>
    <w:rsid w:val="00821773"/>
    <w:rsid w:val="00821897"/>
    <w:rsid w:val="008219D5"/>
    <w:rsid w:val="00821BFD"/>
    <w:rsid w:val="00821CDB"/>
    <w:rsid w:val="00821CE4"/>
    <w:rsid w:val="00821ECD"/>
    <w:rsid w:val="00821F59"/>
    <w:rsid w:val="00822215"/>
    <w:rsid w:val="00822265"/>
    <w:rsid w:val="0082249E"/>
    <w:rsid w:val="0082283A"/>
    <w:rsid w:val="008228EE"/>
    <w:rsid w:val="008229AE"/>
    <w:rsid w:val="00822A22"/>
    <w:rsid w:val="00822AC7"/>
    <w:rsid w:val="00822B14"/>
    <w:rsid w:val="00822B88"/>
    <w:rsid w:val="00822BC5"/>
    <w:rsid w:val="00822CB6"/>
    <w:rsid w:val="00822CE7"/>
    <w:rsid w:val="00822DB4"/>
    <w:rsid w:val="008230C5"/>
    <w:rsid w:val="0082316D"/>
    <w:rsid w:val="008231ED"/>
    <w:rsid w:val="008232EC"/>
    <w:rsid w:val="008234A4"/>
    <w:rsid w:val="0082358E"/>
    <w:rsid w:val="00823843"/>
    <w:rsid w:val="0082388B"/>
    <w:rsid w:val="00823AB6"/>
    <w:rsid w:val="00823C55"/>
    <w:rsid w:val="00823DFE"/>
    <w:rsid w:val="00823E27"/>
    <w:rsid w:val="00823EC3"/>
    <w:rsid w:val="00824006"/>
    <w:rsid w:val="00824093"/>
    <w:rsid w:val="00824330"/>
    <w:rsid w:val="00824413"/>
    <w:rsid w:val="00824766"/>
    <w:rsid w:val="00824A37"/>
    <w:rsid w:val="00824A60"/>
    <w:rsid w:val="00824B88"/>
    <w:rsid w:val="0082512F"/>
    <w:rsid w:val="00825373"/>
    <w:rsid w:val="00825431"/>
    <w:rsid w:val="008254A1"/>
    <w:rsid w:val="00825697"/>
    <w:rsid w:val="0082579B"/>
    <w:rsid w:val="00825E29"/>
    <w:rsid w:val="00825F7D"/>
    <w:rsid w:val="0082602E"/>
    <w:rsid w:val="008260B7"/>
    <w:rsid w:val="008260D7"/>
    <w:rsid w:val="0082641E"/>
    <w:rsid w:val="0082643F"/>
    <w:rsid w:val="008264C0"/>
    <w:rsid w:val="008264EF"/>
    <w:rsid w:val="008268FD"/>
    <w:rsid w:val="0082694B"/>
    <w:rsid w:val="00826BE7"/>
    <w:rsid w:val="00826CBE"/>
    <w:rsid w:val="00826F6A"/>
    <w:rsid w:val="008270BF"/>
    <w:rsid w:val="00827256"/>
    <w:rsid w:val="008272BD"/>
    <w:rsid w:val="00827368"/>
    <w:rsid w:val="008273D3"/>
    <w:rsid w:val="008274D6"/>
    <w:rsid w:val="00827641"/>
    <w:rsid w:val="008277EA"/>
    <w:rsid w:val="00827A37"/>
    <w:rsid w:val="00827DFF"/>
    <w:rsid w:val="00827E52"/>
    <w:rsid w:val="0083039E"/>
    <w:rsid w:val="008303FC"/>
    <w:rsid w:val="0083044D"/>
    <w:rsid w:val="008304A5"/>
    <w:rsid w:val="008306BC"/>
    <w:rsid w:val="008308EA"/>
    <w:rsid w:val="0083096D"/>
    <w:rsid w:val="00830AC9"/>
    <w:rsid w:val="00830ADB"/>
    <w:rsid w:val="00830AF3"/>
    <w:rsid w:val="00830D66"/>
    <w:rsid w:val="00830D69"/>
    <w:rsid w:val="00830DBA"/>
    <w:rsid w:val="00830EC2"/>
    <w:rsid w:val="00831012"/>
    <w:rsid w:val="00831054"/>
    <w:rsid w:val="0083156F"/>
    <w:rsid w:val="008315CD"/>
    <w:rsid w:val="0083188D"/>
    <w:rsid w:val="00831920"/>
    <w:rsid w:val="00831A23"/>
    <w:rsid w:val="00831AE6"/>
    <w:rsid w:val="00831B91"/>
    <w:rsid w:val="00831C08"/>
    <w:rsid w:val="00831CEF"/>
    <w:rsid w:val="00831D7D"/>
    <w:rsid w:val="00831DBF"/>
    <w:rsid w:val="00831DCC"/>
    <w:rsid w:val="00831F82"/>
    <w:rsid w:val="0083218C"/>
    <w:rsid w:val="008324FB"/>
    <w:rsid w:val="008329AC"/>
    <w:rsid w:val="00832A0F"/>
    <w:rsid w:val="00832AEA"/>
    <w:rsid w:val="00832B91"/>
    <w:rsid w:val="00832BBE"/>
    <w:rsid w:val="00832C66"/>
    <w:rsid w:val="00832D0D"/>
    <w:rsid w:val="00832D51"/>
    <w:rsid w:val="00832D59"/>
    <w:rsid w:val="00832D6A"/>
    <w:rsid w:val="00832E35"/>
    <w:rsid w:val="00832E85"/>
    <w:rsid w:val="00832F9F"/>
    <w:rsid w:val="0083308F"/>
    <w:rsid w:val="00833139"/>
    <w:rsid w:val="0083320E"/>
    <w:rsid w:val="008334BD"/>
    <w:rsid w:val="0083353B"/>
    <w:rsid w:val="00833A00"/>
    <w:rsid w:val="00833A08"/>
    <w:rsid w:val="00833AB3"/>
    <w:rsid w:val="00833E68"/>
    <w:rsid w:val="00833FC4"/>
    <w:rsid w:val="0083441A"/>
    <w:rsid w:val="0083447F"/>
    <w:rsid w:val="00834578"/>
    <w:rsid w:val="008346AE"/>
    <w:rsid w:val="00834701"/>
    <w:rsid w:val="008347CD"/>
    <w:rsid w:val="00834815"/>
    <w:rsid w:val="008348E0"/>
    <w:rsid w:val="00834CC7"/>
    <w:rsid w:val="00834D65"/>
    <w:rsid w:val="00834E2A"/>
    <w:rsid w:val="00834E81"/>
    <w:rsid w:val="00835056"/>
    <w:rsid w:val="008350A8"/>
    <w:rsid w:val="00835505"/>
    <w:rsid w:val="008356E5"/>
    <w:rsid w:val="00835A40"/>
    <w:rsid w:val="00835F33"/>
    <w:rsid w:val="00835FF8"/>
    <w:rsid w:val="00836081"/>
    <w:rsid w:val="00836418"/>
    <w:rsid w:val="008365F6"/>
    <w:rsid w:val="008366D3"/>
    <w:rsid w:val="008367D6"/>
    <w:rsid w:val="008368B7"/>
    <w:rsid w:val="008368F8"/>
    <w:rsid w:val="00836DF6"/>
    <w:rsid w:val="00836E20"/>
    <w:rsid w:val="00836EC9"/>
    <w:rsid w:val="00837316"/>
    <w:rsid w:val="00837524"/>
    <w:rsid w:val="008375FD"/>
    <w:rsid w:val="0083767B"/>
    <w:rsid w:val="0083770C"/>
    <w:rsid w:val="0083774A"/>
    <w:rsid w:val="008378A3"/>
    <w:rsid w:val="00837A5B"/>
    <w:rsid w:val="00837CEC"/>
    <w:rsid w:val="00837D45"/>
    <w:rsid w:val="00840170"/>
    <w:rsid w:val="00840266"/>
    <w:rsid w:val="00840484"/>
    <w:rsid w:val="008404C8"/>
    <w:rsid w:val="008408E4"/>
    <w:rsid w:val="008409ED"/>
    <w:rsid w:val="00840AC3"/>
    <w:rsid w:val="00840B22"/>
    <w:rsid w:val="00840F7A"/>
    <w:rsid w:val="00841220"/>
    <w:rsid w:val="008413BC"/>
    <w:rsid w:val="0084160A"/>
    <w:rsid w:val="008417DE"/>
    <w:rsid w:val="008418A8"/>
    <w:rsid w:val="008419FD"/>
    <w:rsid w:val="00841D3A"/>
    <w:rsid w:val="00841D6D"/>
    <w:rsid w:val="00841FBC"/>
    <w:rsid w:val="008423C1"/>
    <w:rsid w:val="0084268C"/>
    <w:rsid w:val="008426E3"/>
    <w:rsid w:val="008426EB"/>
    <w:rsid w:val="00842812"/>
    <w:rsid w:val="00842965"/>
    <w:rsid w:val="00842E5C"/>
    <w:rsid w:val="00842FB3"/>
    <w:rsid w:val="00843136"/>
    <w:rsid w:val="00843387"/>
    <w:rsid w:val="00843536"/>
    <w:rsid w:val="00843557"/>
    <w:rsid w:val="008438A0"/>
    <w:rsid w:val="00843AD8"/>
    <w:rsid w:val="00843B50"/>
    <w:rsid w:val="00843C11"/>
    <w:rsid w:val="00843CA3"/>
    <w:rsid w:val="00843F9F"/>
    <w:rsid w:val="008440DB"/>
    <w:rsid w:val="008440E9"/>
    <w:rsid w:val="00844235"/>
    <w:rsid w:val="00844334"/>
    <w:rsid w:val="00844501"/>
    <w:rsid w:val="00844670"/>
    <w:rsid w:val="008446EF"/>
    <w:rsid w:val="008449F5"/>
    <w:rsid w:val="00844A26"/>
    <w:rsid w:val="00844C31"/>
    <w:rsid w:val="00844CCD"/>
    <w:rsid w:val="00844DD4"/>
    <w:rsid w:val="00844EF4"/>
    <w:rsid w:val="00844F17"/>
    <w:rsid w:val="00844F44"/>
    <w:rsid w:val="00845351"/>
    <w:rsid w:val="00845585"/>
    <w:rsid w:val="00845695"/>
    <w:rsid w:val="008457E9"/>
    <w:rsid w:val="00845BAE"/>
    <w:rsid w:val="00845D49"/>
    <w:rsid w:val="00845F05"/>
    <w:rsid w:val="00845FDB"/>
    <w:rsid w:val="00846109"/>
    <w:rsid w:val="0084611A"/>
    <w:rsid w:val="00846335"/>
    <w:rsid w:val="0084646D"/>
    <w:rsid w:val="0084647C"/>
    <w:rsid w:val="0084653F"/>
    <w:rsid w:val="008465DB"/>
    <w:rsid w:val="00846654"/>
    <w:rsid w:val="0084666B"/>
    <w:rsid w:val="0084675E"/>
    <w:rsid w:val="00846900"/>
    <w:rsid w:val="00846B25"/>
    <w:rsid w:val="00846BE4"/>
    <w:rsid w:val="00846D3F"/>
    <w:rsid w:val="00846E82"/>
    <w:rsid w:val="00846EFF"/>
    <w:rsid w:val="00846F1C"/>
    <w:rsid w:val="00846FA2"/>
    <w:rsid w:val="00847398"/>
    <w:rsid w:val="008473B2"/>
    <w:rsid w:val="0084742B"/>
    <w:rsid w:val="00847665"/>
    <w:rsid w:val="00847698"/>
    <w:rsid w:val="00847728"/>
    <w:rsid w:val="008477F2"/>
    <w:rsid w:val="00847850"/>
    <w:rsid w:val="00847AFB"/>
    <w:rsid w:val="00847CEE"/>
    <w:rsid w:val="00847D32"/>
    <w:rsid w:val="00847D8D"/>
    <w:rsid w:val="00847DA9"/>
    <w:rsid w:val="00847E86"/>
    <w:rsid w:val="00847F60"/>
    <w:rsid w:val="008507E3"/>
    <w:rsid w:val="008507EB"/>
    <w:rsid w:val="00850948"/>
    <w:rsid w:val="008509AE"/>
    <w:rsid w:val="00850CC8"/>
    <w:rsid w:val="00850E5F"/>
    <w:rsid w:val="00850FD2"/>
    <w:rsid w:val="00851A1E"/>
    <w:rsid w:val="00851BF1"/>
    <w:rsid w:val="00851CB1"/>
    <w:rsid w:val="00851E0F"/>
    <w:rsid w:val="00851E55"/>
    <w:rsid w:val="00851F28"/>
    <w:rsid w:val="00851FCB"/>
    <w:rsid w:val="008523AB"/>
    <w:rsid w:val="00852517"/>
    <w:rsid w:val="0085255D"/>
    <w:rsid w:val="008526DC"/>
    <w:rsid w:val="008527C8"/>
    <w:rsid w:val="00852820"/>
    <w:rsid w:val="00852963"/>
    <w:rsid w:val="00852C37"/>
    <w:rsid w:val="008530F1"/>
    <w:rsid w:val="00853175"/>
    <w:rsid w:val="00853212"/>
    <w:rsid w:val="00853308"/>
    <w:rsid w:val="00853325"/>
    <w:rsid w:val="0085332C"/>
    <w:rsid w:val="00853567"/>
    <w:rsid w:val="0085369D"/>
    <w:rsid w:val="00853779"/>
    <w:rsid w:val="008537A5"/>
    <w:rsid w:val="008537EA"/>
    <w:rsid w:val="008538A4"/>
    <w:rsid w:val="008539E5"/>
    <w:rsid w:val="00853B98"/>
    <w:rsid w:val="00853BCE"/>
    <w:rsid w:val="00853C10"/>
    <w:rsid w:val="00853C16"/>
    <w:rsid w:val="00853F79"/>
    <w:rsid w:val="00854028"/>
    <w:rsid w:val="0085428F"/>
    <w:rsid w:val="008543B5"/>
    <w:rsid w:val="00854563"/>
    <w:rsid w:val="008547C2"/>
    <w:rsid w:val="0085488D"/>
    <w:rsid w:val="00854B98"/>
    <w:rsid w:val="00855184"/>
    <w:rsid w:val="008552A1"/>
    <w:rsid w:val="00855594"/>
    <w:rsid w:val="008557D8"/>
    <w:rsid w:val="008558BB"/>
    <w:rsid w:val="00855955"/>
    <w:rsid w:val="00855D14"/>
    <w:rsid w:val="00855D94"/>
    <w:rsid w:val="00855E40"/>
    <w:rsid w:val="00856061"/>
    <w:rsid w:val="008561DD"/>
    <w:rsid w:val="008562A7"/>
    <w:rsid w:val="008563DF"/>
    <w:rsid w:val="00856549"/>
    <w:rsid w:val="008565A1"/>
    <w:rsid w:val="00856756"/>
    <w:rsid w:val="00856831"/>
    <w:rsid w:val="00856972"/>
    <w:rsid w:val="00856A72"/>
    <w:rsid w:val="00856C13"/>
    <w:rsid w:val="00856D3D"/>
    <w:rsid w:val="00856E1B"/>
    <w:rsid w:val="00856FC7"/>
    <w:rsid w:val="00857051"/>
    <w:rsid w:val="0085729A"/>
    <w:rsid w:val="008572E1"/>
    <w:rsid w:val="00857459"/>
    <w:rsid w:val="008576DF"/>
    <w:rsid w:val="008579D3"/>
    <w:rsid w:val="00857B08"/>
    <w:rsid w:val="00857B9A"/>
    <w:rsid w:val="00857E56"/>
    <w:rsid w:val="008601CE"/>
    <w:rsid w:val="00860336"/>
    <w:rsid w:val="00860385"/>
    <w:rsid w:val="008603A8"/>
    <w:rsid w:val="0086041E"/>
    <w:rsid w:val="008604F8"/>
    <w:rsid w:val="008608B6"/>
    <w:rsid w:val="00860E6A"/>
    <w:rsid w:val="00860F94"/>
    <w:rsid w:val="00861161"/>
    <w:rsid w:val="008611B1"/>
    <w:rsid w:val="00861242"/>
    <w:rsid w:val="00861408"/>
    <w:rsid w:val="008614A3"/>
    <w:rsid w:val="00861582"/>
    <w:rsid w:val="0086181B"/>
    <w:rsid w:val="008618FA"/>
    <w:rsid w:val="00861AEE"/>
    <w:rsid w:val="00861B86"/>
    <w:rsid w:val="00861B97"/>
    <w:rsid w:val="00861C5E"/>
    <w:rsid w:val="00861D1E"/>
    <w:rsid w:val="00861E2D"/>
    <w:rsid w:val="00861E5F"/>
    <w:rsid w:val="00861EEC"/>
    <w:rsid w:val="00861F7F"/>
    <w:rsid w:val="00862142"/>
    <w:rsid w:val="00862182"/>
    <w:rsid w:val="008621A8"/>
    <w:rsid w:val="008623AC"/>
    <w:rsid w:val="00862609"/>
    <w:rsid w:val="0086282E"/>
    <w:rsid w:val="00862AFD"/>
    <w:rsid w:val="00862B1B"/>
    <w:rsid w:val="00862C19"/>
    <w:rsid w:val="00862DE8"/>
    <w:rsid w:val="00862EE1"/>
    <w:rsid w:val="00862EF8"/>
    <w:rsid w:val="00862F94"/>
    <w:rsid w:val="008630D0"/>
    <w:rsid w:val="008633F9"/>
    <w:rsid w:val="00863865"/>
    <w:rsid w:val="00863966"/>
    <w:rsid w:val="00863A89"/>
    <w:rsid w:val="00863AB4"/>
    <w:rsid w:val="00863B1C"/>
    <w:rsid w:val="00863CFB"/>
    <w:rsid w:val="00864045"/>
    <w:rsid w:val="00864069"/>
    <w:rsid w:val="0086406A"/>
    <w:rsid w:val="008640EE"/>
    <w:rsid w:val="008643FC"/>
    <w:rsid w:val="0086495F"/>
    <w:rsid w:val="00864A3D"/>
    <w:rsid w:val="00864BD0"/>
    <w:rsid w:val="00864D14"/>
    <w:rsid w:val="00864D50"/>
    <w:rsid w:val="00864DD9"/>
    <w:rsid w:val="00864ECF"/>
    <w:rsid w:val="0086501E"/>
    <w:rsid w:val="0086512E"/>
    <w:rsid w:val="008653FA"/>
    <w:rsid w:val="008653FC"/>
    <w:rsid w:val="008655A2"/>
    <w:rsid w:val="0086563E"/>
    <w:rsid w:val="008658C1"/>
    <w:rsid w:val="00865AEA"/>
    <w:rsid w:val="00865B29"/>
    <w:rsid w:val="00865BF8"/>
    <w:rsid w:val="00865C0D"/>
    <w:rsid w:val="00865F38"/>
    <w:rsid w:val="00865FAC"/>
    <w:rsid w:val="0086646E"/>
    <w:rsid w:val="008664A9"/>
    <w:rsid w:val="00866516"/>
    <w:rsid w:val="0086655D"/>
    <w:rsid w:val="00866747"/>
    <w:rsid w:val="008668AF"/>
    <w:rsid w:val="00866B6E"/>
    <w:rsid w:val="00866BED"/>
    <w:rsid w:val="0086718F"/>
    <w:rsid w:val="008672D9"/>
    <w:rsid w:val="008673B0"/>
    <w:rsid w:val="008674EC"/>
    <w:rsid w:val="00867778"/>
    <w:rsid w:val="008677DD"/>
    <w:rsid w:val="00867848"/>
    <w:rsid w:val="00867BFF"/>
    <w:rsid w:val="00867DAD"/>
    <w:rsid w:val="00867EF6"/>
    <w:rsid w:val="00867FF3"/>
    <w:rsid w:val="00870354"/>
    <w:rsid w:val="00870539"/>
    <w:rsid w:val="008706CD"/>
    <w:rsid w:val="008708F1"/>
    <w:rsid w:val="00870A3F"/>
    <w:rsid w:val="00870D3F"/>
    <w:rsid w:val="00870DD4"/>
    <w:rsid w:val="00871241"/>
    <w:rsid w:val="008712E7"/>
    <w:rsid w:val="0087141E"/>
    <w:rsid w:val="0087146C"/>
    <w:rsid w:val="008714C4"/>
    <w:rsid w:val="00871819"/>
    <w:rsid w:val="008719EE"/>
    <w:rsid w:val="00871A26"/>
    <w:rsid w:val="00871DF3"/>
    <w:rsid w:val="0087210B"/>
    <w:rsid w:val="00872245"/>
    <w:rsid w:val="00872412"/>
    <w:rsid w:val="0087242F"/>
    <w:rsid w:val="008724F0"/>
    <w:rsid w:val="00872544"/>
    <w:rsid w:val="0087285E"/>
    <w:rsid w:val="00872874"/>
    <w:rsid w:val="00872B65"/>
    <w:rsid w:val="00872B79"/>
    <w:rsid w:val="00872CAF"/>
    <w:rsid w:val="00872FCF"/>
    <w:rsid w:val="008730FC"/>
    <w:rsid w:val="0087313E"/>
    <w:rsid w:val="00873143"/>
    <w:rsid w:val="00873328"/>
    <w:rsid w:val="00873563"/>
    <w:rsid w:val="008735B0"/>
    <w:rsid w:val="008735F5"/>
    <w:rsid w:val="008737B1"/>
    <w:rsid w:val="008738C2"/>
    <w:rsid w:val="00873934"/>
    <w:rsid w:val="00873939"/>
    <w:rsid w:val="008739AC"/>
    <w:rsid w:val="008739F2"/>
    <w:rsid w:val="00873AE8"/>
    <w:rsid w:val="00873B64"/>
    <w:rsid w:val="00873BAB"/>
    <w:rsid w:val="00873C2E"/>
    <w:rsid w:val="00873CA1"/>
    <w:rsid w:val="00873DA2"/>
    <w:rsid w:val="00873EA0"/>
    <w:rsid w:val="008742BA"/>
    <w:rsid w:val="00874589"/>
    <w:rsid w:val="0087461E"/>
    <w:rsid w:val="00874648"/>
    <w:rsid w:val="00874939"/>
    <w:rsid w:val="00874B54"/>
    <w:rsid w:val="00874BB1"/>
    <w:rsid w:val="00874E05"/>
    <w:rsid w:val="008750A8"/>
    <w:rsid w:val="00875119"/>
    <w:rsid w:val="008751CA"/>
    <w:rsid w:val="008754D7"/>
    <w:rsid w:val="008755D2"/>
    <w:rsid w:val="0087566B"/>
    <w:rsid w:val="0087572C"/>
    <w:rsid w:val="008757F0"/>
    <w:rsid w:val="00875839"/>
    <w:rsid w:val="008759A0"/>
    <w:rsid w:val="00875A75"/>
    <w:rsid w:val="00875E37"/>
    <w:rsid w:val="00875E62"/>
    <w:rsid w:val="00875F70"/>
    <w:rsid w:val="00875F9F"/>
    <w:rsid w:val="00876093"/>
    <w:rsid w:val="008764D3"/>
    <w:rsid w:val="008766A1"/>
    <w:rsid w:val="008767DA"/>
    <w:rsid w:val="00876958"/>
    <w:rsid w:val="00876991"/>
    <w:rsid w:val="008769D3"/>
    <w:rsid w:val="00876BE5"/>
    <w:rsid w:val="00876CB9"/>
    <w:rsid w:val="00876E8A"/>
    <w:rsid w:val="0087707C"/>
    <w:rsid w:val="008771C4"/>
    <w:rsid w:val="008773DC"/>
    <w:rsid w:val="00877450"/>
    <w:rsid w:val="0087745F"/>
    <w:rsid w:val="008775DF"/>
    <w:rsid w:val="008775F5"/>
    <w:rsid w:val="008777D2"/>
    <w:rsid w:val="008777E3"/>
    <w:rsid w:val="008779D6"/>
    <w:rsid w:val="00877B38"/>
    <w:rsid w:val="00877D5E"/>
    <w:rsid w:val="00877F7D"/>
    <w:rsid w:val="008800D3"/>
    <w:rsid w:val="0088032C"/>
    <w:rsid w:val="008803CB"/>
    <w:rsid w:val="008803EB"/>
    <w:rsid w:val="008805C3"/>
    <w:rsid w:val="008806EB"/>
    <w:rsid w:val="008808C1"/>
    <w:rsid w:val="008809A9"/>
    <w:rsid w:val="00880D12"/>
    <w:rsid w:val="00880E60"/>
    <w:rsid w:val="00880EFD"/>
    <w:rsid w:val="00880F52"/>
    <w:rsid w:val="0088148A"/>
    <w:rsid w:val="008815DC"/>
    <w:rsid w:val="008816F4"/>
    <w:rsid w:val="00881909"/>
    <w:rsid w:val="00881947"/>
    <w:rsid w:val="00881997"/>
    <w:rsid w:val="00881A02"/>
    <w:rsid w:val="00881A78"/>
    <w:rsid w:val="00881A94"/>
    <w:rsid w:val="00881B39"/>
    <w:rsid w:val="00881CD1"/>
    <w:rsid w:val="00881D57"/>
    <w:rsid w:val="00881E22"/>
    <w:rsid w:val="00881FD5"/>
    <w:rsid w:val="008820A3"/>
    <w:rsid w:val="008820E0"/>
    <w:rsid w:val="00882187"/>
    <w:rsid w:val="008821DF"/>
    <w:rsid w:val="00882241"/>
    <w:rsid w:val="00882242"/>
    <w:rsid w:val="00882274"/>
    <w:rsid w:val="008822BE"/>
    <w:rsid w:val="0088243B"/>
    <w:rsid w:val="008824DA"/>
    <w:rsid w:val="0088252B"/>
    <w:rsid w:val="008827F5"/>
    <w:rsid w:val="008828CB"/>
    <w:rsid w:val="0088296D"/>
    <w:rsid w:val="008829B5"/>
    <w:rsid w:val="00882AD4"/>
    <w:rsid w:val="00882BD1"/>
    <w:rsid w:val="00882CE4"/>
    <w:rsid w:val="00882F7E"/>
    <w:rsid w:val="008830D9"/>
    <w:rsid w:val="0088313B"/>
    <w:rsid w:val="0088314E"/>
    <w:rsid w:val="008831CA"/>
    <w:rsid w:val="00883288"/>
    <w:rsid w:val="008832B1"/>
    <w:rsid w:val="00883324"/>
    <w:rsid w:val="00883703"/>
    <w:rsid w:val="008838B3"/>
    <w:rsid w:val="00883993"/>
    <w:rsid w:val="00883B7D"/>
    <w:rsid w:val="00883BE7"/>
    <w:rsid w:val="00883E60"/>
    <w:rsid w:val="00883EEC"/>
    <w:rsid w:val="0088431F"/>
    <w:rsid w:val="0088446E"/>
    <w:rsid w:val="0088468C"/>
    <w:rsid w:val="008846D8"/>
    <w:rsid w:val="0088477E"/>
    <w:rsid w:val="00884982"/>
    <w:rsid w:val="008849AA"/>
    <w:rsid w:val="00884A83"/>
    <w:rsid w:val="00884E9E"/>
    <w:rsid w:val="008850A9"/>
    <w:rsid w:val="008850CA"/>
    <w:rsid w:val="008854BD"/>
    <w:rsid w:val="008855DB"/>
    <w:rsid w:val="00885624"/>
    <w:rsid w:val="0088582F"/>
    <w:rsid w:val="008858DF"/>
    <w:rsid w:val="00885A37"/>
    <w:rsid w:val="00885D46"/>
    <w:rsid w:val="008860C1"/>
    <w:rsid w:val="00886282"/>
    <w:rsid w:val="00886467"/>
    <w:rsid w:val="00886484"/>
    <w:rsid w:val="0088664E"/>
    <w:rsid w:val="008866E1"/>
    <w:rsid w:val="00886A4E"/>
    <w:rsid w:val="00886AE6"/>
    <w:rsid w:val="00886BB6"/>
    <w:rsid w:val="00886C23"/>
    <w:rsid w:val="0088752D"/>
    <w:rsid w:val="008875C7"/>
    <w:rsid w:val="0088780C"/>
    <w:rsid w:val="00887962"/>
    <w:rsid w:val="0089003F"/>
    <w:rsid w:val="00890114"/>
    <w:rsid w:val="0089058B"/>
    <w:rsid w:val="0089063C"/>
    <w:rsid w:val="00890676"/>
    <w:rsid w:val="00890737"/>
    <w:rsid w:val="00890757"/>
    <w:rsid w:val="00890C0F"/>
    <w:rsid w:val="00890DD3"/>
    <w:rsid w:val="00890F56"/>
    <w:rsid w:val="0089102A"/>
    <w:rsid w:val="00891279"/>
    <w:rsid w:val="00891365"/>
    <w:rsid w:val="008913FE"/>
    <w:rsid w:val="0089141A"/>
    <w:rsid w:val="008914F0"/>
    <w:rsid w:val="008915F2"/>
    <w:rsid w:val="0089173B"/>
    <w:rsid w:val="00891777"/>
    <w:rsid w:val="008917B4"/>
    <w:rsid w:val="008917E2"/>
    <w:rsid w:val="00891995"/>
    <w:rsid w:val="00891A50"/>
    <w:rsid w:val="00891AED"/>
    <w:rsid w:val="00891BC9"/>
    <w:rsid w:val="00891F02"/>
    <w:rsid w:val="008920ED"/>
    <w:rsid w:val="0089232F"/>
    <w:rsid w:val="008923D8"/>
    <w:rsid w:val="00892545"/>
    <w:rsid w:val="00892596"/>
    <w:rsid w:val="008925CC"/>
    <w:rsid w:val="008926B4"/>
    <w:rsid w:val="0089278E"/>
    <w:rsid w:val="008927C9"/>
    <w:rsid w:val="008929A9"/>
    <w:rsid w:val="00892A1E"/>
    <w:rsid w:val="00892D33"/>
    <w:rsid w:val="00892EB0"/>
    <w:rsid w:val="00892ECD"/>
    <w:rsid w:val="00892F8D"/>
    <w:rsid w:val="00893136"/>
    <w:rsid w:val="008932D3"/>
    <w:rsid w:val="00893414"/>
    <w:rsid w:val="008934A4"/>
    <w:rsid w:val="00893629"/>
    <w:rsid w:val="008936AE"/>
    <w:rsid w:val="00893749"/>
    <w:rsid w:val="00893819"/>
    <w:rsid w:val="00893A0B"/>
    <w:rsid w:val="00893AF0"/>
    <w:rsid w:val="00893CCF"/>
    <w:rsid w:val="00893FAB"/>
    <w:rsid w:val="00894095"/>
    <w:rsid w:val="00894100"/>
    <w:rsid w:val="0089429C"/>
    <w:rsid w:val="008943D5"/>
    <w:rsid w:val="00894616"/>
    <w:rsid w:val="00894A04"/>
    <w:rsid w:val="00894BD1"/>
    <w:rsid w:val="00894CBC"/>
    <w:rsid w:val="00894CC2"/>
    <w:rsid w:val="00894EE6"/>
    <w:rsid w:val="00894FBF"/>
    <w:rsid w:val="008950CA"/>
    <w:rsid w:val="008950F0"/>
    <w:rsid w:val="00895536"/>
    <w:rsid w:val="008955F8"/>
    <w:rsid w:val="00895B4E"/>
    <w:rsid w:val="00895CFA"/>
    <w:rsid w:val="00895DAD"/>
    <w:rsid w:val="00895F23"/>
    <w:rsid w:val="00895FA9"/>
    <w:rsid w:val="00895FEF"/>
    <w:rsid w:val="008960BC"/>
    <w:rsid w:val="008960E8"/>
    <w:rsid w:val="00896149"/>
    <w:rsid w:val="00896484"/>
    <w:rsid w:val="008966FE"/>
    <w:rsid w:val="00896870"/>
    <w:rsid w:val="00896D48"/>
    <w:rsid w:val="0089700B"/>
    <w:rsid w:val="008974F3"/>
    <w:rsid w:val="00897A87"/>
    <w:rsid w:val="00897CE9"/>
    <w:rsid w:val="008A0023"/>
    <w:rsid w:val="008A00E7"/>
    <w:rsid w:val="008A024F"/>
    <w:rsid w:val="008A099A"/>
    <w:rsid w:val="008A0E7E"/>
    <w:rsid w:val="008A1291"/>
    <w:rsid w:val="008A1322"/>
    <w:rsid w:val="008A13B9"/>
    <w:rsid w:val="008A1671"/>
    <w:rsid w:val="008A177A"/>
    <w:rsid w:val="008A17F6"/>
    <w:rsid w:val="008A1A1C"/>
    <w:rsid w:val="008A1BD5"/>
    <w:rsid w:val="008A1C07"/>
    <w:rsid w:val="008A2559"/>
    <w:rsid w:val="008A25C2"/>
    <w:rsid w:val="008A273A"/>
    <w:rsid w:val="008A27B3"/>
    <w:rsid w:val="008A287B"/>
    <w:rsid w:val="008A28E0"/>
    <w:rsid w:val="008A2A01"/>
    <w:rsid w:val="008A2A12"/>
    <w:rsid w:val="008A2A22"/>
    <w:rsid w:val="008A2B59"/>
    <w:rsid w:val="008A2BC0"/>
    <w:rsid w:val="008A2BE6"/>
    <w:rsid w:val="008A2CB7"/>
    <w:rsid w:val="008A2ED7"/>
    <w:rsid w:val="008A30CD"/>
    <w:rsid w:val="008A3146"/>
    <w:rsid w:val="008A319D"/>
    <w:rsid w:val="008A339C"/>
    <w:rsid w:val="008A362D"/>
    <w:rsid w:val="008A3759"/>
    <w:rsid w:val="008A3A1A"/>
    <w:rsid w:val="008A404A"/>
    <w:rsid w:val="008A404C"/>
    <w:rsid w:val="008A4129"/>
    <w:rsid w:val="008A4165"/>
    <w:rsid w:val="008A4418"/>
    <w:rsid w:val="008A4510"/>
    <w:rsid w:val="008A4717"/>
    <w:rsid w:val="008A4927"/>
    <w:rsid w:val="008A495A"/>
    <w:rsid w:val="008A4A09"/>
    <w:rsid w:val="008A4C0D"/>
    <w:rsid w:val="008A4C63"/>
    <w:rsid w:val="008A4C84"/>
    <w:rsid w:val="008A4CBD"/>
    <w:rsid w:val="008A4D78"/>
    <w:rsid w:val="008A4DF5"/>
    <w:rsid w:val="008A4FD0"/>
    <w:rsid w:val="008A5031"/>
    <w:rsid w:val="008A5034"/>
    <w:rsid w:val="008A521F"/>
    <w:rsid w:val="008A5329"/>
    <w:rsid w:val="008A5331"/>
    <w:rsid w:val="008A5373"/>
    <w:rsid w:val="008A555C"/>
    <w:rsid w:val="008A563B"/>
    <w:rsid w:val="008A570A"/>
    <w:rsid w:val="008A59BD"/>
    <w:rsid w:val="008A5B5C"/>
    <w:rsid w:val="008A5BFE"/>
    <w:rsid w:val="008A5C13"/>
    <w:rsid w:val="008A5D56"/>
    <w:rsid w:val="008A5E39"/>
    <w:rsid w:val="008A60AE"/>
    <w:rsid w:val="008A6192"/>
    <w:rsid w:val="008A624C"/>
    <w:rsid w:val="008A640C"/>
    <w:rsid w:val="008A6419"/>
    <w:rsid w:val="008A64F5"/>
    <w:rsid w:val="008A64FF"/>
    <w:rsid w:val="008A6687"/>
    <w:rsid w:val="008A66EE"/>
    <w:rsid w:val="008A686C"/>
    <w:rsid w:val="008A6887"/>
    <w:rsid w:val="008A68B9"/>
    <w:rsid w:val="008A6984"/>
    <w:rsid w:val="008A69A1"/>
    <w:rsid w:val="008A69A9"/>
    <w:rsid w:val="008A6AB8"/>
    <w:rsid w:val="008A7066"/>
    <w:rsid w:val="008A70FF"/>
    <w:rsid w:val="008A7349"/>
    <w:rsid w:val="008A7429"/>
    <w:rsid w:val="008A7781"/>
    <w:rsid w:val="008A7936"/>
    <w:rsid w:val="008A7A78"/>
    <w:rsid w:val="008A7BA1"/>
    <w:rsid w:val="008A7C00"/>
    <w:rsid w:val="008B0084"/>
    <w:rsid w:val="008B03D5"/>
    <w:rsid w:val="008B0566"/>
    <w:rsid w:val="008B057D"/>
    <w:rsid w:val="008B0646"/>
    <w:rsid w:val="008B084C"/>
    <w:rsid w:val="008B0CBA"/>
    <w:rsid w:val="008B0D9C"/>
    <w:rsid w:val="008B0EB5"/>
    <w:rsid w:val="008B0F30"/>
    <w:rsid w:val="008B0FA8"/>
    <w:rsid w:val="008B100E"/>
    <w:rsid w:val="008B109E"/>
    <w:rsid w:val="008B110B"/>
    <w:rsid w:val="008B1176"/>
    <w:rsid w:val="008B156A"/>
    <w:rsid w:val="008B17F6"/>
    <w:rsid w:val="008B1C87"/>
    <w:rsid w:val="008B1CF2"/>
    <w:rsid w:val="008B1FA6"/>
    <w:rsid w:val="008B2191"/>
    <w:rsid w:val="008B2587"/>
    <w:rsid w:val="008B25DE"/>
    <w:rsid w:val="008B264C"/>
    <w:rsid w:val="008B292E"/>
    <w:rsid w:val="008B29EC"/>
    <w:rsid w:val="008B2AD8"/>
    <w:rsid w:val="008B2B6B"/>
    <w:rsid w:val="008B2DB0"/>
    <w:rsid w:val="008B2DEC"/>
    <w:rsid w:val="008B2E92"/>
    <w:rsid w:val="008B2F62"/>
    <w:rsid w:val="008B3203"/>
    <w:rsid w:val="008B3430"/>
    <w:rsid w:val="008B3492"/>
    <w:rsid w:val="008B34DE"/>
    <w:rsid w:val="008B3B10"/>
    <w:rsid w:val="008B3EC6"/>
    <w:rsid w:val="008B402B"/>
    <w:rsid w:val="008B40BA"/>
    <w:rsid w:val="008B4189"/>
    <w:rsid w:val="008B44F2"/>
    <w:rsid w:val="008B4519"/>
    <w:rsid w:val="008B476A"/>
    <w:rsid w:val="008B47F5"/>
    <w:rsid w:val="008B485B"/>
    <w:rsid w:val="008B4875"/>
    <w:rsid w:val="008B494A"/>
    <w:rsid w:val="008B4A1C"/>
    <w:rsid w:val="008B4F04"/>
    <w:rsid w:val="008B4F0A"/>
    <w:rsid w:val="008B54AD"/>
    <w:rsid w:val="008B5605"/>
    <w:rsid w:val="008B5668"/>
    <w:rsid w:val="008B57A9"/>
    <w:rsid w:val="008B57EA"/>
    <w:rsid w:val="008B595B"/>
    <w:rsid w:val="008B5B38"/>
    <w:rsid w:val="008B5EEF"/>
    <w:rsid w:val="008B655B"/>
    <w:rsid w:val="008B6679"/>
    <w:rsid w:val="008B6C66"/>
    <w:rsid w:val="008B6E21"/>
    <w:rsid w:val="008B6F4D"/>
    <w:rsid w:val="008B710C"/>
    <w:rsid w:val="008B71BB"/>
    <w:rsid w:val="008B721F"/>
    <w:rsid w:val="008B7299"/>
    <w:rsid w:val="008B7308"/>
    <w:rsid w:val="008B7584"/>
    <w:rsid w:val="008B75D1"/>
    <w:rsid w:val="008B75F6"/>
    <w:rsid w:val="008B7741"/>
    <w:rsid w:val="008B7841"/>
    <w:rsid w:val="008B784F"/>
    <w:rsid w:val="008B796C"/>
    <w:rsid w:val="008B79B2"/>
    <w:rsid w:val="008B7BE2"/>
    <w:rsid w:val="008B7CEC"/>
    <w:rsid w:val="008BFA10"/>
    <w:rsid w:val="008C00C5"/>
    <w:rsid w:val="008C01F7"/>
    <w:rsid w:val="008C024D"/>
    <w:rsid w:val="008C02BF"/>
    <w:rsid w:val="008C05B0"/>
    <w:rsid w:val="008C05D9"/>
    <w:rsid w:val="008C06BD"/>
    <w:rsid w:val="008C07C4"/>
    <w:rsid w:val="008C07E3"/>
    <w:rsid w:val="008C08D6"/>
    <w:rsid w:val="008C090D"/>
    <w:rsid w:val="008C0D4D"/>
    <w:rsid w:val="008C0E09"/>
    <w:rsid w:val="008C10A2"/>
    <w:rsid w:val="008C11B5"/>
    <w:rsid w:val="008C1381"/>
    <w:rsid w:val="008C13D1"/>
    <w:rsid w:val="008C13EF"/>
    <w:rsid w:val="008C13FC"/>
    <w:rsid w:val="008C147F"/>
    <w:rsid w:val="008C14B6"/>
    <w:rsid w:val="008C162D"/>
    <w:rsid w:val="008C1660"/>
    <w:rsid w:val="008C1794"/>
    <w:rsid w:val="008C1C96"/>
    <w:rsid w:val="008C1CA4"/>
    <w:rsid w:val="008C1CBE"/>
    <w:rsid w:val="008C1CCD"/>
    <w:rsid w:val="008C1CDF"/>
    <w:rsid w:val="008C1E9B"/>
    <w:rsid w:val="008C1F5B"/>
    <w:rsid w:val="008C206A"/>
    <w:rsid w:val="008C248A"/>
    <w:rsid w:val="008C26F6"/>
    <w:rsid w:val="008C27DA"/>
    <w:rsid w:val="008C28AC"/>
    <w:rsid w:val="008C28FE"/>
    <w:rsid w:val="008C2AED"/>
    <w:rsid w:val="008C2C0C"/>
    <w:rsid w:val="008C2EEC"/>
    <w:rsid w:val="008C3130"/>
    <w:rsid w:val="008C31D0"/>
    <w:rsid w:val="008C35DC"/>
    <w:rsid w:val="008C362C"/>
    <w:rsid w:val="008C3B9E"/>
    <w:rsid w:val="008C3FA8"/>
    <w:rsid w:val="008C4169"/>
    <w:rsid w:val="008C424F"/>
    <w:rsid w:val="008C4698"/>
    <w:rsid w:val="008C47A7"/>
    <w:rsid w:val="008C4D17"/>
    <w:rsid w:val="008C4E6F"/>
    <w:rsid w:val="008C4ED2"/>
    <w:rsid w:val="008C4F55"/>
    <w:rsid w:val="008C504A"/>
    <w:rsid w:val="008C5068"/>
    <w:rsid w:val="008C515B"/>
    <w:rsid w:val="008C5200"/>
    <w:rsid w:val="008C5302"/>
    <w:rsid w:val="008C5411"/>
    <w:rsid w:val="008C542E"/>
    <w:rsid w:val="008C54E3"/>
    <w:rsid w:val="008C56EE"/>
    <w:rsid w:val="008C5A06"/>
    <w:rsid w:val="008C5C85"/>
    <w:rsid w:val="008C5E23"/>
    <w:rsid w:val="008C5E28"/>
    <w:rsid w:val="008C5F98"/>
    <w:rsid w:val="008C5FE1"/>
    <w:rsid w:val="008C6116"/>
    <w:rsid w:val="008C6154"/>
    <w:rsid w:val="008C63BC"/>
    <w:rsid w:val="008C6574"/>
    <w:rsid w:val="008C677E"/>
    <w:rsid w:val="008C67C4"/>
    <w:rsid w:val="008C69DD"/>
    <w:rsid w:val="008C6A8F"/>
    <w:rsid w:val="008C6B39"/>
    <w:rsid w:val="008C6DA5"/>
    <w:rsid w:val="008C6E01"/>
    <w:rsid w:val="008C6E42"/>
    <w:rsid w:val="008C6ECC"/>
    <w:rsid w:val="008C6F99"/>
    <w:rsid w:val="008C7176"/>
    <w:rsid w:val="008C7240"/>
    <w:rsid w:val="008C729F"/>
    <w:rsid w:val="008C7449"/>
    <w:rsid w:val="008C7472"/>
    <w:rsid w:val="008C7557"/>
    <w:rsid w:val="008C7638"/>
    <w:rsid w:val="008C7660"/>
    <w:rsid w:val="008C766E"/>
    <w:rsid w:val="008C7703"/>
    <w:rsid w:val="008C7716"/>
    <w:rsid w:val="008C7A4A"/>
    <w:rsid w:val="008C7ECA"/>
    <w:rsid w:val="008D0143"/>
    <w:rsid w:val="008D052F"/>
    <w:rsid w:val="008D0550"/>
    <w:rsid w:val="008D0C37"/>
    <w:rsid w:val="008D0CD5"/>
    <w:rsid w:val="008D0FC6"/>
    <w:rsid w:val="008D11AF"/>
    <w:rsid w:val="008D126C"/>
    <w:rsid w:val="008D1497"/>
    <w:rsid w:val="008D1891"/>
    <w:rsid w:val="008D18E2"/>
    <w:rsid w:val="008D1A28"/>
    <w:rsid w:val="008D1D80"/>
    <w:rsid w:val="008D1E34"/>
    <w:rsid w:val="008D1E76"/>
    <w:rsid w:val="008D1EE5"/>
    <w:rsid w:val="008D2059"/>
    <w:rsid w:val="008D2163"/>
    <w:rsid w:val="008D25DF"/>
    <w:rsid w:val="008D2728"/>
    <w:rsid w:val="008D2889"/>
    <w:rsid w:val="008D2B3B"/>
    <w:rsid w:val="008D2CEC"/>
    <w:rsid w:val="008D2D47"/>
    <w:rsid w:val="008D35CB"/>
    <w:rsid w:val="008D3669"/>
    <w:rsid w:val="008D374F"/>
    <w:rsid w:val="008D3967"/>
    <w:rsid w:val="008D3A36"/>
    <w:rsid w:val="008D3CE2"/>
    <w:rsid w:val="008D3D13"/>
    <w:rsid w:val="008D3D4A"/>
    <w:rsid w:val="008D3D52"/>
    <w:rsid w:val="008D3DF3"/>
    <w:rsid w:val="008D4029"/>
    <w:rsid w:val="008D4032"/>
    <w:rsid w:val="008D4112"/>
    <w:rsid w:val="008D41C7"/>
    <w:rsid w:val="008D44BE"/>
    <w:rsid w:val="008D4687"/>
    <w:rsid w:val="008D46C4"/>
    <w:rsid w:val="008D490B"/>
    <w:rsid w:val="008D493F"/>
    <w:rsid w:val="008D4950"/>
    <w:rsid w:val="008D4967"/>
    <w:rsid w:val="008D4AFE"/>
    <w:rsid w:val="008D4B7C"/>
    <w:rsid w:val="008D4BDE"/>
    <w:rsid w:val="008D4C95"/>
    <w:rsid w:val="008D4CA1"/>
    <w:rsid w:val="008D4CFD"/>
    <w:rsid w:val="008D4D9E"/>
    <w:rsid w:val="008D4DE3"/>
    <w:rsid w:val="008D50D4"/>
    <w:rsid w:val="008D51E0"/>
    <w:rsid w:val="008D532F"/>
    <w:rsid w:val="008D5557"/>
    <w:rsid w:val="008D55C9"/>
    <w:rsid w:val="008D5681"/>
    <w:rsid w:val="008D5849"/>
    <w:rsid w:val="008D58B6"/>
    <w:rsid w:val="008D594C"/>
    <w:rsid w:val="008D5AC3"/>
    <w:rsid w:val="008D5E22"/>
    <w:rsid w:val="008D5E62"/>
    <w:rsid w:val="008D5F2C"/>
    <w:rsid w:val="008D6103"/>
    <w:rsid w:val="008D6105"/>
    <w:rsid w:val="008D6594"/>
    <w:rsid w:val="008D6681"/>
    <w:rsid w:val="008D677A"/>
    <w:rsid w:val="008D6847"/>
    <w:rsid w:val="008D6913"/>
    <w:rsid w:val="008D6B8D"/>
    <w:rsid w:val="008D6DF2"/>
    <w:rsid w:val="008D6EA4"/>
    <w:rsid w:val="008D7402"/>
    <w:rsid w:val="008D74E9"/>
    <w:rsid w:val="008D75B0"/>
    <w:rsid w:val="008D79EE"/>
    <w:rsid w:val="008D7C92"/>
    <w:rsid w:val="008E00C8"/>
    <w:rsid w:val="008E0637"/>
    <w:rsid w:val="008E06FE"/>
    <w:rsid w:val="008E0721"/>
    <w:rsid w:val="008E0752"/>
    <w:rsid w:val="008E0BE3"/>
    <w:rsid w:val="008E0C5E"/>
    <w:rsid w:val="008E0D30"/>
    <w:rsid w:val="008E0E40"/>
    <w:rsid w:val="008E0F9D"/>
    <w:rsid w:val="008E163E"/>
    <w:rsid w:val="008E1728"/>
    <w:rsid w:val="008E1B32"/>
    <w:rsid w:val="008E1B56"/>
    <w:rsid w:val="008E1FE7"/>
    <w:rsid w:val="008E2194"/>
    <w:rsid w:val="008E22BA"/>
    <w:rsid w:val="008E23BF"/>
    <w:rsid w:val="008E2AFE"/>
    <w:rsid w:val="008E2B78"/>
    <w:rsid w:val="008E2BE0"/>
    <w:rsid w:val="008E2D09"/>
    <w:rsid w:val="008E2F30"/>
    <w:rsid w:val="008E2F49"/>
    <w:rsid w:val="008E2F7C"/>
    <w:rsid w:val="008E3198"/>
    <w:rsid w:val="008E3459"/>
    <w:rsid w:val="008E3815"/>
    <w:rsid w:val="008E3890"/>
    <w:rsid w:val="008E3A47"/>
    <w:rsid w:val="008E3CC2"/>
    <w:rsid w:val="008E40C9"/>
    <w:rsid w:val="008E4306"/>
    <w:rsid w:val="008E4482"/>
    <w:rsid w:val="008E4551"/>
    <w:rsid w:val="008E45A9"/>
    <w:rsid w:val="008E47C4"/>
    <w:rsid w:val="008E4A67"/>
    <w:rsid w:val="008E4AC2"/>
    <w:rsid w:val="008E50F0"/>
    <w:rsid w:val="008E51C2"/>
    <w:rsid w:val="008E535F"/>
    <w:rsid w:val="008E53CB"/>
    <w:rsid w:val="008E5410"/>
    <w:rsid w:val="008E54BD"/>
    <w:rsid w:val="008E54E5"/>
    <w:rsid w:val="008E5B1F"/>
    <w:rsid w:val="008E5B8A"/>
    <w:rsid w:val="008E5C73"/>
    <w:rsid w:val="008E5E70"/>
    <w:rsid w:val="008E6019"/>
    <w:rsid w:val="008E6022"/>
    <w:rsid w:val="008E62EE"/>
    <w:rsid w:val="008E637A"/>
    <w:rsid w:val="008E63FE"/>
    <w:rsid w:val="008E6681"/>
    <w:rsid w:val="008E66F5"/>
    <w:rsid w:val="008E6937"/>
    <w:rsid w:val="008E6BC4"/>
    <w:rsid w:val="008E6CD0"/>
    <w:rsid w:val="008E7095"/>
    <w:rsid w:val="008E7185"/>
    <w:rsid w:val="008E727F"/>
    <w:rsid w:val="008E7557"/>
    <w:rsid w:val="008E7A5E"/>
    <w:rsid w:val="008E7C1A"/>
    <w:rsid w:val="008E7D6B"/>
    <w:rsid w:val="008E7DF2"/>
    <w:rsid w:val="008E7EC4"/>
    <w:rsid w:val="008E7ECD"/>
    <w:rsid w:val="008F01E4"/>
    <w:rsid w:val="008F0348"/>
    <w:rsid w:val="008F0472"/>
    <w:rsid w:val="008F0513"/>
    <w:rsid w:val="008F0595"/>
    <w:rsid w:val="008F0665"/>
    <w:rsid w:val="008F0672"/>
    <w:rsid w:val="008F070F"/>
    <w:rsid w:val="008F092D"/>
    <w:rsid w:val="008F0AE5"/>
    <w:rsid w:val="008F0BC7"/>
    <w:rsid w:val="008F0D51"/>
    <w:rsid w:val="008F0F65"/>
    <w:rsid w:val="008F1253"/>
    <w:rsid w:val="008F1265"/>
    <w:rsid w:val="008F1292"/>
    <w:rsid w:val="008F1314"/>
    <w:rsid w:val="008F1379"/>
    <w:rsid w:val="008F13F6"/>
    <w:rsid w:val="008F145B"/>
    <w:rsid w:val="008F16A4"/>
    <w:rsid w:val="008F185A"/>
    <w:rsid w:val="008F1891"/>
    <w:rsid w:val="008F18B7"/>
    <w:rsid w:val="008F1D85"/>
    <w:rsid w:val="008F1DF9"/>
    <w:rsid w:val="008F21F3"/>
    <w:rsid w:val="008F233B"/>
    <w:rsid w:val="008F2360"/>
    <w:rsid w:val="008F245F"/>
    <w:rsid w:val="008F2486"/>
    <w:rsid w:val="008F24B6"/>
    <w:rsid w:val="008F283F"/>
    <w:rsid w:val="008F2898"/>
    <w:rsid w:val="008F2C3A"/>
    <w:rsid w:val="008F2C97"/>
    <w:rsid w:val="008F2CA5"/>
    <w:rsid w:val="008F2FB1"/>
    <w:rsid w:val="008F3063"/>
    <w:rsid w:val="008F3212"/>
    <w:rsid w:val="008F325F"/>
    <w:rsid w:val="008F3357"/>
    <w:rsid w:val="008F3453"/>
    <w:rsid w:val="008F3498"/>
    <w:rsid w:val="008F34B0"/>
    <w:rsid w:val="008F359E"/>
    <w:rsid w:val="008F35CE"/>
    <w:rsid w:val="008F3677"/>
    <w:rsid w:val="008F3BE4"/>
    <w:rsid w:val="008F3C97"/>
    <w:rsid w:val="008F3D1E"/>
    <w:rsid w:val="008F4016"/>
    <w:rsid w:val="008F405D"/>
    <w:rsid w:val="008F41A5"/>
    <w:rsid w:val="008F448F"/>
    <w:rsid w:val="008F45A8"/>
    <w:rsid w:val="008F46B6"/>
    <w:rsid w:val="008F46D7"/>
    <w:rsid w:val="008F4A3F"/>
    <w:rsid w:val="008F4A48"/>
    <w:rsid w:val="008F4AF4"/>
    <w:rsid w:val="008F5110"/>
    <w:rsid w:val="008F5653"/>
    <w:rsid w:val="008F5821"/>
    <w:rsid w:val="008F5900"/>
    <w:rsid w:val="008F5A2C"/>
    <w:rsid w:val="008F5B17"/>
    <w:rsid w:val="008F5C9B"/>
    <w:rsid w:val="008F5D15"/>
    <w:rsid w:val="008F5EE8"/>
    <w:rsid w:val="008F5F30"/>
    <w:rsid w:val="008F61D3"/>
    <w:rsid w:val="008F64CC"/>
    <w:rsid w:val="008F6601"/>
    <w:rsid w:val="008F68DE"/>
    <w:rsid w:val="008F68E2"/>
    <w:rsid w:val="008F69D5"/>
    <w:rsid w:val="008F6BDD"/>
    <w:rsid w:val="008F72E5"/>
    <w:rsid w:val="008F7380"/>
    <w:rsid w:val="008F74C5"/>
    <w:rsid w:val="008F74EA"/>
    <w:rsid w:val="008F7585"/>
    <w:rsid w:val="008F7786"/>
    <w:rsid w:val="008F7892"/>
    <w:rsid w:val="008F78DB"/>
    <w:rsid w:val="008F7A30"/>
    <w:rsid w:val="008F7B03"/>
    <w:rsid w:val="008F7BE4"/>
    <w:rsid w:val="008F7BEC"/>
    <w:rsid w:val="008F7CAE"/>
    <w:rsid w:val="008F7D4E"/>
    <w:rsid w:val="008F7E4A"/>
    <w:rsid w:val="008F7E98"/>
    <w:rsid w:val="008F7F21"/>
    <w:rsid w:val="008F7F86"/>
    <w:rsid w:val="0090002D"/>
    <w:rsid w:val="00900249"/>
    <w:rsid w:val="00900356"/>
    <w:rsid w:val="009006B7"/>
    <w:rsid w:val="009009AF"/>
    <w:rsid w:val="00900B95"/>
    <w:rsid w:val="00900D6B"/>
    <w:rsid w:val="00900D8A"/>
    <w:rsid w:val="00900D98"/>
    <w:rsid w:val="00900E09"/>
    <w:rsid w:val="00900E21"/>
    <w:rsid w:val="00900F60"/>
    <w:rsid w:val="00900FB1"/>
    <w:rsid w:val="00901595"/>
    <w:rsid w:val="00901658"/>
    <w:rsid w:val="009017B0"/>
    <w:rsid w:val="00901B56"/>
    <w:rsid w:val="00901DF1"/>
    <w:rsid w:val="00901EF6"/>
    <w:rsid w:val="0090207A"/>
    <w:rsid w:val="009021C5"/>
    <w:rsid w:val="009023D8"/>
    <w:rsid w:val="0090244D"/>
    <w:rsid w:val="00902674"/>
    <w:rsid w:val="00902731"/>
    <w:rsid w:val="00902745"/>
    <w:rsid w:val="009027C2"/>
    <w:rsid w:val="009027E9"/>
    <w:rsid w:val="00902917"/>
    <w:rsid w:val="009029AF"/>
    <w:rsid w:val="00902C84"/>
    <w:rsid w:val="00902FC2"/>
    <w:rsid w:val="009031FA"/>
    <w:rsid w:val="00903208"/>
    <w:rsid w:val="0090330D"/>
    <w:rsid w:val="009033DC"/>
    <w:rsid w:val="009034C6"/>
    <w:rsid w:val="009037EB"/>
    <w:rsid w:val="0090396D"/>
    <w:rsid w:val="009039F3"/>
    <w:rsid w:val="00903A38"/>
    <w:rsid w:val="00903BFB"/>
    <w:rsid w:val="00903EFF"/>
    <w:rsid w:val="00903F7F"/>
    <w:rsid w:val="0090408D"/>
    <w:rsid w:val="00904208"/>
    <w:rsid w:val="00904259"/>
    <w:rsid w:val="0090428A"/>
    <w:rsid w:val="00904485"/>
    <w:rsid w:val="00904808"/>
    <w:rsid w:val="00904A43"/>
    <w:rsid w:val="00904A6B"/>
    <w:rsid w:val="00904BC3"/>
    <w:rsid w:val="00904C2E"/>
    <w:rsid w:val="00904D8D"/>
    <w:rsid w:val="00904E7C"/>
    <w:rsid w:val="00904FB7"/>
    <w:rsid w:val="009051AC"/>
    <w:rsid w:val="00905206"/>
    <w:rsid w:val="009052C6"/>
    <w:rsid w:val="00905A4F"/>
    <w:rsid w:val="00905D09"/>
    <w:rsid w:val="00906418"/>
    <w:rsid w:val="0090651C"/>
    <w:rsid w:val="00906665"/>
    <w:rsid w:val="00906724"/>
    <w:rsid w:val="00906850"/>
    <w:rsid w:val="00906908"/>
    <w:rsid w:val="00906939"/>
    <w:rsid w:val="00906A19"/>
    <w:rsid w:val="00906BA1"/>
    <w:rsid w:val="00906C20"/>
    <w:rsid w:val="00906EA8"/>
    <w:rsid w:val="00906F7B"/>
    <w:rsid w:val="00906FCC"/>
    <w:rsid w:val="0090736E"/>
    <w:rsid w:val="0090740F"/>
    <w:rsid w:val="0090752B"/>
    <w:rsid w:val="0090765A"/>
    <w:rsid w:val="00907875"/>
    <w:rsid w:val="009079D8"/>
    <w:rsid w:val="00907A96"/>
    <w:rsid w:val="00907A9E"/>
    <w:rsid w:val="00907B08"/>
    <w:rsid w:val="00907B3E"/>
    <w:rsid w:val="00907B43"/>
    <w:rsid w:val="00907C39"/>
    <w:rsid w:val="00907CFA"/>
    <w:rsid w:val="00907D31"/>
    <w:rsid w:val="00907E75"/>
    <w:rsid w:val="00907EE7"/>
    <w:rsid w:val="00910125"/>
    <w:rsid w:val="009102A0"/>
    <w:rsid w:val="009102DB"/>
    <w:rsid w:val="0091054B"/>
    <w:rsid w:val="0091054C"/>
    <w:rsid w:val="009108A8"/>
    <w:rsid w:val="009108BA"/>
    <w:rsid w:val="00910925"/>
    <w:rsid w:val="009110E4"/>
    <w:rsid w:val="009111A6"/>
    <w:rsid w:val="00911210"/>
    <w:rsid w:val="00911373"/>
    <w:rsid w:val="0091143C"/>
    <w:rsid w:val="0091161F"/>
    <w:rsid w:val="00911696"/>
    <w:rsid w:val="0091196B"/>
    <w:rsid w:val="009119D4"/>
    <w:rsid w:val="00911CA0"/>
    <w:rsid w:val="00911CCB"/>
    <w:rsid w:val="00911D5C"/>
    <w:rsid w:val="00911DD1"/>
    <w:rsid w:val="00911EC7"/>
    <w:rsid w:val="0091204F"/>
    <w:rsid w:val="009120A4"/>
    <w:rsid w:val="009120BD"/>
    <w:rsid w:val="009121C2"/>
    <w:rsid w:val="00912373"/>
    <w:rsid w:val="00912487"/>
    <w:rsid w:val="00912592"/>
    <w:rsid w:val="009125E9"/>
    <w:rsid w:val="00912748"/>
    <w:rsid w:val="009128EE"/>
    <w:rsid w:val="00912A49"/>
    <w:rsid w:val="00912B33"/>
    <w:rsid w:val="00912B56"/>
    <w:rsid w:val="00912B87"/>
    <w:rsid w:val="00912BD1"/>
    <w:rsid w:val="00913096"/>
    <w:rsid w:val="00913122"/>
    <w:rsid w:val="009132AB"/>
    <w:rsid w:val="0091336D"/>
    <w:rsid w:val="00913421"/>
    <w:rsid w:val="009134CD"/>
    <w:rsid w:val="009134D6"/>
    <w:rsid w:val="00913711"/>
    <w:rsid w:val="009137AE"/>
    <w:rsid w:val="009139F8"/>
    <w:rsid w:val="00913B7B"/>
    <w:rsid w:val="00913BE3"/>
    <w:rsid w:val="00913C05"/>
    <w:rsid w:val="00913CC4"/>
    <w:rsid w:val="00913CEE"/>
    <w:rsid w:val="00914043"/>
    <w:rsid w:val="009144C3"/>
    <w:rsid w:val="0091488B"/>
    <w:rsid w:val="009148B5"/>
    <w:rsid w:val="00914BBB"/>
    <w:rsid w:val="00914C5C"/>
    <w:rsid w:val="00914C6C"/>
    <w:rsid w:val="00914C7A"/>
    <w:rsid w:val="00914E80"/>
    <w:rsid w:val="009150B8"/>
    <w:rsid w:val="009150DA"/>
    <w:rsid w:val="009152F3"/>
    <w:rsid w:val="009153EB"/>
    <w:rsid w:val="00915519"/>
    <w:rsid w:val="00915607"/>
    <w:rsid w:val="0091562A"/>
    <w:rsid w:val="009156AE"/>
    <w:rsid w:val="009157EC"/>
    <w:rsid w:val="00915980"/>
    <w:rsid w:val="00915A34"/>
    <w:rsid w:val="00915D87"/>
    <w:rsid w:val="00915EC3"/>
    <w:rsid w:val="00915F68"/>
    <w:rsid w:val="00916240"/>
    <w:rsid w:val="009164E3"/>
    <w:rsid w:val="00916519"/>
    <w:rsid w:val="00916862"/>
    <w:rsid w:val="009169D0"/>
    <w:rsid w:val="00916BF4"/>
    <w:rsid w:val="00916C4A"/>
    <w:rsid w:val="00917044"/>
    <w:rsid w:val="009172C3"/>
    <w:rsid w:val="00917491"/>
    <w:rsid w:val="009175EB"/>
    <w:rsid w:val="009177DA"/>
    <w:rsid w:val="0091781F"/>
    <w:rsid w:val="00917845"/>
    <w:rsid w:val="00917899"/>
    <w:rsid w:val="00917915"/>
    <w:rsid w:val="0091795F"/>
    <w:rsid w:val="00917A3B"/>
    <w:rsid w:val="00917B69"/>
    <w:rsid w:val="00917F39"/>
    <w:rsid w:val="009201DD"/>
    <w:rsid w:val="00920378"/>
    <w:rsid w:val="009205B7"/>
    <w:rsid w:val="009205BA"/>
    <w:rsid w:val="009206C8"/>
    <w:rsid w:val="0092084F"/>
    <w:rsid w:val="0092096B"/>
    <w:rsid w:val="00920AB5"/>
    <w:rsid w:val="00920D7C"/>
    <w:rsid w:val="00920F82"/>
    <w:rsid w:val="0092101F"/>
    <w:rsid w:val="009211EF"/>
    <w:rsid w:val="00921586"/>
    <w:rsid w:val="009215AC"/>
    <w:rsid w:val="00921624"/>
    <w:rsid w:val="00921924"/>
    <w:rsid w:val="00921A3D"/>
    <w:rsid w:val="00921DAA"/>
    <w:rsid w:val="00921E5E"/>
    <w:rsid w:val="00921E8B"/>
    <w:rsid w:val="00921E9E"/>
    <w:rsid w:val="009223A3"/>
    <w:rsid w:val="009223EB"/>
    <w:rsid w:val="009224FB"/>
    <w:rsid w:val="00922725"/>
    <w:rsid w:val="00922771"/>
    <w:rsid w:val="00922845"/>
    <w:rsid w:val="009228C0"/>
    <w:rsid w:val="00922972"/>
    <w:rsid w:val="00922985"/>
    <w:rsid w:val="00922BA0"/>
    <w:rsid w:val="00922D1C"/>
    <w:rsid w:val="00922D9C"/>
    <w:rsid w:val="00922F3F"/>
    <w:rsid w:val="00922F9A"/>
    <w:rsid w:val="009230CD"/>
    <w:rsid w:val="00923250"/>
    <w:rsid w:val="0092327A"/>
    <w:rsid w:val="00923441"/>
    <w:rsid w:val="00923442"/>
    <w:rsid w:val="0092346C"/>
    <w:rsid w:val="00923479"/>
    <w:rsid w:val="00923661"/>
    <w:rsid w:val="00923710"/>
    <w:rsid w:val="00923715"/>
    <w:rsid w:val="009238BD"/>
    <w:rsid w:val="009238CD"/>
    <w:rsid w:val="00923DD8"/>
    <w:rsid w:val="00923F63"/>
    <w:rsid w:val="00923FC2"/>
    <w:rsid w:val="009240EC"/>
    <w:rsid w:val="00924113"/>
    <w:rsid w:val="009243BE"/>
    <w:rsid w:val="0092456A"/>
    <w:rsid w:val="009245D7"/>
    <w:rsid w:val="00924898"/>
    <w:rsid w:val="009249C5"/>
    <w:rsid w:val="009249D1"/>
    <w:rsid w:val="009249DC"/>
    <w:rsid w:val="009249EA"/>
    <w:rsid w:val="009249FF"/>
    <w:rsid w:val="00924A12"/>
    <w:rsid w:val="0092501A"/>
    <w:rsid w:val="0092508D"/>
    <w:rsid w:val="009251DE"/>
    <w:rsid w:val="009251ED"/>
    <w:rsid w:val="00925564"/>
    <w:rsid w:val="009255C0"/>
    <w:rsid w:val="009256E3"/>
    <w:rsid w:val="00925A5E"/>
    <w:rsid w:val="00925BC2"/>
    <w:rsid w:val="00925E6A"/>
    <w:rsid w:val="00925F4E"/>
    <w:rsid w:val="0092607D"/>
    <w:rsid w:val="00926139"/>
    <w:rsid w:val="00926160"/>
    <w:rsid w:val="009262C3"/>
    <w:rsid w:val="0092646F"/>
    <w:rsid w:val="009265AC"/>
    <w:rsid w:val="009266C9"/>
    <w:rsid w:val="009268DB"/>
    <w:rsid w:val="00926AD6"/>
    <w:rsid w:val="00926ADF"/>
    <w:rsid w:val="00926C55"/>
    <w:rsid w:val="00926DFC"/>
    <w:rsid w:val="00926E54"/>
    <w:rsid w:val="00926F14"/>
    <w:rsid w:val="009270B3"/>
    <w:rsid w:val="009270BB"/>
    <w:rsid w:val="009271D4"/>
    <w:rsid w:val="00927287"/>
    <w:rsid w:val="009272AA"/>
    <w:rsid w:val="00927322"/>
    <w:rsid w:val="0092782C"/>
    <w:rsid w:val="0092788E"/>
    <w:rsid w:val="009279D0"/>
    <w:rsid w:val="00927C3C"/>
    <w:rsid w:val="00927EFE"/>
    <w:rsid w:val="00927F01"/>
    <w:rsid w:val="009300C5"/>
    <w:rsid w:val="00930298"/>
    <w:rsid w:val="00930528"/>
    <w:rsid w:val="009305DF"/>
    <w:rsid w:val="00930697"/>
    <w:rsid w:val="0093096E"/>
    <w:rsid w:val="00930A01"/>
    <w:rsid w:val="00930A05"/>
    <w:rsid w:val="00930B01"/>
    <w:rsid w:val="00930CE9"/>
    <w:rsid w:val="00930E90"/>
    <w:rsid w:val="00930EEC"/>
    <w:rsid w:val="00931152"/>
    <w:rsid w:val="00931216"/>
    <w:rsid w:val="00931252"/>
    <w:rsid w:val="009312B9"/>
    <w:rsid w:val="00931385"/>
    <w:rsid w:val="00931509"/>
    <w:rsid w:val="00931938"/>
    <w:rsid w:val="00931AB7"/>
    <w:rsid w:val="00931B65"/>
    <w:rsid w:val="00931BB2"/>
    <w:rsid w:val="00931C38"/>
    <w:rsid w:val="00931CA8"/>
    <w:rsid w:val="00931D20"/>
    <w:rsid w:val="00931FE9"/>
    <w:rsid w:val="00932032"/>
    <w:rsid w:val="0093206E"/>
    <w:rsid w:val="009320D9"/>
    <w:rsid w:val="00932209"/>
    <w:rsid w:val="00932626"/>
    <w:rsid w:val="00932654"/>
    <w:rsid w:val="00932828"/>
    <w:rsid w:val="00932C01"/>
    <w:rsid w:val="00932C0C"/>
    <w:rsid w:val="00932C67"/>
    <w:rsid w:val="00932D75"/>
    <w:rsid w:val="009333CF"/>
    <w:rsid w:val="009334E4"/>
    <w:rsid w:val="00933629"/>
    <w:rsid w:val="009336C0"/>
    <w:rsid w:val="009336EB"/>
    <w:rsid w:val="009336FD"/>
    <w:rsid w:val="00933734"/>
    <w:rsid w:val="009337C0"/>
    <w:rsid w:val="009339AE"/>
    <w:rsid w:val="00933BC8"/>
    <w:rsid w:val="00933C19"/>
    <w:rsid w:val="00933CF1"/>
    <w:rsid w:val="00933D9B"/>
    <w:rsid w:val="00934155"/>
    <w:rsid w:val="00934164"/>
    <w:rsid w:val="00934225"/>
    <w:rsid w:val="00934227"/>
    <w:rsid w:val="00934488"/>
    <w:rsid w:val="00934597"/>
    <w:rsid w:val="009345E9"/>
    <w:rsid w:val="009347F6"/>
    <w:rsid w:val="00934FA2"/>
    <w:rsid w:val="00935092"/>
    <w:rsid w:val="0093517D"/>
    <w:rsid w:val="009351B3"/>
    <w:rsid w:val="009351D2"/>
    <w:rsid w:val="009352D8"/>
    <w:rsid w:val="00935323"/>
    <w:rsid w:val="00935670"/>
    <w:rsid w:val="00935965"/>
    <w:rsid w:val="00935ABA"/>
    <w:rsid w:val="00935B9A"/>
    <w:rsid w:val="00935BD6"/>
    <w:rsid w:val="00935C48"/>
    <w:rsid w:val="00935ECE"/>
    <w:rsid w:val="00935FD0"/>
    <w:rsid w:val="0093607A"/>
    <w:rsid w:val="00936099"/>
    <w:rsid w:val="0093618C"/>
    <w:rsid w:val="009361EB"/>
    <w:rsid w:val="0093620C"/>
    <w:rsid w:val="00936217"/>
    <w:rsid w:val="00936256"/>
    <w:rsid w:val="009365BD"/>
    <w:rsid w:val="0093663E"/>
    <w:rsid w:val="00936751"/>
    <w:rsid w:val="00936A03"/>
    <w:rsid w:val="00936A8B"/>
    <w:rsid w:val="00936B71"/>
    <w:rsid w:val="00936BF4"/>
    <w:rsid w:val="00936C62"/>
    <w:rsid w:val="00936D37"/>
    <w:rsid w:val="00936DD3"/>
    <w:rsid w:val="00936F0D"/>
    <w:rsid w:val="00936F98"/>
    <w:rsid w:val="00936FBB"/>
    <w:rsid w:val="009372C0"/>
    <w:rsid w:val="00937474"/>
    <w:rsid w:val="00937517"/>
    <w:rsid w:val="00937535"/>
    <w:rsid w:val="0093781D"/>
    <w:rsid w:val="00937A80"/>
    <w:rsid w:val="00937CC2"/>
    <w:rsid w:val="00937D2A"/>
    <w:rsid w:val="00937D52"/>
    <w:rsid w:val="0093E59D"/>
    <w:rsid w:val="0094007B"/>
    <w:rsid w:val="0094039E"/>
    <w:rsid w:val="009403D8"/>
    <w:rsid w:val="00940493"/>
    <w:rsid w:val="0094053A"/>
    <w:rsid w:val="009406C7"/>
    <w:rsid w:val="009406DE"/>
    <w:rsid w:val="00940705"/>
    <w:rsid w:val="00940716"/>
    <w:rsid w:val="009407FC"/>
    <w:rsid w:val="00940935"/>
    <w:rsid w:val="00940972"/>
    <w:rsid w:val="00940BBE"/>
    <w:rsid w:val="00940C24"/>
    <w:rsid w:val="00940E62"/>
    <w:rsid w:val="00940ED3"/>
    <w:rsid w:val="009411C9"/>
    <w:rsid w:val="009412BB"/>
    <w:rsid w:val="009416A1"/>
    <w:rsid w:val="009418E1"/>
    <w:rsid w:val="00941907"/>
    <w:rsid w:val="0094196E"/>
    <w:rsid w:val="009419CE"/>
    <w:rsid w:val="009419D3"/>
    <w:rsid w:val="00941A31"/>
    <w:rsid w:val="00941AF5"/>
    <w:rsid w:val="00941B0E"/>
    <w:rsid w:val="00941D6B"/>
    <w:rsid w:val="00941E83"/>
    <w:rsid w:val="0094222B"/>
    <w:rsid w:val="009422B9"/>
    <w:rsid w:val="009424E8"/>
    <w:rsid w:val="009424F9"/>
    <w:rsid w:val="0094266C"/>
    <w:rsid w:val="009427BA"/>
    <w:rsid w:val="00942A15"/>
    <w:rsid w:val="00942B04"/>
    <w:rsid w:val="00942E50"/>
    <w:rsid w:val="00942F53"/>
    <w:rsid w:val="00942FB1"/>
    <w:rsid w:val="00942FBF"/>
    <w:rsid w:val="009430EA"/>
    <w:rsid w:val="0094348E"/>
    <w:rsid w:val="009436D4"/>
    <w:rsid w:val="009438F7"/>
    <w:rsid w:val="00943942"/>
    <w:rsid w:val="00943949"/>
    <w:rsid w:val="00943A54"/>
    <w:rsid w:val="00943B8F"/>
    <w:rsid w:val="00943BB3"/>
    <w:rsid w:val="00943C59"/>
    <w:rsid w:val="00943D35"/>
    <w:rsid w:val="00943DD1"/>
    <w:rsid w:val="0094425D"/>
    <w:rsid w:val="0094439E"/>
    <w:rsid w:val="009444EE"/>
    <w:rsid w:val="00944751"/>
    <w:rsid w:val="009447A3"/>
    <w:rsid w:val="009447D7"/>
    <w:rsid w:val="00944966"/>
    <w:rsid w:val="00944D70"/>
    <w:rsid w:val="00944E3B"/>
    <w:rsid w:val="00944F24"/>
    <w:rsid w:val="00944F46"/>
    <w:rsid w:val="009450E5"/>
    <w:rsid w:val="00945243"/>
    <w:rsid w:val="0094542D"/>
    <w:rsid w:val="00945621"/>
    <w:rsid w:val="00945761"/>
    <w:rsid w:val="009459B3"/>
    <w:rsid w:val="00945A56"/>
    <w:rsid w:val="00945D3C"/>
    <w:rsid w:val="00945D81"/>
    <w:rsid w:val="00945F10"/>
    <w:rsid w:val="00945F23"/>
    <w:rsid w:val="00945F2D"/>
    <w:rsid w:val="00945FE5"/>
    <w:rsid w:val="009460C5"/>
    <w:rsid w:val="00946220"/>
    <w:rsid w:val="0094629D"/>
    <w:rsid w:val="0094649C"/>
    <w:rsid w:val="009467D7"/>
    <w:rsid w:val="009468FD"/>
    <w:rsid w:val="0094695F"/>
    <w:rsid w:val="009469BE"/>
    <w:rsid w:val="00946B5C"/>
    <w:rsid w:val="00946F1B"/>
    <w:rsid w:val="00946FFC"/>
    <w:rsid w:val="00947033"/>
    <w:rsid w:val="009470B9"/>
    <w:rsid w:val="0094741A"/>
    <w:rsid w:val="00947656"/>
    <w:rsid w:val="00947690"/>
    <w:rsid w:val="009476BC"/>
    <w:rsid w:val="00947AD9"/>
    <w:rsid w:val="00947B08"/>
    <w:rsid w:val="00947EEE"/>
    <w:rsid w:val="009500E3"/>
    <w:rsid w:val="00950185"/>
    <w:rsid w:val="00950642"/>
    <w:rsid w:val="00950746"/>
    <w:rsid w:val="00950A7E"/>
    <w:rsid w:val="00950ACC"/>
    <w:rsid w:val="00950B7E"/>
    <w:rsid w:val="00950BA6"/>
    <w:rsid w:val="00950C5D"/>
    <w:rsid w:val="00950D5B"/>
    <w:rsid w:val="00950DF0"/>
    <w:rsid w:val="009511A2"/>
    <w:rsid w:val="009511A9"/>
    <w:rsid w:val="009513F0"/>
    <w:rsid w:val="0095162E"/>
    <w:rsid w:val="00951744"/>
    <w:rsid w:val="00951AF8"/>
    <w:rsid w:val="00951B47"/>
    <w:rsid w:val="00951C82"/>
    <w:rsid w:val="00951D42"/>
    <w:rsid w:val="00951D5A"/>
    <w:rsid w:val="00951EED"/>
    <w:rsid w:val="00951F76"/>
    <w:rsid w:val="0095201E"/>
    <w:rsid w:val="00952169"/>
    <w:rsid w:val="009522E7"/>
    <w:rsid w:val="0095254A"/>
    <w:rsid w:val="00952BA3"/>
    <w:rsid w:val="00952CAB"/>
    <w:rsid w:val="00952E04"/>
    <w:rsid w:val="009530F7"/>
    <w:rsid w:val="00953169"/>
    <w:rsid w:val="009531CA"/>
    <w:rsid w:val="009532AD"/>
    <w:rsid w:val="0095369B"/>
    <w:rsid w:val="00953B23"/>
    <w:rsid w:val="00953BC3"/>
    <w:rsid w:val="00953E42"/>
    <w:rsid w:val="00953F5C"/>
    <w:rsid w:val="00953F75"/>
    <w:rsid w:val="009541E3"/>
    <w:rsid w:val="00954550"/>
    <w:rsid w:val="0095485E"/>
    <w:rsid w:val="009549AD"/>
    <w:rsid w:val="00954F9D"/>
    <w:rsid w:val="00955095"/>
    <w:rsid w:val="00955195"/>
    <w:rsid w:val="00955248"/>
    <w:rsid w:val="0095524A"/>
    <w:rsid w:val="009552D7"/>
    <w:rsid w:val="009554F9"/>
    <w:rsid w:val="00955503"/>
    <w:rsid w:val="00955526"/>
    <w:rsid w:val="00955549"/>
    <w:rsid w:val="00955664"/>
    <w:rsid w:val="0095570D"/>
    <w:rsid w:val="00955946"/>
    <w:rsid w:val="00955CAE"/>
    <w:rsid w:val="00955D50"/>
    <w:rsid w:val="00955FD2"/>
    <w:rsid w:val="00956061"/>
    <w:rsid w:val="009561EC"/>
    <w:rsid w:val="0095624F"/>
    <w:rsid w:val="0095633C"/>
    <w:rsid w:val="00956350"/>
    <w:rsid w:val="00956378"/>
    <w:rsid w:val="0095643C"/>
    <w:rsid w:val="009566F1"/>
    <w:rsid w:val="009567F4"/>
    <w:rsid w:val="00956A09"/>
    <w:rsid w:val="00956C62"/>
    <w:rsid w:val="00956C64"/>
    <w:rsid w:val="00956F7D"/>
    <w:rsid w:val="00957120"/>
    <w:rsid w:val="009571D8"/>
    <w:rsid w:val="009572C9"/>
    <w:rsid w:val="009572E0"/>
    <w:rsid w:val="0095746A"/>
    <w:rsid w:val="009575B9"/>
    <w:rsid w:val="0095767C"/>
    <w:rsid w:val="009577A9"/>
    <w:rsid w:val="0095784B"/>
    <w:rsid w:val="0095786E"/>
    <w:rsid w:val="00957886"/>
    <w:rsid w:val="0095790E"/>
    <w:rsid w:val="009579AC"/>
    <w:rsid w:val="009579B7"/>
    <w:rsid w:val="00957C7F"/>
    <w:rsid w:val="00957CA9"/>
    <w:rsid w:val="00957CC0"/>
    <w:rsid w:val="00957D95"/>
    <w:rsid w:val="00957DBE"/>
    <w:rsid w:val="00957EF6"/>
    <w:rsid w:val="009600C6"/>
    <w:rsid w:val="00960293"/>
    <w:rsid w:val="009603A4"/>
    <w:rsid w:val="00960451"/>
    <w:rsid w:val="00960604"/>
    <w:rsid w:val="00960609"/>
    <w:rsid w:val="00960625"/>
    <w:rsid w:val="00960631"/>
    <w:rsid w:val="0096064E"/>
    <w:rsid w:val="00960715"/>
    <w:rsid w:val="00960763"/>
    <w:rsid w:val="00960865"/>
    <w:rsid w:val="00960929"/>
    <w:rsid w:val="00960ADE"/>
    <w:rsid w:val="00960C04"/>
    <w:rsid w:val="00960C76"/>
    <w:rsid w:val="00960D53"/>
    <w:rsid w:val="00960EAC"/>
    <w:rsid w:val="00961029"/>
    <w:rsid w:val="009611CA"/>
    <w:rsid w:val="009613B3"/>
    <w:rsid w:val="00961433"/>
    <w:rsid w:val="009615F4"/>
    <w:rsid w:val="00961833"/>
    <w:rsid w:val="0096188A"/>
    <w:rsid w:val="009619FF"/>
    <w:rsid w:val="00961B9A"/>
    <w:rsid w:val="00961CF4"/>
    <w:rsid w:val="00961E23"/>
    <w:rsid w:val="00961F30"/>
    <w:rsid w:val="009621AA"/>
    <w:rsid w:val="0096237F"/>
    <w:rsid w:val="0096247A"/>
    <w:rsid w:val="00962533"/>
    <w:rsid w:val="00962697"/>
    <w:rsid w:val="00962966"/>
    <w:rsid w:val="00962F04"/>
    <w:rsid w:val="00963134"/>
    <w:rsid w:val="0096322E"/>
    <w:rsid w:val="00963414"/>
    <w:rsid w:val="00963462"/>
    <w:rsid w:val="009634F8"/>
    <w:rsid w:val="00963504"/>
    <w:rsid w:val="0096355A"/>
    <w:rsid w:val="00963618"/>
    <w:rsid w:val="00963624"/>
    <w:rsid w:val="009638B4"/>
    <w:rsid w:val="00963ABC"/>
    <w:rsid w:val="00963EBA"/>
    <w:rsid w:val="00964129"/>
    <w:rsid w:val="0096413B"/>
    <w:rsid w:val="009642D7"/>
    <w:rsid w:val="0096497B"/>
    <w:rsid w:val="00964B62"/>
    <w:rsid w:val="00964C1D"/>
    <w:rsid w:val="00964EDD"/>
    <w:rsid w:val="0096506F"/>
    <w:rsid w:val="0096522C"/>
    <w:rsid w:val="00965449"/>
    <w:rsid w:val="009654B1"/>
    <w:rsid w:val="009656B9"/>
    <w:rsid w:val="009658EA"/>
    <w:rsid w:val="00965A36"/>
    <w:rsid w:val="00965A69"/>
    <w:rsid w:val="00965A6D"/>
    <w:rsid w:val="00965B49"/>
    <w:rsid w:val="00965BE3"/>
    <w:rsid w:val="00965C31"/>
    <w:rsid w:val="00965DA5"/>
    <w:rsid w:val="00965EB8"/>
    <w:rsid w:val="00965F14"/>
    <w:rsid w:val="00965FB2"/>
    <w:rsid w:val="00966281"/>
    <w:rsid w:val="00966400"/>
    <w:rsid w:val="0096643F"/>
    <w:rsid w:val="009664D0"/>
    <w:rsid w:val="009666B9"/>
    <w:rsid w:val="009668EB"/>
    <w:rsid w:val="009668F2"/>
    <w:rsid w:val="00966900"/>
    <w:rsid w:val="00966ABE"/>
    <w:rsid w:val="00966BCC"/>
    <w:rsid w:val="00966C70"/>
    <w:rsid w:val="00966DF6"/>
    <w:rsid w:val="00966E53"/>
    <w:rsid w:val="00966FF2"/>
    <w:rsid w:val="009671AB"/>
    <w:rsid w:val="00967520"/>
    <w:rsid w:val="00967527"/>
    <w:rsid w:val="00967681"/>
    <w:rsid w:val="0096773B"/>
    <w:rsid w:val="009677BA"/>
    <w:rsid w:val="009677C8"/>
    <w:rsid w:val="009678A7"/>
    <w:rsid w:val="0096795B"/>
    <w:rsid w:val="009679A5"/>
    <w:rsid w:val="00967DC9"/>
    <w:rsid w:val="00967E5E"/>
    <w:rsid w:val="00967F57"/>
    <w:rsid w:val="0097007E"/>
    <w:rsid w:val="009700F0"/>
    <w:rsid w:val="009701CC"/>
    <w:rsid w:val="00970222"/>
    <w:rsid w:val="00970392"/>
    <w:rsid w:val="00970476"/>
    <w:rsid w:val="0097050A"/>
    <w:rsid w:val="00970531"/>
    <w:rsid w:val="0097069F"/>
    <w:rsid w:val="00970770"/>
    <w:rsid w:val="009709E3"/>
    <w:rsid w:val="00970A7D"/>
    <w:rsid w:val="00970BAD"/>
    <w:rsid w:val="00970CFD"/>
    <w:rsid w:val="00970F04"/>
    <w:rsid w:val="009712A8"/>
    <w:rsid w:val="009712C4"/>
    <w:rsid w:val="009714F8"/>
    <w:rsid w:val="00971881"/>
    <w:rsid w:val="00971B76"/>
    <w:rsid w:val="00971CF5"/>
    <w:rsid w:val="0097232F"/>
    <w:rsid w:val="0097259B"/>
    <w:rsid w:val="009728DF"/>
    <w:rsid w:val="00972A01"/>
    <w:rsid w:val="00972B9B"/>
    <w:rsid w:val="00972BBA"/>
    <w:rsid w:val="00972D7D"/>
    <w:rsid w:val="00972DD2"/>
    <w:rsid w:val="0097343C"/>
    <w:rsid w:val="00973468"/>
    <w:rsid w:val="00973764"/>
    <w:rsid w:val="00973B41"/>
    <w:rsid w:val="00973DB3"/>
    <w:rsid w:val="00973E5C"/>
    <w:rsid w:val="00973E90"/>
    <w:rsid w:val="00973F02"/>
    <w:rsid w:val="00973F71"/>
    <w:rsid w:val="0097424B"/>
    <w:rsid w:val="00974284"/>
    <w:rsid w:val="0097441A"/>
    <w:rsid w:val="0097443F"/>
    <w:rsid w:val="00974554"/>
    <w:rsid w:val="00974A8D"/>
    <w:rsid w:val="00974B79"/>
    <w:rsid w:val="00974BEB"/>
    <w:rsid w:val="00974E34"/>
    <w:rsid w:val="00974FB8"/>
    <w:rsid w:val="00975188"/>
    <w:rsid w:val="009754E9"/>
    <w:rsid w:val="00975603"/>
    <w:rsid w:val="009759E1"/>
    <w:rsid w:val="00975A73"/>
    <w:rsid w:val="00975AE2"/>
    <w:rsid w:val="00975F31"/>
    <w:rsid w:val="00975FCE"/>
    <w:rsid w:val="00976017"/>
    <w:rsid w:val="009761A0"/>
    <w:rsid w:val="0097624B"/>
    <w:rsid w:val="00976254"/>
    <w:rsid w:val="009762E1"/>
    <w:rsid w:val="0097630E"/>
    <w:rsid w:val="0097634C"/>
    <w:rsid w:val="0097661C"/>
    <w:rsid w:val="0097672A"/>
    <w:rsid w:val="00976903"/>
    <w:rsid w:val="0097695D"/>
    <w:rsid w:val="00976B93"/>
    <w:rsid w:val="00976F23"/>
    <w:rsid w:val="00977063"/>
    <w:rsid w:val="009771F7"/>
    <w:rsid w:val="009774D3"/>
    <w:rsid w:val="0097782F"/>
    <w:rsid w:val="00977AB4"/>
    <w:rsid w:val="00977F35"/>
    <w:rsid w:val="00977FA9"/>
    <w:rsid w:val="00977FE8"/>
    <w:rsid w:val="00980015"/>
    <w:rsid w:val="00980109"/>
    <w:rsid w:val="009801E0"/>
    <w:rsid w:val="00980259"/>
    <w:rsid w:val="009802BA"/>
    <w:rsid w:val="0098030F"/>
    <w:rsid w:val="0098052A"/>
    <w:rsid w:val="0098078D"/>
    <w:rsid w:val="00980903"/>
    <w:rsid w:val="00980A87"/>
    <w:rsid w:val="00980AFE"/>
    <w:rsid w:val="009810F9"/>
    <w:rsid w:val="009814EA"/>
    <w:rsid w:val="00981584"/>
    <w:rsid w:val="00981591"/>
    <w:rsid w:val="009816FC"/>
    <w:rsid w:val="009819E7"/>
    <w:rsid w:val="00981D30"/>
    <w:rsid w:val="00981DBA"/>
    <w:rsid w:val="00981E5E"/>
    <w:rsid w:val="00981E92"/>
    <w:rsid w:val="00981F6F"/>
    <w:rsid w:val="0098219E"/>
    <w:rsid w:val="00982239"/>
    <w:rsid w:val="0098236A"/>
    <w:rsid w:val="009824A2"/>
    <w:rsid w:val="009825FC"/>
    <w:rsid w:val="00982652"/>
    <w:rsid w:val="009829D2"/>
    <w:rsid w:val="00982B56"/>
    <w:rsid w:val="00982DBF"/>
    <w:rsid w:val="00982E04"/>
    <w:rsid w:val="00982E30"/>
    <w:rsid w:val="00983050"/>
    <w:rsid w:val="009831A9"/>
    <w:rsid w:val="009831E1"/>
    <w:rsid w:val="00983250"/>
    <w:rsid w:val="0098331F"/>
    <w:rsid w:val="0098343F"/>
    <w:rsid w:val="009835C3"/>
    <w:rsid w:val="0098378F"/>
    <w:rsid w:val="00983969"/>
    <w:rsid w:val="009839CC"/>
    <w:rsid w:val="00983E1A"/>
    <w:rsid w:val="00983E99"/>
    <w:rsid w:val="00983FFA"/>
    <w:rsid w:val="00984094"/>
    <w:rsid w:val="00984270"/>
    <w:rsid w:val="009843DE"/>
    <w:rsid w:val="009844BD"/>
    <w:rsid w:val="00984799"/>
    <w:rsid w:val="00984DEB"/>
    <w:rsid w:val="0098504E"/>
    <w:rsid w:val="0098517C"/>
    <w:rsid w:val="0098524F"/>
    <w:rsid w:val="00985432"/>
    <w:rsid w:val="00985458"/>
    <w:rsid w:val="00985520"/>
    <w:rsid w:val="00985625"/>
    <w:rsid w:val="00985787"/>
    <w:rsid w:val="00985C07"/>
    <w:rsid w:val="00985E1B"/>
    <w:rsid w:val="0098608F"/>
    <w:rsid w:val="0098616A"/>
    <w:rsid w:val="00986186"/>
    <w:rsid w:val="009862D4"/>
    <w:rsid w:val="009866EC"/>
    <w:rsid w:val="009867CE"/>
    <w:rsid w:val="009869C6"/>
    <w:rsid w:val="00986A25"/>
    <w:rsid w:val="00986DAD"/>
    <w:rsid w:val="00986DD5"/>
    <w:rsid w:val="00986E01"/>
    <w:rsid w:val="00986E05"/>
    <w:rsid w:val="00986FE3"/>
    <w:rsid w:val="00987006"/>
    <w:rsid w:val="0098728D"/>
    <w:rsid w:val="0098767F"/>
    <w:rsid w:val="00987743"/>
    <w:rsid w:val="009878F0"/>
    <w:rsid w:val="009879B1"/>
    <w:rsid w:val="00987AAD"/>
    <w:rsid w:val="00987C90"/>
    <w:rsid w:val="00987E6B"/>
    <w:rsid w:val="00987E6D"/>
    <w:rsid w:val="00987F3F"/>
    <w:rsid w:val="00990003"/>
    <w:rsid w:val="0099009E"/>
    <w:rsid w:val="009900BC"/>
    <w:rsid w:val="009900C4"/>
    <w:rsid w:val="0099017A"/>
    <w:rsid w:val="009906AE"/>
    <w:rsid w:val="009907A5"/>
    <w:rsid w:val="009907FF"/>
    <w:rsid w:val="0099087D"/>
    <w:rsid w:val="00990AC6"/>
    <w:rsid w:val="00990AD9"/>
    <w:rsid w:val="00990B3F"/>
    <w:rsid w:val="00990C39"/>
    <w:rsid w:val="00990E2D"/>
    <w:rsid w:val="0099112B"/>
    <w:rsid w:val="009911AC"/>
    <w:rsid w:val="009916AE"/>
    <w:rsid w:val="00991771"/>
    <w:rsid w:val="009918C7"/>
    <w:rsid w:val="0099190C"/>
    <w:rsid w:val="00991D28"/>
    <w:rsid w:val="00991DAA"/>
    <w:rsid w:val="00991EDB"/>
    <w:rsid w:val="00991F9C"/>
    <w:rsid w:val="00991FB9"/>
    <w:rsid w:val="009923D6"/>
    <w:rsid w:val="00992461"/>
    <w:rsid w:val="00992636"/>
    <w:rsid w:val="009927E1"/>
    <w:rsid w:val="009928E6"/>
    <w:rsid w:val="009928EA"/>
    <w:rsid w:val="009928EF"/>
    <w:rsid w:val="0099291A"/>
    <w:rsid w:val="00992AF1"/>
    <w:rsid w:val="00992B92"/>
    <w:rsid w:val="00992BBF"/>
    <w:rsid w:val="00992C2B"/>
    <w:rsid w:val="00992C99"/>
    <w:rsid w:val="00992D2D"/>
    <w:rsid w:val="00992DA9"/>
    <w:rsid w:val="00992DBF"/>
    <w:rsid w:val="0099329F"/>
    <w:rsid w:val="009934B1"/>
    <w:rsid w:val="009934C1"/>
    <w:rsid w:val="009937D8"/>
    <w:rsid w:val="00993C48"/>
    <w:rsid w:val="00993DBC"/>
    <w:rsid w:val="009941DE"/>
    <w:rsid w:val="00994282"/>
    <w:rsid w:val="00994471"/>
    <w:rsid w:val="009945F5"/>
    <w:rsid w:val="00994627"/>
    <w:rsid w:val="00994B0B"/>
    <w:rsid w:val="00994C60"/>
    <w:rsid w:val="00994CEC"/>
    <w:rsid w:val="00994EA2"/>
    <w:rsid w:val="00994FD3"/>
    <w:rsid w:val="00995096"/>
    <w:rsid w:val="0099530A"/>
    <w:rsid w:val="009953BC"/>
    <w:rsid w:val="00995ABA"/>
    <w:rsid w:val="00995DED"/>
    <w:rsid w:val="00995F2D"/>
    <w:rsid w:val="00995F52"/>
    <w:rsid w:val="00996097"/>
    <w:rsid w:val="009960E0"/>
    <w:rsid w:val="009962C4"/>
    <w:rsid w:val="00996412"/>
    <w:rsid w:val="009966F6"/>
    <w:rsid w:val="00996728"/>
    <w:rsid w:val="0099678A"/>
    <w:rsid w:val="009968AB"/>
    <w:rsid w:val="009968B1"/>
    <w:rsid w:val="009969A8"/>
    <w:rsid w:val="00996A3B"/>
    <w:rsid w:val="00996B05"/>
    <w:rsid w:val="00996B44"/>
    <w:rsid w:val="00997156"/>
    <w:rsid w:val="00997505"/>
    <w:rsid w:val="009975C1"/>
    <w:rsid w:val="00997A32"/>
    <w:rsid w:val="00997B34"/>
    <w:rsid w:val="00997CB1"/>
    <w:rsid w:val="00997CD6"/>
    <w:rsid w:val="00997D41"/>
    <w:rsid w:val="00997FE3"/>
    <w:rsid w:val="009A0079"/>
    <w:rsid w:val="009A007C"/>
    <w:rsid w:val="009A0290"/>
    <w:rsid w:val="009A04B8"/>
    <w:rsid w:val="009A0503"/>
    <w:rsid w:val="009A09DC"/>
    <w:rsid w:val="009A0E10"/>
    <w:rsid w:val="009A0E35"/>
    <w:rsid w:val="009A1228"/>
    <w:rsid w:val="009A1592"/>
    <w:rsid w:val="009A1692"/>
    <w:rsid w:val="009A17F6"/>
    <w:rsid w:val="009A1B94"/>
    <w:rsid w:val="009A1BD3"/>
    <w:rsid w:val="009A1C08"/>
    <w:rsid w:val="009A1E5D"/>
    <w:rsid w:val="009A1E6E"/>
    <w:rsid w:val="009A2226"/>
    <w:rsid w:val="009A22F9"/>
    <w:rsid w:val="009A2364"/>
    <w:rsid w:val="009A23D3"/>
    <w:rsid w:val="009A265F"/>
    <w:rsid w:val="009A2722"/>
    <w:rsid w:val="009A2961"/>
    <w:rsid w:val="009A2AF4"/>
    <w:rsid w:val="009A2AFB"/>
    <w:rsid w:val="009A2E9D"/>
    <w:rsid w:val="009A310F"/>
    <w:rsid w:val="009A316B"/>
    <w:rsid w:val="009A3526"/>
    <w:rsid w:val="009A35F6"/>
    <w:rsid w:val="009A360F"/>
    <w:rsid w:val="009A3626"/>
    <w:rsid w:val="009A38A3"/>
    <w:rsid w:val="009A3A60"/>
    <w:rsid w:val="009A3AED"/>
    <w:rsid w:val="009A3C7F"/>
    <w:rsid w:val="009A431F"/>
    <w:rsid w:val="009A4353"/>
    <w:rsid w:val="009A45FF"/>
    <w:rsid w:val="009A4786"/>
    <w:rsid w:val="009A47E5"/>
    <w:rsid w:val="009A4D39"/>
    <w:rsid w:val="009A4D86"/>
    <w:rsid w:val="009A4DB5"/>
    <w:rsid w:val="009A4E0F"/>
    <w:rsid w:val="009A4F2F"/>
    <w:rsid w:val="009A50E5"/>
    <w:rsid w:val="009A50F7"/>
    <w:rsid w:val="009A5222"/>
    <w:rsid w:val="009A5384"/>
    <w:rsid w:val="009A53F1"/>
    <w:rsid w:val="009A55C0"/>
    <w:rsid w:val="009A5736"/>
    <w:rsid w:val="009A575B"/>
    <w:rsid w:val="009A5C25"/>
    <w:rsid w:val="009A5DD1"/>
    <w:rsid w:val="009A5E38"/>
    <w:rsid w:val="009A5E7D"/>
    <w:rsid w:val="009A5F71"/>
    <w:rsid w:val="009A6007"/>
    <w:rsid w:val="009A629B"/>
    <w:rsid w:val="009A6349"/>
    <w:rsid w:val="009A64F9"/>
    <w:rsid w:val="009A667A"/>
    <w:rsid w:val="009A66E4"/>
    <w:rsid w:val="009A671E"/>
    <w:rsid w:val="009A676C"/>
    <w:rsid w:val="009A67CE"/>
    <w:rsid w:val="009A68F3"/>
    <w:rsid w:val="009A6B29"/>
    <w:rsid w:val="009A6C34"/>
    <w:rsid w:val="009A6C72"/>
    <w:rsid w:val="009A6D21"/>
    <w:rsid w:val="009A6F28"/>
    <w:rsid w:val="009A6F31"/>
    <w:rsid w:val="009A7126"/>
    <w:rsid w:val="009A728F"/>
    <w:rsid w:val="009A74A4"/>
    <w:rsid w:val="009A7745"/>
    <w:rsid w:val="009A7C33"/>
    <w:rsid w:val="009A7E98"/>
    <w:rsid w:val="009A7F43"/>
    <w:rsid w:val="009B00BC"/>
    <w:rsid w:val="009B021C"/>
    <w:rsid w:val="009B064E"/>
    <w:rsid w:val="009B07E3"/>
    <w:rsid w:val="009B091C"/>
    <w:rsid w:val="009B09E1"/>
    <w:rsid w:val="009B0D26"/>
    <w:rsid w:val="009B0D81"/>
    <w:rsid w:val="009B0F54"/>
    <w:rsid w:val="009B12B8"/>
    <w:rsid w:val="009B14AB"/>
    <w:rsid w:val="009B1576"/>
    <w:rsid w:val="009B17DC"/>
    <w:rsid w:val="009B181A"/>
    <w:rsid w:val="009B19C6"/>
    <w:rsid w:val="009B1B96"/>
    <w:rsid w:val="009B1BEF"/>
    <w:rsid w:val="009B1C66"/>
    <w:rsid w:val="009B1D2A"/>
    <w:rsid w:val="009B1DBD"/>
    <w:rsid w:val="009B2179"/>
    <w:rsid w:val="009B23CC"/>
    <w:rsid w:val="009B241D"/>
    <w:rsid w:val="009B2556"/>
    <w:rsid w:val="009B26C8"/>
    <w:rsid w:val="009B26E2"/>
    <w:rsid w:val="009B28A2"/>
    <w:rsid w:val="009B2A59"/>
    <w:rsid w:val="009B2C1B"/>
    <w:rsid w:val="009B2E35"/>
    <w:rsid w:val="009B2FC2"/>
    <w:rsid w:val="009B349B"/>
    <w:rsid w:val="009B3AE0"/>
    <w:rsid w:val="009B3B35"/>
    <w:rsid w:val="009B3C13"/>
    <w:rsid w:val="009B3C8F"/>
    <w:rsid w:val="009B3C9D"/>
    <w:rsid w:val="009B3CF3"/>
    <w:rsid w:val="009B4059"/>
    <w:rsid w:val="009B46B9"/>
    <w:rsid w:val="009B4752"/>
    <w:rsid w:val="009B490B"/>
    <w:rsid w:val="009B5019"/>
    <w:rsid w:val="009B52B9"/>
    <w:rsid w:val="009B530F"/>
    <w:rsid w:val="009B553C"/>
    <w:rsid w:val="009B5584"/>
    <w:rsid w:val="009B56AF"/>
    <w:rsid w:val="009B5A49"/>
    <w:rsid w:val="009B5A59"/>
    <w:rsid w:val="009B5DA3"/>
    <w:rsid w:val="009B5DEA"/>
    <w:rsid w:val="009B5E43"/>
    <w:rsid w:val="009B5E52"/>
    <w:rsid w:val="009B5FBC"/>
    <w:rsid w:val="009B609E"/>
    <w:rsid w:val="009B6368"/>
    <w:rsid w:val="009B63B9"/>
    <w:rsid w:val="009B652F"/>
    <w:rsid w:val="009B656B"/>
    <w:rsid w:val="009B6745"/>
    <w:rsid w:val="009B67D5"/>
    <w:rsid w:val="009B6871"/>
    <w:rsid w:val="009B6ACC"/>
    <w:rsid w:val="009B6B51"/>
    <w:rsid w:val="009B6B7D"/>
    <w:rsid w:val="009B6BCE"/>
    <w:rsid w:val="009B6BFB"/>
    <w:rsid w:val="009B6C97"/>
    <w:rsid w:val="009B6D3B"/>
    <w:rsid w:val="009B6DB1"/>
    <w:rsid w:val="009B7243"/>
    <w:rsid w:val="009B7288"/>
    <w:rsid w:val="009B7413"/>
    <w:rsid w:val="009B74BD"/>
    <w:rsid w:val="009B78F8"/>
    <w:rsid w:val="009B7B7A"/>
    <w:rsid w:val="009B7B98"/>
    <w:rsid w:val="009B7BD3"/>
    <w:rsid w:val="009B7D22"/>
    <w:rsid w:val="009B7DC5"/>
    <w:rsid w:val="009B7F6C"/>
    <w:rsid w:val="009B7FEE"/>
    <w:rsid w:val="009C0059"/>
    <w:rsid w:val="009C01B4"/>
    <w:rsid w:val="009C047A"/>
    <w:rsid w:val="009C0552"/>
    <w:rsid w:val="009C0752"/>
    <w:rsid w:val="009C0A65"/>
    <w:rsid w:val="009C0A88"/>
    <w:rsid w:val="009C0AF8"/>
    <w:rsid w:val="009C0D35"/>
    <w:rsid w:val="009C10A9"/>
    <w:rsid w:val="009C1485"/>
    <w:rsid w:val="009C15AB"/>
    <w:rsid w:val="009C15CC"/>
    <w:rsid w:val="009C176D"/>
    <w:rsid w:val="009C193E"/>
    <w:rsid w:val="009C1AAC"/>
    <w:rsid w:val="009C1F1A"/>
    <w:rsid w:val="009C2136"/>
    <w:rsid w:val="009C229D"/>
    <w:rsid w:val="009C23BD"/>
    <w:rsid w:val="009C249D"/>
    <w:rsid w:val="009C288C"/>
    <w:rsid w:val="009C28F9"/>
    <w:rsid w:val="009C2A03"/>
    <w:rsid w:val="009C2A14"/>
    <w:rsid w:val="009C2B3B"/>
    <w:rsid w:val="009C2DA7"/>
    <w:rsid w:val="009C2E7D"/>
    <w:rsid w:val="009C2FAA"/>
    <w:rsid w:val="009C312E"/>
    <w:rsid w:val="009C318E"/>
    <w:rsid w:val="009C33F9"/>
    <w:rsid w:val="009C340F"/>
    <w:rsid w:val="009C3449"/>
    <w:rsid w:val="009C3520"/>
    <w:rsid w:val="009C3592"/>
    <w:rsid w:val="009C3779"/>
    <w:rsid w:val="009C3B8B"/>
    <w:rsid w:val="009C3C1B"/>
    <w:rsid w:val="009C3DC8"/>
    <w:rsid w:val="009C3F85"/>
    <w:rsid w:val="009C42AD"/>
    <w:rsid w:val="009C439E"/>
    <w:rsid w:val="009C4978"/>
    <w:rsid w:val="009C4A54"/>
    <w:rsid w:val="009C4AE3"/>
    <w:rsid w:val="009C4B09"/>
    <w:rsid w:val="009C4D50"/>
    <w:rsid w:val="009C508F"/>
    <w:rsid w:val="009C5215"/>
    <w:rsid w:val="009C52CE"/>
    <w:rsid w:val="009C5554"/>
    <w:rsid w:val="009C56CE"/>
    <w:rsid w:val="009C57C7"/>
    <w:rsid w:val="009C58A1"/>
    <w:rsid w:val="009C597F"/>
    <w:rsid w:val="009C59D0"/>
    <w:rsid w:val="009C59E9"/>
    <w:rsid w:val="009C60F0"/>
    <w:rsid w:val="009C612F"/>
    <w:rsid w:val="009C615B"/>
    <w:rsid w:val="009C6181"/>
    <w:rsid w:val="009C637A"/>
    <w:rsid w:val="009C64AA"/>
    <w:rsid w:val="009C6632"/>
    <w:rsid w:val="009C6982"/>
    <w:rsid w:val="009C6A0C"/>
    <w:rsid w:val="009C6C80"/>
    <w:rsid w:val="009C6ECC"/>
    <w:rsid w:val="009C6EE9"/>
    <w:rsid w:val="009C703C"/>
    <w:rsid w:val="009C715C"/>
    <w:rsid w:val="009C7283"/>
    <w:rsid w:val="009C7325"/>
    <w:rsid w:val="009C7339"/>
    <w:rsid w:val="009C765A"/>
    <w:rsid w:val="009C76F4"/>
    <w:rsid w:val="009C78E6"/>
    <w:rsid w:val="009C7CC7"/>
    <w:rsid w:val="009D01A6"/>
    <w:rsid w:val="009D01B1"/>
    <w:rsid w:val="009D01D3"/>
    <w:rsid w:val="009D0358"/>
    <w:rsid w:val="009D063F"/>
    <w:rsid w:val="009D0997"/>
    <w:rsid w:val="009D09FF"/>
    <w:rsid w:val="009D0AB7"/>
    <w:rsid w:val="009D0B31"/>
    <w:rsid w:val="009D0B32"/>
    <w:rsid w:val="009D0E87"/>
    <w:rsid w:val="009D0EA5"/>
    <w:rsid w:val="009D0EC6"/>
    <w:rsid w:val="009D0FEC"/>
    <w:rsid w:val="009D10B9"/>
    <w:rsid w:val="009D1138"/>
    <w:rsid w:val="009D114A"/>
    <w:rsid w:val="009D1197"/>
    <w:rsid w:val="009D1279"/>
    <w:rsid w:val="009D164C"/>
    <w:rsid w:val="009D1839"/>
    <w:rsid w:val="009D18DA"/>
    <w:rsid w:val="009D1B8B"/>
    <w:rsid w:val="009D1BA8"/>
    <w:rsid w:val="009D1DE4"/>
    <w:rsid w:val="009D1F31"/>
    <w:rsid w:val="009D2183"/>
    <w:rsid w:val="009D221C"/>
    <w:rsid w:val="009D243E"/>
    <w:rsid w:val="009D2497"/>
    <w:rsid w:val="009D26D3"/>
    <w:rsid w:val="009D26EB"/>
    <w:rsid w:val="009D28AE"/>
    <w:rsid w:val="009D2BDD"/>
    <w:rsid w:val="009D2CFE"/>
    <w:rsid w:val="009D2F7A"/>
    <w:rsid w:val="009D2FB5"/>
    <w:rsid w:val="009D2FD7"/>
    <w:rsid w:val="009D3045"/>
    <w:rsid w:val="009D305B"/>
    <w:rsid w:val="009D30C3"/>
    <w:rsid w:val="009D324C"/>
    <w:rsid w:val="009D352A"/>
    <w:rsid w:val="009D3613"/>
    <w:rsid w:val="009D3761"/>
    <w:rsid w:val="009D3985"/>
    <w:rsid w:val="009D3A36"/>
    <w:rsid w:val="009D3B76"/>
    <w:rsid w:val="009D3BAD"/>
    <w:rsid w:val="009D3BD6"/>
    <w:rsid w:val="009D4106"/>
    <w:rsid w:val="009D427C"/>
    <w:rsid w:val="009D42E0"/>
    <w:rsid w:val="009D4400"/>
    <w:rsid w:val="009D446B"/>
    <w:rsid w:val="009D44F6"/>
    <w:rsid w:val="009D4611"/>
    <w:rsid w:val="009D46B4"/>
    <w:rsid w:val="009D4A0D"/>
    <w:rsid w:val="009D4BAE"/>
    <w:rsid w:val="009D4CAD"/>
    <w:rsid w:val="009D4CD7"/>
    <w:rsid w:val="009D4D03"/>
    <w:rsid w:val="009D4DE2"/>
    <w:rsid w:val="009D4E4E"/>
    <w:rsid w:val="009D4E9B"/>
    <w:rsid w:val="009D50DB"/>
    <w:rsid w:val="009D5263"/>
    <w:rsid w:val="009D55B5"/>
    <w:rsid w:val="009D55FB"/>
    <w:rsid w:val="009D56D3"/>
    <w:rsid w:val="009D585A"/>
    <w:rsid w:val="009D59B9"/>
    <w:rsid w:val="009D5CFC"/>
    <w:rsid w:val="009D5E42"/>
    <w:rsid w:val="009D5E69"/>
    <w:rsid w:val="009D5E76"/>
    <w:rsid w:val="009D5E7D"/>
    <w:rsid w:val="009D5E87"/>
    <w:rsid w:val="009D60D6"/>
    <w:rsid w:val="009D61D8"/>
    <w:rsid w:val="009D6258"/>
    <w:rsid w:val="009D6522"/>
    <w:rsid w:val="009D657F"/>
    <w:rsid w:val="009D683D"/>
    <w:rsid w:val="009D685E"/>
    <w:rsid w:val="009D6888"/>
    <w:rsid w:val="009D6C0B"/>
    <w:rsid w:val="009D6C4B"/>
    <w:rsid w:val="009D7126"/>
    <w:rsid w:val="009D72B5"/>
    <w:rsid w:val="009D7694"/>
    <w:rsid w:val="009D78EC"/>
    <w:rsid w:val="009D7A9D"/>
    <w:rsid w:val="009D7D77"/>
    <w:rsid w:val="009D7E2E"/>
    <w:rsid w:val="009D7ED7"/>
    <w:rsid w:val="009E0169"/>
    <w:rsid w:val="009E027D"/>
    <w:rsid w:val="009E0442"/>
    <w:rsid w:val="009E04BF"/>
    <w:rsid w:val="009E04FD"/>
    <w:rsid w:val="009E078B"/>
    <w:rsid w:val="009E0A4A"/>
    <w:rsid w:val="009E0B77"/>
    <w:rsid w:val="009E0BDE"/>
    <w:rsid w:val="009E0C00"/>
    <w:rsid w:val="009E0C23"/>
    <w:rsid w:val="009E0CC2"/>
    <w:rsid w:val="009E1057"/>
    <w:rsid w:val="009E1126"/>
    <w:rsid w:val="009E119A"/>
    <w:rsid w:val="009E1214"/>
    <w:rsid w:val="009E124C"/>
    <w:rsid w:val="009E1288"/>
    <w:rsid w:val="009E145B"/>
    <w:rsid w:val="009E1522"/>
    <w:rsid w:val="009E1846"/>
    <w:rsid w:val="009E194A"/>
    <w:rsid w:val="009E1A76"/>
    <w:rsid w:val="009E1C2D"/>
    <w:rsid w:val="009E2038"/>
    <w:rsid w:val="009E2071"/>
    <w:rsid w:val="009E2233"/>
    <w:rsid w:val="009E2450"/>
    <w:rsid w:val="009E24D6"/>
    <w:rsid w:val="009E2567"/>
    <w:rsid w:val="009E257A"/>
    <w:rsid w:val="009E2674"/>
    <w:rsid w:val="009E2702"/>
    <w:rsid w:val="009E2724"/>
    <w:rsid w:val="009E2838"/>
    <w:rsid w:val="009E2851"/>
    <w:rsid w:val="009E2A0A"/>
    <w:rsid w:val="009E2AFC"/>
    <w:rsid w:val="009E2BD8"/>
    <w:rsid w:val="009E30CD"/>
    <w:rsid w:val="009E31AF"/>
    <w:rsid w:val="009E32C6"/>
    <w:rsid w:val="009E3496"/>
    <w:rsid w:val="009E34DE"/>
    <w:rsid w:val="009E3690"/>
    <w:rsid w:val="009E39BD"/>
    <w:rsid w:val="009E3A31"/>
    <w:rsid w:val="009E3B53"/>
    <w:rsid w:val="009E3CE1"/>
    <w:rsid w:val="009E3F53"/>
    <w:rsid w:val="009E3F8B"/>
    <w:rsid w:val="009E41CB"/>
    <w:rsid w:val="009E4399"/>
    <w:rsid w:val="009E4761"/>
    <w:rsid w:val="009E4793"/>
    <w:rsid w:val="009E498C"/>
    <w:rsid w:val="009E4F38"/>
    <w:rsid w:val="009E501A"/>
    <w:rsid w:val="009E50BC"/>
    <w:rsid w:val="009E5122"/>
    <w:rsid w:val="009E523E"/>
    <w:rsid w:val="009E5254"/>
    <w:rsid w:val="009E52E4"/>
    <w:rsid w:val="009E57DF"/>
    <w:rsid w:val="009E58E6"/>
    <w:rsid w:val="009E599D"/>
    <w:rsid w:val="009E59D6"/>
    <w:rsid w:val="009E5AB7"/>
    <w:rsid w:val="009E5B40"/>
    <w:rsid w:val="009E5B7B"/>
    <w:rsid w:val="009E61CC"/>
    <w:rsid w:val="009E63AC"/>
    <w:rsid w:val="009E641F"/>
    <w:rsid w:val="009E6469"/>
    <w:rsid w:val="009E6506"/>
    <w:rsid w:val="009E6933"/>
    <w:rsid w:val="009E6973"/>
    <w:rsid w:val="009E6A26"/>
    <w:rsid w:val="009E6B2D"/>
    <w:rsid w:val="009E6C0D"/>
    <w:rsid w:val="009E6D7C"/>
    <w:rsid w:val="009E6FF3"/>
    <w:rsid w:val="009E70C6"/>
    <w:rsid w:val="009E71D1"/>
    <w:rsid w:val="009E731E"/>
    <w:rsid w:val="009E734B"/>
    <w:rsid w:val="009E73FC"/>
    <w:rsid w:val="009E7575"/>
    <w:rsid w:val="009E75F5"/>
    <w:rsid w:val="009E7741"/>
    <w:rsid w:val="009E7F98"/>
    <w:rsid w:val="009F0031"/>
    <w:rsid w:val="009F05FA"/>
    <w:rsid w:val="009F0693"/>
    <w:rsid w:val="009F071F"/>
    <w:rsid w:val="009F08C8"/>
    <w:rsid w:val="009F08F7"/>
    <w:rsid w:val="009F096C"/>
    <w:rsid w:val="009F0C5E"/>
    <w:rsid w:val="009F0EFC"/>
    <w:rsid w:val="009F1462"/>
    <w:rsid w:val="009F1C31"/>
    <w:rsid w:val="009F1CDE"/>
    <w:rsid w:val="009F1D08"/>
    <w:rsid w:val="009F1E4C"/>
    <w:rsid w:val="009F1E6D"/>
    <w:rsid w:val="009F1EB6"/>
    <w:rsid w:val="009F2146"/>
    <w:rsid w:val="009F23DA"/>
    <w:rsid w:val="009F242A"/>
    <w:rsid w:val="009F26DC"/>
    <w:rsid w:val="009F2739"/>
    <w:rsid w:val="009F2AF8"/>
    <w:rsid w:val="009F2C4F"/>
    <w:rsid w:val="009F2DE5"/>
    <w:rsid w:val="009F2EC6"/>
    <w:rsid w:val="009F30C0"/>
    <w:rsid w:val="009F31C3"/>
    <w:rsid w:val="009F337A"/>
    <w:rsid w:val="009F3401"/>
    <w:rsid w:val="009F35EA"/>
    <w:rsid w:val="009F37B6"/>
    <w:rsid w:val="009F3883"/>
    <w:rsid w:val="009F3913"/>
    <w:rsid w:val="009F39B1"/>
    <w:rsid w:val="009F39BD"/>
    <w:rsid w:val="009F3A84"/>
    <w:rsid w:val="009F3B59"/>
    <w:rsid w:val="009F3BE8"/>
    <w:rsid w:val="009F3E68"/>
    <w:rsid w:val="009F41B2"/>
    <w:rsid w:val="009F44A6"/>
    <w:rsid w:val="009F44FC"/>
    <w:rsid w:val="009F47A2"/>
    <w:rsid w:val="009F4AE1"/>
    <w:rsid w:val="009F4BCE"/>
    <w:rsid w:val="009F4CD3"/>
    <w:rsid w:val="009F4E44"/>
    <w:rsid w:val="009F4F3B"/>
    <w:rsid w:val="009F50E8"/>
    <w:rsid w:val="009F540C"/>
    <w:rsid w:val="009F5446"/>
    <w:rsid w:val="009F586B"/>
    <w:rsid w:val="009F5B92"/>
    <w:rsid w:val="009F5C56"/>
    <w:rsid w:val="009F61A0"/>
    <w:rsid w:val="009F61DF"/>
    <w:rsid w:val="009F6215"/>
    <w:rsid w:val="009F6309"/>
    <w:rsid w:val="009F633F"/>
    <w:rsid w:val="009F6415"/>
    <w:rsid w:val="009F6433"/>
    <w:rsid w:val="009F6AFC"/>
    <w:rsid w:val="009F6FEE"/>
    <w:rsid w:val="009F7058"/>
    <w:rsid w:val="009F7578"/>
    <w:rsid w:val="009F7937"/>
    <w:rsid w:val="009F79BE"/>
    <w:rsid w:val="009F7A27"/>
    <w:rsid w:val="009F7E43"/>
    <w:rsid w:val="00A000C5"/>
    <w:rsid w:val="00A001C9"/>
    <w:rsid w:val="00A005B6"/>
    <w:rsid w:val="00A00654"/>
    <w:rsid w:val="00A00981"/>
    <w:rsid w:val="00A009C5"/>
    <w:rsid w:val="00A00A8F"/>
    <w:rsid w:val="00A00C6E"/>
    <w:rsid w:val="00A00D63"/>
    <w:rsid w:val="00A00E49"/>
    <w:rsid w:val="00A00EE0"/>
    <w:rsid w:val="00A00F97"/>
    <w:rsid w:val="00A00FFB"/>
    <w:rsid w:val="00A010B6"/>
    <w:rsid w:val="00A0146F"/>
    <w:rsid w:val="00A015CC"/>
    <w:rsid w:val="00A0171A"/>
    <w:rsid w:val="00A01B38"/>
    <w:rsid w:val="00A022D0"/>
    <w:rsid w:val="00A024BB"/>
    <w:rsid w:val="00A0263E"/>
    <w:rsid w:val="00A02930"/>
    <w:rsid w:val="00A0296F"/>
    <w:rsid w:val="00A0298B"/>
    <w:rsid w:val="00A02A8F"/>
    <w:rsid w:val="00A02BE2"/>
    <w:rsid w:val="00A02CE0"/>
    <w:rsid w:val="00A02DE9"/>
    <w:rsid w:val="00A02E6B"/>
    <w:rsid w:val="00A03058"/>
    <w:rsid w:val="00A0325A"/>
    <w:rsid w:val="00A039BF"/>
    <w:rsid w:val="00A03A84"/>
    <w:rsid w:val="00A03AC5"/>
    <w:rsid w:val="00A03B81"/>
    <w:rsid w:val="00A03BEC"/>
    <w:rsid w:val="00A03D27"/>
    <w:rsid w:val="00A03FE5"/>
    <w:rsid w:val="00A04192"/>
    <w:rsid w:val="00A0429D"/>
    <w:rsid w:val="00A04512"/>
    <w:rsid w:val="00A045A8"/>
    <w:rsid w:val="00A046C9"/>
    <w:rsid w:val="00A04855"/>
    <w:rsid w:val="00A04923"/>
    <w:rsid w:val="00A049DD"/>
    <w:rsid w:val="00A04B91"/>
    <w:rsid w:val="00A05060"/>
    <w:rsid w:val="00A05087"/>
    <w:rsid w:val="00A05164"/>
    <w:rsid w:val="00A05624"/>
    <w:rsid w:val="00A0567E"/>
    <w:rsid w:val="00A05798"/>
    <w:rsid w:val="00A0591B"/>
    <w:rsid w:val="00A05A5E"/>
    <w:rsid w:val="00A05BA6"/>
    <w:rsid w:val="00A05C2A"/>
    <w:rsid w:val="00A05DAA"/>
    <w:rsid w:val="00A05E54"/>
    <w:rsid w:val="00A05E7E"/>
    <w:rsid w:val="00A05F6E"/>
    <w:rsid w:val="00A06104"/>
    <w:rsid w:val="00A0611A"/>
    <w:rsid w:val="00A0648E"/>
    <w:rsid w:val="00A069A0"/>
    <w:rsid w:val="00A06B07"/>
    <w:rsid w:val="00A06BFD"/>
    <w:rsid w:val="00A06CD4"/>
    <w:rsid w:val="00A06DD6"/>
    <w:rsid w:val="00A0715B"/>
    <w:rsid w:val="00A071B5"/>
    <w:rsid w:val="00A071D0"/>
    <w:rsid w:val="00A07330"/>
    <w:rsid w:val="00A075B7"/>
    <w:rsid w:val="00A07781"/>
    <w:rsid w:val="00A07B9B"/>
    <w:rsid w:val="00A07CAD"/>
    <w:rsid w:val="00A07DB6"/>
    <w:rsid w:val="00A07DD6"/>
    <w:rsid w:val="00A07E36"/>
    <w:rsid w:val="00A10029"/>
    <w:rsid w:val="00A10188"/>
    <w:rsid w:val="00A102BB"/>
    <w:rsid w:val="00A1030A"/>
    <w:rsid w:val="00A103FF"/>
    <w:rsid w:val="00A1062D"/>
    <w:rsid w:val="00A106FC"/>
    <w:rsid w:val="00A10778"/>
    <w:rsid w:val="00A10820"/>
    <w:rsid w:val="00A1084F"/>
    <w:rsid w:val="00A10A6C"/>
    <w:rsid w:val="00A10EF3"/>
    <w:rsid w:val="00A10F6B"/>
    <w:rsid w:val="00A10F8B"/>
    <w:rsid w:val="00A11160"/>
    <w:rsid w:val="00A111F4"/>
    <w:rsid w:val="00A11205"/>
    <w:rsid w:val="00A1142D"/>
    <w:rsid w:val="00A1145F"/>
    <w:rsid w:val="00A115C0"/>
    <w:rsid w:val="00A1168D"/>
    <w:rsid w:val="00A116CE"/>
    <w:rsid w:val="00A118B5"/>
    <w:rsid w:val="00A120CC"/>
    <w:rsid w:val="00A12263"/>
    <w:rsid w:val="00A1230D"/>
    <w:rsid w:val="00A123A6"/>
    <w:rsid w:val="00A125D6"/>
    <w:rsid w:val="00A12783"/>
    <w:rsid w:val="00A12850"/>
    <w:rsid w:val="00A128B5"/>
    <w:rsid w:val="00A12996"/>
    <w:rsid w:val="00A12CC2"/>
    <w:rsid w:val="00A12DAB"/>
    <w:rsid w:val="00A13263"/>
    <w:rsid w:val="00A132A4"/>
    <w:rsid w:val="00A13341"/>
    <w:rsid w:val="00A1360A"/>
    <w:rsid w:val="00A136A5"/>
    <w:rsid w:val="00A13733"/>
    <w:rsid w:val="00A13C4D"/>
    <w:rsid w:val="00A13EF7"/>
    <w:rsid w:val="00A14089"/>
    <w:rsid w:val="00A1418F"/>
    <w:rsid w:val="00A141A7"/>
    <w:rsid w:val="00A1424A"/>
    <w:rsid w:val="00A1445A"/>
    <w:rsid w:val="00A14773"/>
    <w:rsid w:val="00A147F8"/>
    <w:rsid w:val="00A14800"/>
    <w:rsid w:val="00A14A91"/>
    <w:rsid w:val="00A14CBA"/>
    <w:rsid w:val="00A14DCA"/>
    <w:rsid w:val="00A14EA5"/>
    <w:rsid w:val="00A1512A"/>
    <w:rsid w:val="00A152F6"/>
    <w:rsid w:val="00A15468"/>
    <w:rsid w:val="00A15648"/>
    <w:rsid w:val="00A15679"/>
    <w:rsid w:val="00A159A4"/>
    <w:rsid w:val="00A15B2A"/>
    <w:rsid w:val="00A15B4E"/>
    <w:rsid w:val="00A15C83"/>
    <w:rsid w:val="00A15D2B"/>
    <w:rsid w:val="00A16189"/>
    <w:rsid w:val="00A16478"/>
    <w:rsid w:val="00A16665"/>
    <w:rsid w:val="00A1680F"/>
    <w:rsid w:val="00A16DBA"/>
    <w:rsid w:val="00A16E21"/>
    <w:rsid w:val="00A16EE2"/>
    <w:rsid w:val="00A172C4"/>
    <w:rsid w:val="00A173D7"/>
    <w:rsid w:val="00A1743D"/>
    <w:rsid w:val="00A17482"/>
    <w:rsid w:val="00A174A7"/>
    <w:rsid w:val="00A17611"/>
    <w:rsid w:val="00A17645"/>
    <w:rsid w:val="00A1764F"/>
    <w:rsid w:val="00A176C2"/>
    <w:rsid w:val="00A17830"/>
    <w:rsid w:val="00A1783D"/>
    <w:rsid w:val="00A17A3B"/>
    <w:rsid w:val="00A17AC4"/>
    <w:rsid w:val="00A17D6B"/>
    <w:rsid w:val="00A17F58"/>
    <w:rsid w:val="00A20240"/>
    <w:rsid w:val="00A20298"/>
    <w:rsid w:val="00A202CB"/>
    <w:rsid w:val="00A20433"/>
    <w:rsid w:val="00A2065B"/>
    <w:rsid w:val="00A2098B"/>
    <w:rsid w:val="00A20AAA"/>
    <w:rsid w:val="00A20BC7"/>
    <w:rsid w:val="00A20C51"/>
    <w:rsid w:val="00A20C58"/>
    <w:rsid w:val="00A20D9E"/>
    <w:rsid w:val="00A20DAC"/>
    <w:rsid w:val="00A21086"/>
    <w:rsid w:val="00A210DB"/>
    <w:rsid w:val="00A212DF"/>
    <w:rsid w:val="00A214AB"/>
    <w:rsid w:val="00A214C7"/>
    <w:rsid w:val="00A2159B"/>
    <w:rsid w:val="00A2162E"/>
    <w:rsid w:val="00A216DB"/>
    <w:rsid w:val="00A2192B"/>
    <w:rsid w:val="00A21987"/>
    <w:rsid w:val="00A21990"/>
    <w:rsid w:val="00A21EB3"/>
    <w:rsid w:val="00A21FAF"/>
    <w:rsid w:val="00A22314"/>
    <w:rsid w:val="00A2240F"/>
    <w:rsid w:val="00A2283B"/>
    <w:rsid w:val="00A228D4"/>
    <w:rsid w:val="00A22959"/>
    <w:rsid w:val="00A229D2"/>
    <w:rsid w:val="00A22AEA"/>
    <w:rsid w:val="00A22E74"/>
    <w:rsid w:val="00A22F6D"/>
    <w:rsid w:val="00A23042"/>
    <w:rsid w:val="00A2326D"/>
    <w:rsid w:val="00A233B7"/>
    <w:rsid w:val="00A2349C"/>
    <w:rsid w:val="00A235A6"/>
    <w:rsid w:val="00A235D7"/>
    <w:rsid w:val="00A235FD"/>
    <w:rsid w:val="00A23990"/>
    <w:rsid w:val="00A23A9B"/>
    <w:rsid w:val="00A23B65"/>
    <w:rsid w:val="00A23CB3"/>
    <w:rsid w:val="00A23E21"/>
    <w:rsid w:val="00A23EBE"/>
    <w:rsid w:val="00A2406D"/>
    <w:rsid w:val="00A2410C"/>
    <w:rsid w:val="00A24333"/>
    <w:rsid w:val="00A244CC"/>
    <w:rsid w:val="00A245C1"/>
    <w:rsid w:val="00A247A2"/>
    <w:rsid w:val="00A2492E"/>
    <w:rsid w:val="00A24BA5"/>
    <w:rsid w:val="00A24EFD"/>
    <w:rsid w:val="00A25006"/>
    <w:rsid w:val="00A2516B"/>
    <w:rsid w:val="00A25216"/>
    <w:rsid w:val="00A25222"/>
    <w:rsid w:val="00A2533A"/>
    <w:rsid w:val="00A2561B"/>
    <w:rsid w:val="00A25679"/>
    <w:rsid w:val="00A25988"/>
    <w:rsid w:val="00A25D97"/>
    <w:rsid w:val="00A25E52"/>
    <w:rsid w:val="00A25F74"/>
    <w:rsid w:val="00A25FA7"/>
    <w:rsid w:val="00A260C3"/>
    <w:rsid w:val="00A26545"/>
    <w:rsid w:val="00A265EA"/>
    <w:rsid w:val="00A266E8"/>
    <w:rsid w:val="00A267C3"/>
    <w:rsid w:val="00A269A4"/>
    <w:rsid w:val="00A26B93"/>
    <w:rsid w:val="00A26ECE"/>
    <w:rsid w:val="00A27284"/>
    <w:rsid w:val="00A27368"/>
    <w:rsid w:val="00A27387"/>
    <w:rsid w:val="00A27531"/>
    <w:rsid w:val="00A2762D"/>
    <w:rsid w:val="00A27795"/>
    <w:rsid w:val="00A27A3E"/>
    <w:rsid w:val="00A27A8D"/>
    <w:rsid w:val="00A27AC1"/>
    <w:rsid w:val="00A27BA5"/>
    <w:rsid w:val="00A27CB3"/>
    <w:rsid w:val="00A27EA8"/>
    <w:rsid w:val="00A27EA9"/>
    <w:rsid w:val="00A27F21"/>
    <w:rsid w:val="00A30135"/>
    <w:rsid w:val="00A3019C"/>
    <w:rsid w:val="00A302B7"/>
    <w:rsid w:val="00A302F8"/>
    <w:rsid w:val="00A30482"/>
    <w:rsid w:val="00A306AA"/>
    <w:rsid w:val="00A30C05"/>
    <w:rsid w:val="00A30CF7"/>
    <w:rsid w:val="00A30D97"/>
    <w:rsid w:val="00A30D9C"/>
    <w:rsid w:val="00A30FE6"/>
    <w:rsid w:val="00A3116C"/>
    <w:rsid w:val="00A31214"/>
    <w:rsid w:val="00A31382"/>
    <w:rsid w:val="00A314E5"/>
    <w:rsid w:val="00A315AA"/>
    <w:rsid w:val="00A31966"/>
    <w:rsid w:val="00A319AA"/>
    <w:rsid w:val="00A31C57"/>
    <w:rsid w:val="00A31EE8"/>
    <w:rsid w:val="00A31F34"/>
    <w:rsid w:val="00A32084"/>
    <w:rsid w:val="00A3225E"/>
    <w:rsid w:val="00A32268"/>
    <w:rsid w:val="00A3246A"/>
    <w:rsid w:val="00A325C6"/>
    <w:rsid w:val="00A327DA"/>
    <w:rsid w:val="00A32857"/>
    <w:rsid w:val="00A3294E"/>
    <w:rsid w:val="00A32B08"/>
    <w:rsid w:val="00A32B0C"/>
    <w:rsid w:val="00A32C77"/>
    <w:rsid w:val="00A32D1E"/>
    <w:rsid w:val="00A32FA0"/>
    <w:rsid w:val="00A32FDC"/>
    <w:rsid w:val="00A330E3"/>
    <w:rsid w:val="00A331E1"/>
    <w:rsid w:val="00A33351"/>
    <w:rsid w:val="00A33889"/>
    <w:rsid w:val="00A33A27"/>
    <w:rsid w:val="00A33A7B"/>
    <w:rsid w:val="00A33B40"/>
    <w:rsid w:val="00A33B89"/>
    <w:rsid w:val="00A33CF6"/>
    <w:rsid w:val="00A33D00"/>
    <w:rsid w:val="00A33DC9"/>
    <w:rsid w:val="00A33E7A"/>
    <w:rsid w:val="00A33FDC"/>
    <w:rsid w:val="00A340D1"/>
    <w:rsid w:val="00A3417B"/>
    <w:rsid w:val="00A341FB"/>
    <w:rsid w:val="00A3422C"/>
    <w:rsid w:val="00A345A0"/>
    <w:rsid w:val="00A349D7"/>
    <w:rsid w:val="00A34DA3"/>
    <w:rsid w:val="00A34DED"/>
    <w:rsid w:val="00A34EB3"/>
    <w:rsid w:val="00A34FF2"/>
    <w:rsid w:val="00A3509B"/>
    <w:rsid w:val="00A352D2"/>
    <w:rsid w:val="00A3543F"/>
    <w:rsid w:val="00A354F6"/>
    <w:rsid w:val="00A35645"/>
    <w:rsid w:val="00A35742"/>
    <w:rsid w:val="00A35799"/>
    <w:rsid w:val="00A357B6"/>
    <w:rsid w:val="00A357D3"/>
    <w:rsid w:val="00A3582C"/>
    <w:rsid w:val="00A35AB2"/>
    <w:rsid w:val="00A35C4D"/>
    <w:rsid w:val="00A35CEC"/>
    <w:rsid w:val="00A35DD1"/>
    <w:rsid w:val="00A35DE6"/>
    <w:rsid w:val="00A35ECE"/>
    <w:rsid w:val="00A35F73"/>
    <w:rsid w:val="00A3634C"/>
    <w:rsid w:val="00A36553"/>
    <w:rsid w:val="00A3656F"/>
    <w:rsid w:val="00A36585"/>
    <w:rsid w:val="00A365A4"/>
    <w:rsid w:val="00A3661A"/>
    <w:rsid w:val="00A36679"/>
    <w:rsid w:val="00A368A8"/>
    <w:rsid w:val="00A36956"/>
    <w:rsid w:val="00A36C09"/>
    <w:rsid w:val="00A36D0C"/>
    <w:rsid w:val="00A37301"/>
    <w:rsid w:val="00A374F7"/>
    <w:rsid w:val="00A3769D"/>
    <w:rsid w:val="00A378D5"/>
    <w:rsid w:val="00A37BD9"/>
    <w:rsid w:val="00A37C0E"/>
    <w:rsid w:val="00A4006B"/>
    <w:rsid w:val="00A40450"/>
    <w:rsid w:val="00A408FA"/>
    <w:rsid w:val="00A40946"/>
    <w:rsid w:val="00A40B9E"/>
    <w:rsid w:val="00A40CA7"/>
    <w:rsid w:val="00A40CF6"/>
    <w:rsid w:val="00A40FF6"/>
    <w:rsid w:val="00A41203"/>
    <w:rsid w:val="00A412CD"/>
    <w:rsid w:val="00A41363"/>
    <w:rsid w:val="00A414B1"/>
    <w:rsid w:val="00A415B0"/>
    <w:rsid w:val="00A416D3"/>
    <w:rsid w:val="00A417A0"/>
    <w:rsid w:val="00A41950"/>
    <w:rsid w:val="00A41A4B"/>
    <w:rsid w:val="00A41AAE"/>
    <w:rsid w:val="00A41C65"/>
    <w:rsid w:val="00A41D32"/>
    <w:rsid w:val="00A41D79"/>
    <w:rsid w:val="00A41E4D"/>
    <w:rsid w:val="00A41F44"/>
    <w:rsid w:val="00A41F7F"/>
    <w:rsid w:val="00A423F1"/>
    <w:rsid w:val="00A42422"/>
    <w:rsid w:val="00A42526"/>
    <w:rsid w:val="00A426E9"/>
    <w:rsid w:val="00A42764"/>
    <w:rsid w:val="00A4277C"/>
    <w:rsid w:val="00A42B5D"/>
    <w:rsid w:val="00A42D67"/>
    <w:rsid w:val="00A42F49"/>
    <w:rsid w:val="00A4315D"/>
    <w:rsid w:val="00A431DF"/>
    <w:rsid w:val="00A433EB"/>
    <w:rsid w:val="00A43466"/>
    <w:rsid w:val="00A43538"/>
    <w:rsid w:val="00A435F8"/>
    <w:rsid w:val="00A4368C"/>
    <w:rsid w:val="00A43928"/>
    <w:rsid w:val="00A43D9B"/>
    <w:rsid w:val="00A43E11"/>
    <w:rsid w:val="00A441DD"/>
    <w:rsid w:val="00A44361"/>
    <w:rsid w:val="00A44517"/>
    <w:rsid w:val="00A44695"/>
    <w:rsid w:val="00A449B1"/>
    <w:rsid w:val="00A44A3D"/>
    <w:rsid w:val="00A44A70"/>
    <w:rsid w:val="00A44ABD"/>
    <w:rsid w:val="00A44C36"/>
    <w:rsid w:val="00A44CB8"/>
    <w:rsid w:val="00A44CFA"/>
    <w:rsid w:val="00A44D2C"/>
    <w:rsid w:val="00A44E22"/>
    <w:rsid w:val="00A45044"/>
    <w:rsid w:val="00A45174"/>
    <w:rsid w:val="00A4549C"/>
    <w:rsid w:val="00A4554F"/>
    <w:rsid w:val="00A45869"/>
    <w:rsid w:val="00A458F7"/>
    <w:rsid w:val="00A45AA2"/>
    <w:rsid w:val="00A45AB6"/>
    <w:rsid w:val="00A45D06"/>
    <w:rsid w:val="00A460C4"/>
    <w:rsid w:val="00A46250"/>
    <w:rsid w:val="00A463B6"/>
    <w:rsid w:val="00A4687F"/>
    <w:rsid w:val="00A46891"/>
    <w:rsid w:val="00A468E0"/>
    <w:rsid w:val="00A468EB"/>
    <w:rsid w:val="00A469EC"/>
    <w:rsid w:val="00A46AA8"/>
    <w:rsid w:val="00A46AE9"/>
    <w:rsid w:val="00A46B95"/>
    <w:rsid w:val="00A46DC4"/>
    <w:rsid w:val="00A46DC6"/>
    <w:rsid w:val="00A46F1F"/>
    <w:rsid w:val="00A4708C"/>
    <w:rsid w:val="00A47103"/>
    <w:rsid w:val="00A4713F"/>
    <w:rsid w:val="00A474C9"/>
    <w:rsid w:val="00A4774B"/>
    <w:rsid w:val="00A4791A"/>
    <w:rsid w:val="00A479AF"/>
    <w:rsid w:val="00A479C3"/>
    <w:rsid w:val="00A47A17"/>
    <w:rsid w:val="00A47ADE"/>
    <w:rsid w:val="00A47B38"/>
    <w:rsid w:val="00A47C1D"/>
    <w:rsid w:val="00A47C7E"/>
    <w:rsid w:val="00A47CB4"/>
    <w:rsid w:val="00A47FF1"/>
    <w:rsid w:val="00A50215"/>
    <w:rsid w:val="00A5056B"/>
    <w:rsid w:val="00A50600"/>
    <w:rsid w:val="00A50681"/>
    <w:rsid w:val="00A506D1"/>
    <w:rsid w:val="00A5088B"/>
    <w:rsid w:val="00A50AF0"/>
    <w:rsid w:val="00A50D65"/>
    <w:rsid w:val="00A50DAD"/>
    <w:rsid w:val="00A50EEA"/>
    <w:rsid w:val="00A51125"/>
    <w:rsid w:val="00A5126C"/>
    <w:rsid w:val="00A513BC"/>
    <w:rsid w:val="00A51410"/>
    <w:rsid w:val="00A51A32"/>
    <w:rsid w:val="00A51BB9"/>
    <w:rsid w:val="00A51D4A"/>
    <w:rsid w:val="00A51DC1"/>
    <w:rsid w:val="00A51FB6"/>
    <w:rsid w:val="00A521CE"/>
    <w:rsid w:val="00A521FE"/>
    <w:rsid w:val="00A5227C"/>
    <w:rsid w:val="00A52440"/>
    <w:rsid w:val="00A5247F"/>
    <w:rsid w:val="00A5278B"/>
    <w:rsid w:val="00A52A75"/>
    <w:rsid w:val="00A52AC9"/>
    <w:rsid w:val="00A52D83"/>
    <w:rsid w:val="00A5310C"/>
    <w:rsid w:val="00A531FA"/>
    <w:rsid w:val="00A532B0"/>
    <w:rsid w:val="00A5349F"/>
    <w:rsid w:val="00A5357B"/>
    <w:rsid w:val="00A5359C"/>
    <w:rsid w:val="00A539BE"/>
    <w:rsid w:val="00A53A13"/>
    <w:rsid w:val="00A53BF0"/>
    <w:rsid w:val="00A53D19"/>
    <w:rsid w:val="00A53E82"/>
    <w:rsid w:val="00A53F0D"/>
    <w:rsid w:val="00A53FE6"/>
    <w:rsid w:val="00A541B0"/>
    <w:rsid w:val="00A54342"/>
    <w:rsid w:val="00A54361"/>
    <w:rsid w:val="00A5438E"/>
    <w:rsid w:val="00A543F9"/>
    <w:rsid w:val="00A54580"/>
    <w:rsid w:val="00A546AD"/>
    <w:rsid w:val="00A54711"/>
    <w:rsid w:val="00A549B3"/>
    <w:rsid w:val="00A54A0F"/>
    <w:rsid w:val="00A54AAC"/>
    <w:rsid w:val="00A54ADA"/>
    <w:rsid w:val="00A54B4E"/>
    <w:rsid w:val="00A54BB0"/>
    <w:rsid w:val="00A550B4"/>
    <w:rsid w:val="00A552A7"/>
    <w:rsid w:val="00A5540F"/>
    <w:rsid w:val="00A554D8"/>
    <w:rsid w:val="00A557BC"/>
    <w:rsid w:val="00A557CB"/>
    <w:rsid w:val="00A55A7D"/>
    <w:rsid w:val="00A55D43"/>
    <w:rsid w:val="00A55D50"/>
    <w:rsid w:val="00A55E76"/>
    <w:rsid w:val="00A56027"/>
    <w:rsid w:val="00A5619B"/>
    <w:rsid w:val="00A5633A"/>
    <w:rsid w:val="00A56352"/>
    <w:rsid w:val="00A56353"/>
    <w:rsid w:val="00A56372"/>
    <w:rsid w:val="00A56420"/>
    <w:rsid w:val="00A56471"/>
    <w:rsid w:val="00A567E3"/>
    <w:rsid w:val="00A56AFB"/>
    <w:rsid w:val="00A56FDD"/>
    <w:rsid w:val="00A56FF3"/>
    <w:rsid w:val="00A570EE"/>
    <w:rsid w:val="00A57183"/>
    <w:rsid w:val="00A57448"/>
    <w:rsid w:val="00A579ED"/>
    <w:rsid w:val="00A57BAC"/>
    <w:rsid w:val="00A57C7E"/>
    <w:rsid w:val="00A57D3C"/>
    <w:rsid w:val="00A57E08"/>
    <w:rsid w:val="00A601C3"/>
    <w:rsid w:val="00A60244"/>
    <w:rsid w:val="00A602B7"/>
    <w:rsid w:val="00A60386"/>
    <w:rsid w:val="00A60497"/>
    <w:rsid w:val="00A60618"/>
    <w:rsid w:val="00A60627"/>
    <w:rsid w:val="00A606EE"/>
    <w:rsid w:val="00A60720"/>
    <w:rsid w:val="00A608A8"/>
    <w:rsid w:val="00A60B4D"/>
    <w:rsid w:val="00A612D3"/>
    <w:rsid w:val="00A613CD"/>
    <w:rsid w:val="00A61559"/>
    <w:rsid w:val="00A6182F"/>
    <w:rsid w:val="00A6183B"/>
    <w:rsid w:val="00A61AE2"/>
    <w:rsid w:val="00A61C24"/>
    <w:rsid w:val="00A61CF4"/>
    <w:rsid w:val="00A62007"/>
    <w:rsid w:val="00A6212B"/>
    <w:rsid w:val="00A62223"/>
    <w:rsid w:val="00A62598"/>
    <w:rsid w:val="00A625CE"/>
    <w:rsid w:val="00A626A5"/>
    <w:rsid w:val="00A6293C"/>
    <w:rsid w:val="00A62A8D"/>
    <w:rsid w:val="00A62BC2"/>
    <w:rsid w:val="00A62D20"/>
    <w:rsid w:val="00A62E2D"/>
    <w:rsid w:val="00A63093"/>
    <w:rsid w:val="00A63096"/>
    <w:rsid w:val="00A630CF"/>
    <w:rsid w:val="00A630E6"/>
    <w:rsid w:val="00A631BA"/>
    <w:rsid w:val="00A631CB"/>
    <w:rsid w:val="00A6334E"/>
    <w:rsid w:val="00A635AF"/>
    <w:rsid w:val="00A63732"/>
    <w:rsid w:val="00A6386F"/>
    <w:rsid w:val="00A639A5"/>
    <w:rsid w:val="00A639F6"/>
    <w:rsid w:val="00A63A2A"/>
    <w:rsid w:val="00A63A76"/>
    <w:rsid w:val="00A63EFB"/>
    <w:rsid w:val="00A640AA"/>
    <w:rsid w:val="00A64182"/>
    <w:rsid w:val="00A642AB"/>
    <w:rsid w:val="00A64401"/>
    <w:rsid w:val="00A644ED"/>
    <w:rsid w:val="00A64529"/>
    <w:rsid w:val="00A6460A"/>
    <w:rsid w:val="00A64680"/>
    <w:rsid w:val="00A648C8"/>
    <w:rsid w:val="00A648D9"/>
    <w:rsid w:val="00A64B74"/>
    <w:rsid w:val="00A64BBB"/>
    <w:rsid w:val="00A64D15"/>
    <w:rsid w:val="00A64DF0"/>
    <w:rsid w:val="00A64E4F"/>
    <w:rsid w:val="00A650C8"/>
    <w:rsid w:val="00A652BC"/>
    <w:rsid w:val="00A654F3"/>
    <w:rsid w:val="00A655B0"/>
    <w:rsid w:val="00A6563D"/>
    <w:rsid w:val="00A658FD"/>
    <w:rsid w:val="00A65A75"/>
    <w:rsid w:val="00A65AA0"/>
    <w:rsid w:val="00A65D80"/>
    <w:rsid w:val="00A65E0C"/>
    <w:rsid w:val="00A65E17"/>
    <w:rsid w:val="00A65EE7"/>
    <w:rsid w:val="00A6637D"/>
    <w:rsid w:val="00A66729"/>
    <w:rsid w:val="00A667DC"/>
    <w:rsid w:val="00A668CA"/>
    <w:rsid w:val="00A66933"/>
    <w:rsid w:val="00A66A65"/>
    <w:rsid w:val="00A66B08"/>
    <w:rsid w:val="00A66B78"/>
    <w:rsid w:val="00A66C46"/>
    <w:rsid w:val="00A66DA9"/>
    <w:rsid w:val="00A66E6E"/>
    <w:rsid w:val="00A670A3"/>
    <w:rsid w:val="00A67284"/>
    <w:rsid w:val="00A67478"/>
    <w:rsid w:val="00A674FE"/>
    <w:rsid w:val="00A675C1"/>
    <w:rsid w:val="00A675C9"/>
    <w:rsid w:val="00A67604"/>
    <w:rsid w:val="00A67652"/>
    <w:rsid w:val="00A676A4"/>
    <w:rsid w:val="00A679B0"/>
    <w:rsid w:val="00A679E4"/>
    <w:rsid w:val="00A67B23"/>
    <w:rsid w:val="00A70179"/>
    <w:rsid w:val="00A70191"/>
    <w:rsid w:val="00A7036B"/>
    <w:rsid w:val="00A703A8"/>
    <w:rsid w:val="00A70492"/>
    <w:rsid w:val="00A7057B"/>
    <w:rsid w:val="00A70692"/>
    <w:rsid w:val="00A708E5"/>
    <w:rsid w:val="00A70C3E"/>
    <w:rsid w:val="00A71057"/>
    <w:rsid w:val="00A711D2"/>
    <w:rsid w:val="00A7169A"/>
    <w:rsid w:val="00A71877"/>
    <w:rsid w:val="00A718C1"/>
    <w:rsid w:val="00A71C3C"/>
    <w:rsid w:val="00A71D6E"/>
    <w:rsid w:val="00A71FBE"/>
    <w:rsid w:val="00A72051"/>
    <w:rsid w:val="00A720D5"/>
    <w:rsid w:val="00A72130"/>
    <w:rsid w:val="00A723B9"/>
    <w:rsid w:val="00A728BF"/>
    <w:rsid w:val="00A7299E"/>
    <w:rsid w:val="00A72C2E"/>
    <w:rsid w:val="00A72CA6"/>
    <w:rsid w:val="00A72CEB"/>
    <w:rsid w:val="00A72D2B"/>
    <w:rsid w:val="00A72D77"/>
    <w:rsid w:val="00A7321A"/>
    <w:rsid w:val="00A732A1"/>
    <w:rsid w:val="00A7336C"/>
    <w:rsid w:val="00A7343E"/>
    <w:rsid w:val="00A73597"/>
    <w:rsid w:val="00A73626"/>
    <w:rsid w:val="00A736A3"/>
    <w:rsid w:val="00A736C3"/>
    <w:rsid w:val="00A73891"/>
    <w:rsid w:val="00A7399A"/>
    <w:rsid w:val="00A73B7E"/>
    <w:rsid w:val="00A73B8E"/>
    <w:rsid w:val="00A73C41"/>
    <w:rsid w:val="00A73D92"/>
    <w:rsid w:val="00A73DB1"/>
    <w:rsid w:val="00A73E15"/>
    <w:rsid w:val="00A7428A"/>
    <w:rsid w:val="00A74314"/>
    <w:rsid w:val="00A743FD"/>
    <w:rsid w:val="00A744A4"/>
    <w:rsid w:val="00A7492C"/>
    <w:rsid w:val="00A7495F"/>
    <w:rsid w:val="00A74A22"/>
    <w:rsid w:val="00A74F61"/>
    <w:rsid w:val="00A75278"/>
    <w:rsid w:val="00A755EC"/>
    <w:rsid w:val="00A7575C"/>
    <w:rsid w:val="00A75859"/>
    <w:rsid w:val="00A75A38"/>
    <w:rsid w:val="00A75B40"/>
    <w:rsid w:val="00A75C27"/>
    <w:rsid w:val="00A75CE7"/>
    <w:rsid w:val="00A75D5F"/>
    <w:rsid w:val="00A75D91"/>
    <w:rsid w:val="00A75F15"/>
    <w:rsid w:val="00A75F16"/>
    <w:rsid w:val="00A75F70"/>
    <w:rsid w:val="00A76031"/>
    <w:rsid w:val="00A7604A"/>
    <w:rsid w:val="00A761D3"/>
    <w:rsid w:val="00A76365"/>
    <w:rsid w:val="00A76493"/>
    <w:rsid w:val="00A7649D"/>
    <w:rsid w:val="00A76749"/>
    <w:rsid w:val="00A767A9"/>
    <w:rsid w:val="00A7681D"/>
    <w:rsid w:val="00A7692A"/>
    <w:rsid w:val="00A76AB5"/>
    <w:rsid w:val="00A76CD2"/>
    <w:rsid w:val="00A76CF5"/>
    <w:rsid w:val="00A76E48"/>
    <w:rsid w:val="00A77158"/>
    <w:rsid w:val="00A77171"/>
    <w:rsid w:val="00A771C5"/>
    <w:rsid w:val="00A77225"/>
    <w:rsid w:val="00A77243"/>
    <w:rsid w:val="00A77441"/>
    <w:rsid w:val="00A774B0"/>
    <w:rsid w:val="00A77528"/>
    <w:rsid w:val="00A77765"/>
    <w:rsid w:val="00A778E8"/>
    <w:rsid w:val="00A77A5B"/>
    <w:rsid w:val="00A77FB5"/>
    <w:rsid w:val="00A77FEB"/>
    <w:rsid w:val="00A80245"/>
    <w:rsid w:val="00A802F0"/>
    <w:rsid w:val="00A80352"/>
    <w:rsid w:val="00A80399"/>
    <w:rsid w:val="00A803CF"/>
    <w:rsid w:val="00A8048F"/>
    <w:rsid w:val="00A80666"/>
    <w:rsid w:val="00A80839"/>
    <w:rsid w:val="00A808C7"/>
    <w:rsid w:val="00A80B17"/>
    <w:rsid w:val="00A80BCC"/>
    <w:rsid w:val="00A80C85"/>
    <w:rsid w:val="00A80D29"/>
    <w:rsid w:val="00A80FCF"/>
    <w:rsid w:val="00A80FF5"/>
    <w:rsid w:val="00A81306"/>
    <w:rsid w:val="00A815AD"/>
    <w:rsid w:val="00A8160E"/>
    <w:rsid w:val="00A81926"/>
    <w:rsid w:val="00A81AE3"/>
    <w:rsid w:val="00A81CDF"/>
    <w:rsid w:val="00A81CE6"/>
    <w:rsid w:val="00A81D3E"/>
    <w:rsid w:val="00A81DD0"/>
    <w:rsid w:val="00A81FDE"/>
    <w:rsid w:val="00A82023"/>
    <w:rsid w:val="00A82392"/>
    <w:rsid w:val="00A82461"/>
    <w:rsid w:val="00A825E7"/>
    <w:rsid w:val="00A8261C"/>
    <w:rsid w:val="00A826D0"/>
    <w:rsid w:val="00A827DA"/>
    <w:rsid w:val="00A82813"/>
    <w:rsid w:val="00A8281E"/>
    <w:rsid w:val="00A82901"/>
    <w:rsid w:val="00A82B80"/>
    <w:rsid w:val="00A82E31"/>
    <w:rsid w:val="00A82EF4"/>
    <w:rsid w:val="00A8311F"/>
    <w:rsid w:val="00A831B2"/>
    <w:rsid w:val="00A83463"/>
    <w:rsid w:val="00A837BF"/>
    <w:rsid w:val="00A837DD"/>
    <w:rsid w:val="00A83929"/>
    <w:rsid w:val="00A83B14"/>
    <w:rsid w:val="00A83B25"/>
    <w:rsid w:val="00A83CA8"/>
    <w:rsid w:val="00A83D34"/>
    <w:rsid w:val="00A83D5C"/>
    <w:rsid w:val="00A83EF1"/>
    <w:rsid w:val="00A83EF5"/>
    <w:rsid w:val="00A83F94"/>
    <w:rsid w:val="00A841EA"/>
    <w:rsid w:val="00A842A6"/>
    <w:rsid w:val="00A8465E"/>
    <w:rsid w:val="00A84671"/>
    <w:rsid w:val="00A8467E"/>
    <w:rsid w:val="00A84734"/>
    <w:rsid w:val="00A849BB"/>
    <w:rsid w:val="00A84A25"/>
    <w:rsid w:val="00A84A4F"/>
    <w:rsid w:val="00A84AF1"/>
    <w:rsid w:val="00A84B1E"/>
    <w:rsid w:val="00A84C44"/>
    <w:rsid w:val="00A84F9E"/>
    <w:rsid w:val="00A850B5"/>
    <w:rsid w:val="00A852BF"/>
    <w:rsid w:val="00A8535C"/>
    <w:rsid w:val="00A855E0"/>
    <w:rsid w:val="00A855E4"/>
    <w:rsid w:val="00A85729"/>
    <w:rsid w:val="00A8587D"/>
    <w:rsid w:val="00A85887"/>
    <w:rsid w:val="00A859B7"/>
    <w:rsid w:val="00A85A9B"/>
    <w:rsid w:val="00A85D44"/>
    <w:rsid w:val="00A85DAA"/>
    <w:rsid w:val="00A85F37"/>
    <w:rsid w:val="00A85F61"/>
    <w:rsid w:val="00A8616B"/>
    <w:rsid w:val="00A8619D"/>
    <w:rsid w:val="00A8665C"/>
    <w:rsid w:val="00A866D4"/>
    <w:rsid w:val="00A86DAD"/>
    <w:rsid w:val="00A86E97"/>
    <w:rsid w:val="00A871DD"/>
    <w:rsid w:val="00A87424"/>
    <w:rsid w:val="00A8745D"/>
    <w:rsid w:val="00A8746D"/>
    <w:rsid w:val="00A874F0"/>
    <w:rsid w:val="00A878E4"/>
    <w:rsid w:val="00A87AD0"/>
    <w:rsid w:val="00A87B8D"/>
    <w:rsid w:val="00A900A1"/>
    <w:rsid w:val="00A9015F"/>
    <w:rsid w:val="00A90219"/>
    <w:rsid w:val="00A90451"/>
    <w:rsid w:val="00A90768"/>
    <w:rsid w:val="00A9092C"/>
    <w:rsid w:val="00A90974"/>
    <w:rsid w:val="00A90C01"/>
    <w:rsid w:val="00A90D0E"/>
    <w:rsid w:val="00A90D21"/>
    <w:rsid w:val="00A9118F"/>
    <w:rsid w:val="00A91197"/>
    <w:rsid w:val="00A91395"/>
    <w:rsid w:val="00A913EB"/>
    <w:rsid w:val="00A913ED"/>
    <w:rsid w:val="00A916F7"/>
    <w:rsid w:val="00A91988"/>
    <w:rsid w:val="00A91A63"/>
    <w:rsid w:val="00A91B9E"/>
    <w:rsid w:val="00A91C2C"/>
    <w:rsid w:val="00A91C2E"/>
    <w:rsid w:val="00A91D89"/>
    <w:rsid w:val="00A91E2F"/>
    <w:rsid w:val="00A91E33"/>
    <w:rsid w:val="00A91F52"/>
    <w:rsid w:val="00A91FE2"/>
    <w:rsid w:val="00A92172"/>
    <w:rsid w:val="00A92199"/>
    <w:rsid w:val="00A9261F"/>
    <w:rsid w:val="00A9264F"/>
    <w:rsid w:val="00A927D3"/>
    <w:rsid w:val="00A927E4"/>
    <w:rsid w:val="00A928BA"/>
    <w:rsid w:val="00A92A2C"/>
    <w:rsid w:val="00A92C42"/>
    <w:rsid w:val="00A92E10"/>
    <w:rsid w:val="00A93322"/>
    <w:rsid w:val="00A93366"/>
    <w:rsid w:val="00A9346D"/>
    <w:rsid w:val="00A93AC7"/>
    <w:rsid w:val="00A93B69"/>
    <w:rsid w:val="00A93C1F"/>
    <w:rsid w:val="00A941DD"/>
    <w:rsid w:val="00A944E7"/>
    <w:rsid w:val="00A94619"/>
    <w:rsid w:val="00A9470D"/>
    <w:rsid w:val="00A9474B"/>
    <w:rsid w:val="00A94777"/>
    <w:rsid w:val="00A94864"/>
    <w:rsid w:val="00A9491A"/>
    <w:rsid w:val="00A94A52"/>
    <w:rsid w:val="00A94D67"/>
    <w:rsid w:val="00A94D7D"/>
    <w:rsid w:val="00A94EEB"/>
    <w:rsid w:val="00A94FA0"/>
    <w:rsid w:val="00A95061"/>
    <w:rsid w:val="00A952E8"/>
    <w:rsid w:val="00A9537A"/>
    <w:rsid w:val="00A9559E"/>
    <w:rsid w:val="00A9560E"/>
    <w:rsid w:val="00A95979"/>
    <w:rsid w:val="00A95AB2"/>
    <w:rsid w:val="00A95B1D"/>
    <w:rsid w:val="00A95DBF"/>
    <w:rsid w:val="00A966BE"/>
    <w:rsid w:val="00A9694E"/>
    <w:rsid w:val="00A96A44"/>
    <w:rsid w:val="00A96B8D"/>
    <w:rsid w:val="00A96CEE"/>
    <w:rsid w:val="00A96E6D"/>
    <w:rsid w:val="00A9714C"/>
    <w:rsid w:val="00A971C9"/>
    <w:rsid w:val="00A971EB"/>
    <w:rsid w:val="00A972A8"/>
    <w:rsid w:val="00A97772"/>
    <w:rsid w:val="00A977F2"/>
    <w:rsid w:val="00A97A1F"/>
    <w:rsid w:val="00A97C68"/>
    <w:rsid w:val="00A97D9D"/>
    <w:rsid w:val="00A97E01"/>
    <w:rsid w:val="00A97EBB"/>
    <w:rsid w:val="00AA0066"/>
    <w:rsid w:val="00AA0220"/>
    <w:rsid w:val="00AA0337"/>
    <w:rsid w:val="00AA0588"/>
    <w:rsid w:val="00AA0899"/>
    <w:rsid w:val="00AA0B2A"/>
    <w:rsid w:val="00AA0CE9"/>
    <w:rsid w:val="00AA0D00"/>
    <w:rsid w:val="00AA0DCD"/>
    <w:rsid w:val="00AA0F2F"/>
    <w:rsid w:val="00AA0F41"/>
    <w:rsid w:val="00AA0F9A"/>
    <w:rsid w:val="00AA103C"/>
    <w:rsid w:val="00AA1195"/>
    <w:rsid w:val="00AA14EC"/>
    <w:rsid w:val="00AA1509"/>
    <w:rsid w:val="00AA159C"/>
    <w:rsid w:val="00AA1A27"/>
    <w:rsid w:val="00AA1B21"/>
    <w:rsid w:val="00AA1C31"/>
    <w:rsid w:val="00AA1E1D"/>
    <w:rsid w:val="00AA1F78"/>
    <w:rsid w:val="00AA2263"/>
    <w:rsid w:val="00AA22E8"/>
    <w:rsid w:val="00AA241D"/>
    <w:rsid w:val="00AA2618"/>
    <w:rsid w:val="00AA28D7"/>
    <w:rsid w:val="00AA2968"/>
    <w:rsid w:val="00AA2A4F"/>
    <w:rsid w:val="00AA2CB0"/>
    <w:rsid w:val="00AA2D39"/>
    <w:rsid w:val="00AA2E93"/>
    <w:rsid w:val="00AA3143"/>
    <w:rsid w:val="00AA3322"/>
    <w:rsid w:val="00AA34EE"/>
    <w:rsid w:val="00AA35FD"/>
    <w:rsid w:val="00AA36C0"/>
    <w:rsid w:val="00AA3720"/>
    <w:rsid w:val="00AA38E5"/>
    <w:rsid w:val="00AA3A84"/>
    <w:rsid w:val="00AA3D04"/>
    <w:rsid w:val="00AA3D08"/>
    <w:rsid w:val="00AA3D3D"/>
    <w:rsid w:val="00AA3DA6"/>
    <w:rsid w:val="00AA3F42"/>
    <w:rsid w:val="00AA4475"/>
    <w:rsid w:val="00AA4653"/>
    <w:rsid w:val="00AA4764"/>
    <w:rsid w:val="00AA4889"/>
    <w:rsid w:val="00AA4AED"/>
    <w:rsid w:val="00AA4E66"/>
    <w:rsid w:val="00AA4F4F"/>
    <w:rsid w:val="00AA4FCA"/>
    <w:rsid w:val="00AA5074"/>
    <w:rsid w:val="00AA5141"/>
    <w:rsid w:val="00AA5150"/>
    <w:rsid w:val="00AA54C0"/>
    <w:rsid w:val="00AA55E7"/>
    <w:rsid w:val="00AA569A"/>
    <w:rsid w:val="00AA56F5"/>
    <w:rsid w:val="00AA58E4"/>
    <w:rsid w:val="00AA5A08"/>
    <w:rsid w:val="00AA5BD1"/>
    <w:rsid w:val="00AA5DD2"/>
    <w:rsid w:val="00AA5E80"/>
    <w:rsid w:val="00AA609E"/>
    <w:rsid w:val="00AA618C"/>
    <w:rsid w:val="00AA62D2"/>
    <w:rsid w:val="00AA6609"/>
    <w:rsid w:val="00AA6658"/>
    <w:rsid w:val="00AA677B"/>
    <w:rsid w:val="00AA6867"/>
    <w:rsid w:val="00AA6B6C"/>
    <w:rsid w:val="00AA6E28"/>
    <w:rsid w:val="00AA706B"/>
    <w:rsid w:val="00AA71A9"/>
    <w:rsid w:val="00AA72A0"/>
    <w:rsid w:val="00AA72E1"/>
    <w:rsid w:val="00AA7408"/>
    <w:rsid w:val="00AA7796"/>
    <w:rsid w:val="00AA77DF"/>
    <w:rsid w:val="00AA7AB0"/>
    <w:rsid w:val="00AA7C4B"/>
    <w:rsid w:val="00AA7C80"/>
    <w:rsid w:val="00AB0083"/>
    <w:rsid w:val="00AB0158"/>
    <w:rsid w:val="00AB0287"/>
    <w:rsid w:val="00AB03FD"/>
    <w:rsid w:val="00AB0443"/>
    <w:rsid w:val="00AB08B7"/>
    <w:rsid w:val="00AB09FB"/>
    <w:rsid w:val="00AB0DF1"/>
    <w:rsid w:val="00AB0FFB"/>
    <w:rsid w:val="00AB108D"/>
    <w:rsid w:val="00AB1151"/>
    <w:rsid w:val="00AB136D"/>
    <w:rsid w:val="00AB14C2"/>
    <w:rsid w:val="00AB167F"/>
    <w:rsid w:val="00AB1BE5"/>
    <w:rsid w:val="00AB1D2B"/>
    <w:rsid w:val="00AB1D96"/>
    <w:rsid w:val="00AB1DF6"/>
    <w:rsid w:val="00AB1DF7"/>
    <w:rsid w:val="00AB1E03"/>
    <w:rsid w:val="00AB1E0A"/>
    <w:rsid w:val="00AB22ED"/>
    <w:rsid w:val="00AB233C"/>
    <w:rsid w:val="00AB2444"/>
    <w:rsid w:val="00AB253B"/>
    <w:rsid w:val="00AB275E"/>
    <w:rsid w:val="00AB2D78"/>
    <w:rsid w:val="00AB2F55"/>
    <w:rsid w:val="00AB3002"/>
    <w:rsid w:val="00AB3010"/>
    <w:rsid w:val="00AB3643"/>
    <w:rsid w:val="00AB36A1"/>
    <w:rsid w:val="00AB3856"/>
    <w:rsid w:val="00AB3A40"/>
    <w:rsid w:val="00AB3A86"/>
    <w:rsid w:val="00AB3DD6"/>
    <w:rsid w:val="00AB3E8A"/>
    <w:rsid w:val="00AB4039"/>
    <w:rsid w:val="00AB40C8"/>
    <w:rsid w:val="00AB4312"/>
    <w:rsid w:val="00AB455C"/>
    <w:rsid w:val="00AB457C"/>
    <w:rsid w:val="00AB49DA"/>
    <w:rsid w:val="00AB4C9F"/>
    <w:rsid w:val="00AB4F04"/>
    <w:rsid w:val="00AB5005"/>
    <w:rsid w:val="00AB5160"/>
    <w:rsid w:val="00AB549A"/>
    <w:rsid w:val="00AB5607"/>
    <w:rsid w:val="00AB5619"/>
    <w:rsid w:val="00AB5834"/>
    <w:rsid w:val="00AB5A22"/>
    <w:rsid w:val="00AB5F0D"/>
    <w:rsid w:val="00AB60BD"/>
    <w:rsid w:val="00AB60DB"/>
    <w:rsid w:val="00AB62A8"/>
    <w:rsid w:val="00AB63B2"/>
    <w:rsid w:val="00AB63B9"/>
    <w:rsid w:val="00AB63C7"/>
    <w:rsid w:val="00AB6827"/>
    <w:rsid w:val="00AB6A55"/>
    <w:rsid w:val="00AB6A92"/>
    <w:rsid w:val="00AB6B01"/>
    <w:rsid w:val="00AB6BA2"/>
    <w:rsid w:val="00AB6F0E"/>
    <w:rsid w:val="00AB6F1C"/>
    <w:rsid w:val="00AB6FFD"/>
    <w:rsid w:val="00AB706E"/>
    <w:rsid w:val="00AB7366"/>
    <w:rsid w:val="00AB747A"/>
    <w:rsid w:val="00AB77E1"/>
    <w:rsid w:val="00AB786D"/>
    <w:rsid w:val="00AB79BB"/>
    <w:rsid w:val="00AB7B3A"/>
    <w:rsid w:val="00AB7C92"/>
    <w:rsid w:val="00AB7CA1"/>
    <w:rsid w:val="00AB7DBC"/>
    <w:rsid w:val="00AB7FCF"/>
    <w:rsid w:val="00AC0168"/>
    <w:rsid w:val="00AC0181"/>
    <w:rsid w:val="00AC01E7"/>
    <w:rsid w:val="00AC025C"/>
    <w:rsid w:val="00AC0284"/>
    <w:rsid w:val="00AC042E"/>
    <w:rsid w:val="00AC07BD"/>
    <w:rsid w:val="00AC07C6"/>
    <w:rsid w:val="00AC08EC"/>
    <w:rsid w:val="00AC0EBF"/>
    <w:rsid w:val="00AC0F90"/>
    <w:rsid w:val="00AC1020"/>
    <w:rsid w:val="00AC1352"/>
    <w:rsid w:val="00AC1575"/>
    <w:rsid w:val="00AC16DD"/>
    <w:rsid w:val="00AC1705"/>
    <w:rsid w:val="00AC1D31"/>
    <w:rsid w:val="00AC1D6D"/>
    <w:rsid w:val="00AC1D8E"/>
    <w:rsid w:val="00AC1EF4"/>
    <w:rsid w:val="00AC1F95"/>
    <w:rsid w:val="00AC22D0"/>
    <w:rsid w:val="00AC24B7"/>
    <w:rsid w:val="00AC2931"/>
    <w:rsid w:val="00AC297D"/>
    <w:rsid w:val="00AC2BB7"/>
    <w:rsid w:val="00AC2C0D"/>
    <w:rsid w:val="00AC2DA2"/>
    <w:rsid w:val="00AC2E97"/>
    <w:rsid w:val="00AC3085"/>
    <w:rsid w:val="00AC35CA"/>
    <w:rsid w:val="00AC3612"/>
    <w:rsid w:val="00AC36C5"/>
    <w:rsid w:val="00AC407A"/>
    <w:rsid w:val="00AC4159"/>
    <w:rsid w:val="00AC416D"/>
    <w:rsid w:val="00AC420D"/>
    <w:rsid w:val="00AC43A1"/>
    <w:rsid w:val="00AC481E"/>
    <w:rsid w:val="00AC487F"/>
    <w:rsid w:val="00AC498B"/>
    <w:rsid w:val="00AC4B36"/>
    <w:rsid w:val="00AC4D48"/>
    <w:rsid w:val="00AC4E22"/>
    <w:rsid w:val="00AC52CC"/>
    <w:rsid w:val="00AC52EE"/>
    <w:rsid w:val="00AC559D"/>
    <w:rsid w:val="00AC5620"/>
    <w:rsid w:val="00AC56CA"/>
    <w:rsid w:val="00AC5736"/>
    <w:rsid w:val="00AC5833"/>
    <w:rsid w:val="00AC58DE"/>
    <w:rsid w:val="00AC5957"/>
    <w:rsid w:val="00AC5B2F"/>
    <w:rsid w:val="00AC5B55"/>
    <w:rsid w:val="00AC60AC"/>
    <w:rsid w:val="00AC61D1"/>
    <w:rsid w:val="00AC6323"/>
    <w:rsid w:val="00AC632B"/>
    <w:rsid w:val="00AC63CC"/>
    <w:rsid w:val="00AC657E"/>
    <w:rsid w:val="00AC6643"/>
    <w:rsid w:val="00AC6794"/>
    <w:rsid w:val="00AC682B"/>
    <w:rsid w:val="00AC6A91"/>
    <w:rsid w:val="00AC6B73"/>
    <w:rsid w:val="00AC6CDC"/>
    <w:rsid w:val="00AC70F1"/>
    <w:rsid w:val="00AC711F"/>
    <w:rsid w:val="00AC7270"/>
    <w:rsid w:val="00AC732D"/>
    <w:rsid w:val="00AC73A2"/>
    <w:rsid w:val="00AC7418"/>
    <w:rsid w:val="00AC75C2"/>
    <w:rsid w:val="00AC76C7"/>
    <w:rsid w:val="00AC7707"/>
    <w:rsid w:val="00AC78DA"/>
    <w:rsid w:val="00AC7C4D"/>
    <w:rsid w:val="00AD0354"/>
    <w:rsid w:val="00AD0410"/>
    <w:rsid w:val="00AD0493"/>
    <w:rsid w:val="00AD07E1"/>
    <w:rsid w:val="00AD0841"/>
    <w:rsid w:val="00AD0897"/>
    <w:rsid w:val="00AD0AD2"/>
    <w:rsid w:val="00AD0CBF"/>
    <w:rsid w:val="00AD0D99"/>
    <w:rsid w:val="00AD1309"/>
    <w:rsid w:val="00AD1571"/>
    <w:rsid w:val="00AD1626"/>
    <w:rsid w:val="00AD16DA"/>
    <w:rsid w:val="00AD1722"/>
    <w:rsid w:val="00AD187C"/>
    <w:rsid w:val="00AD19B4"/>
    <w:rsid w:val="00AD19FC"/>
    <w:rsid w:val="00AD1A17"/>
    <w:rsid w:val="00AD1A27"/>
    <w:rsid w:val="00AD1BF2"/>
    <w:rsid w:val="00AD1BF3"/>
    <w:rsid w:val="00AD218E"/>
    <w:rsid w:val="00AD2242"/>
    <w:rsid w:val="00AD224D"/>
    <w:rsid w:val="00AD2260"/>
    <w:rsid w:val="00AD2335"/>
    <w:rsid w:val="00AD239D"/>
    <w:rsid w:val="00AD25C3"/>
    <w:rsid w:val="00AD29C9"/>
    <w:rsid w:val="00AD2B54"/>
    <w:rsid w:val="00AD2B68"/>
    <w:rsid w:val="00AD2F9F"/>
    <w:rsid w:val="00AD30EA"/>
    <w:rsid w:val="00AD31C8"/>
    <w:rsid w:val="00AD3274"/>
    <w:rsid w:val="00AD3322"/>
    <w:rsid w:val="00AD35BC"/>
    <w:rsid w:val="00AD3663"/>
    <w:rsid w:val="00AD386B"/>
    <w:rsid w:val="00AD39DA"/>
    <w:rsid w:val="00AD39E3"/>
    <w:rsid w:val="00AD3B0E"/>
    <w:rsid w:val="00AD3B7F"/>
    <w:rsid w:val="00AD3BCF"/>
    <w:rsid w:val="00AD3D70"/>
    <w:rsid w:val="00AD3D71"/>
    <w:rsid w:val="00AD3E06"/>
    <w:rsid w:val="00AD3EDC"/>
    <w:rsid w:val="00AD404C"/>
    <w:rsid w:val="00AD40E3"/>
    <w:rsid w:val="00AD41CA"/>
    <w:rsid w:val="00AD440D"/>
    <w:rsid w:val="00AD454B"/>
    <w:rsid w:val="00AD46F0"/>
    <w:rsid w:val="00AD476A"/>
    <w:rsid w:val="00AD4781"/>
    <w:rsid w:val="00AD47A7"/>
    <w:rsid w:val="00AD47B6"/>
    <w:rsid w:val="00AD4B3D"/>
    <w:rsid w:val="00AD4BBC"/>
    <w:rsid w:val="00AD4D03"/>
    <w:rsid w:val="00AD4E59"/>
    <w:rsid w:val="00AD4F23"/>
    <w:rsid w:val="00AD4FB8"/>
    <w:rsid w:val="00AD51B1"/>
    <w:rsid w:val="00AD51B8"/>
    <w:rsid w:val="00AD53AD"/>
    <w:rsid w:val="00AD5618"/>
    <w:rsid w:val="00AD5851"/>
    <w:rsid w:val="00AD587D"/>
    <w:rsid w:val="00AD5B14"/>
    <w:rsid w:val="00AD5B4D"/>
    <w:rsid w:val="00AD5C29"/>
    <w:rsid w:val="00AD5D58"/>
    <w:rsid w:val="00AD60E1"/>
    <w:rsid w:val="00AD615E"/>
    <w:rsid w:val="00AD627F"/>
    <w:rsid w:val="00AD64BB"/>
    <w:rsid w:val="00AD68DC"/>
    <w:rsid w:val="00AD68F4"/>
    <w:rsid w:val="00AD6940"/>
    <w:rsid w:val="00AD6A71"/>
    <w:rsid w:val="00AD6C99"/>
    <w:rsid w:val="00AD6E14"/>
    <w:rsid w:val="00AD708E"/>
    <w:rsid w:val="00AD712C"/>
    <w:rsid w:val="00AD7272"/>
    <w:rsid w:val="00AD7551"/>
    <w:rsid w:val="00AD7F0D"/>
    <w:rsid w:val="00AD7FA3"/>
    <w:rsid w:val="00AE003B"/>
    <w:rsid w:val="00AE00A6"/>
    <w:rsid w:val="00AE0251"/>
    <w:rsid w:val="00AE0407"/>
    <w:rsid w:val="00AE041A"/>
    <w:rsid w:val="00AE07D6"/>
    <w:rsid w:val="00AE09D0"/>
    <w:rsid w:val="00AE09F6"/>
    <w:rsid w:val="00AE0AF3"/>
    <w:rsid w:val="00AE0C06"/>
    <w:rsid w:val="00AE0C63"/>
    <w:rsid w:val="00AE113E"/>
    <w:rsid w:val="00AE12E7"/>
    <w:rsid w:val="00AE1518"/>
    <w:rsid w:val="00AE1529"/>
    <w:rsid w:val="00AE1550"/>
    <w:rsid w:val="00AE157E"/>
    <w:rsid w:val="00AE16E6"/>
    <w:rsid w:val="00AE1875"/>
    <w:rsid w:val="00AE18EA"/>
    <w:rsid w:val="00AE18F7"/>
    <w:rsid w:val="00AE19C0"/>
    <w:rsid w:val="00AE1B78"/>
    <w:rsid w:val="00AE1C7F"/>
    <w:rsid w:val="00AE20A6"/>
    <w:rsid w:val="00AE2175"/>
    <w:rsid w:val="00AE229B"/>
    <w:rsid w:val="00AE26C1"/>
    <w:rsid w:val="00AE2967"/>
    <w:rsid w:val="00AE2D1D"/>
    <w:rsid w:val="00AE2D59"/>
    <w:rsid w:val="00AE2DA1"/>
    <w:rsid w:val="00AE309B"/>
    <w:rsid w:val="00AE3272"/>
    <w:rsid w:val="00AE32CB"/>
    <w:rsid w:val="00AE3309"/>
    <w:rsid w:val="00AE332E"/>
    <w:rsid w:val="00AE35EC"/>
    <w:rsid w:val="00AE3607"/>
    <w:rsid w:val="00AE367D"/>
    <w:rsid w:val="00AE38ED"/>
    <w:rsid w:val="00AE3913"/>
    <w:rsid w:val="00AE3AE6"/>
    <w:rsid w:val="00AE3B82"/>
    <w:rsid w:val="00AE3BF6"/>
    <w:rsid w:val="00AE3C12"/>
    <w:rsid w:val="00AE3EAD"/>
    <w:rsid w:val="00AE3F53"/>
    <w:rsid w:val="00AE3FAC"/>
    <w:rsid w:val="00AE42FC"/>
    <w:rsid w:val="00AE45DE"/>
    <w:rsid w:val="00AE45F7"/>
    <w:rsid w:val="00AE4697"/>
    <w:rsid w:val="00AE46E4"/>
    <w:rsid w:val="00AE4803"/>
    <w:rsid w:val="00AE4CB4"/>
    <w:rsid w:val="00AE4CC1"/>
    <w:rsid w:val="00AE4E4D"/>
    <w:rsid w:val="00AE4FC9"/>
    <w:rsid w:val="00AE5233"/>
    <w:rsid w:val="00AE5460"/>
    <w:rsid w:val="00AE5504"/>
    <w:rsid w:val="00AE57A6"/>
    <w:rsid w:val="00AE5B43"/>
    <w:rsid w:val="00AE5C1A"/>
    <w:rsid w:val="00AE5FB6"/>
    <w:rsid w:val="00AE62D3"/>
    <w:rsid w:val="00AE6451"/>
    <w:rsid w:val="00AE64C6"/>
    <w:rsid w:val="00AE64FC"/>
    <w:rsid w:val="00AE6558"/>
    <w:rsid w:val="00AE6780"/>
    <w:rsid w:val="00AE682C"/>
    <w:rsid w:val="00AE692F"/>
    <w:rsid w:val="00AE6B22"/>
    <w:rsid w:val="00AE71A3"/>
    <w:rsid w:val="00AE7260"/>
    <w:rsid w:val="00AE74AB"/>
    <w:rsid w:val="00AE7555"/>
    <w:rsid w:val="00AE77F9"/>
    <w:rsid w:val="00AE78EE"/>
    <w:rsid w:val="00AE7A04"/>
    <w:rsid w:val="00AE7C1C"/>
    <w:rsid w:val="00AE7C56"/>
    <w:rsid w:val="00AE7D0E"/>
    <w:rsid w:val="00AF028D"/>
    <w:rsid w:val="00AF0368"/>
    <w:rsid w:val="00AF058C"/>
    <w:rsid w:val="00AF05AB"/>
    <w:rsid w:val="00AF0649"/>
    <w:rsid w:val="00AF06D1"/>
    <w:rsid w:val="00AF0888"/>
    <w:rsid w:val="00AF09E9"/>
    <w:rsid w:val="00AF0B1A"/>
    <w:rsid w:val="00AF0CFD"/>
    <w:rsid w:val="00AF0D74"/>
    <w:rsid w:val="00AF0E91"/>
    <w:rsid w:val="00AF0FE3"/>
    <w:rsid w:val="00AF1345"/>
    <w:rsid w:val="00AF17F7"/>
    <w:rsid w:val="00AF19E5"/>
    <w:rsid w:val="00AF1BCC"/>
    <w:rsid w:val="00AF1EAF"/>
    <w:rsid w:val="00AF1F03"/>
    <w:rsid w:val="00AF20E9"/>
    <w:rsid w:val="00AF2164"/>
    <w:rsid w:val="00AF21BB"/>
    <w:rsid w:val="00AF2213"/>
    <w:rsid w:val="00AF2249"/>
    <w:rsid w:val="00AF229F"/>
    <w:rsid w:val="00AF22DB"/>
    <w:rsid w:val="00AF22EB"/>
    <w:rsid w:val="00AF23A7"/>
    <w:rsid w:val="00AF2413"/>
    <w:rsid w:val="00AF249A"/>
    <w:rsid w:val="00AF25EF"/>
    <w:rsid w:val="00AF2895"/>
    <w:rsid w:val="00AF2944"/>
    <w:rsid w:val="00AF2AF0"/>
    <w:rsid w:val="00AF2B88"/>
    <w:rsid w:val="00AF2BEB"/>
    <w:rsid w:val="00AF2D6C"/>
    <w:rsid w:val="00AF2EA9"/>
    <w:rsid w:val="00AF2F00"/>
    <w:rsid w:val="00AF2F10"/>
    <w:rsid w:val="00AF2FE0"/>
    <w:rsid w:val="00AF312B"/>
    <w:rsid w:val="00AF3164"/>
    <w:rsid w:val="00AF3221"/>
    <w:rsid w:val="00AF32E5"/>
    <w:rsid w:val="00AF3580"/>
    <w:rsid w:val="00AF3668"/>
    <w:rsid w:val="00AF36C1"/>
    <w:rsid w:val="00AF36DE"/>
    <w:rsid w:val="00AF3B7B"/>
    <w:rsid w:val="00AF3E8F"/>
    <w:rsid w:val="00AF3EB1"/>
    <w:rsid w:val="00AF41CC"/>
    <w:rsid w:val="00AF4252"/>
    <w:rsid w:val="00AF437B"/>
    <w:rsid w:val="00AF43FF"/>
    <w:rsid w:val="00AF45E0"/>
    <w:rsid w:val="00AF45E6"/>
    <w:rsid w:val="00AF47C2"/>
    <w:rsid w:val="00AF487E"/>
    <w:rsid w:val="00AF494E"/>
    <w:rsid w:val="00AF496F"/>
    <w:rsid w:val="00AF4970"/>
    <w:rsid w:val="00AF4A80"/>
    <w:rsid w:val="00AF4B33"/>
    <w:rsid w:val="00AF4E02"/>
    <w:rsid w:val="00AF5010"/>
    <w:rsid w:val="00AF560F"/>
    <w:rsid w:val="00AF5DA1"/>
    <w:rsid w:val="00AF5DFC"/>
    <w:rsid w:val="00AF607E"/>
    <w:rsid w:val="00AF643A"/>
    <w:rsid w:val="00AF656B"/>
    <w:rsid w:val="00AF6706"/>
    <w:rsid w:val="00AF6BD0"/>
    <w:rsid w:val="00AF6BFE"/>
    <w:rsid w:val="00AF6C47"/>
    <w:rsid w:val="00AF6D93"/>
    <w:rsid w:val="00AF6DA6"/>
    <w:rsid w:val="00AF6DDD"/>
    <w:rsid w:val="00AF6E8F"/>
    <w:rsid w:val="00AF6F2F"/>
    <w:rsid w:val="00AF6F34"/>
    <w:rsid w:val="00AF7097"/>
    <w:rsid w:val="00AF7100"/>
    <w:rsid w:val="00AF7247"/>
    <w:rsid w:val="00AF7524"/>
    <w:rsid w:val="00AF760E"/>
    <w:rsid w:val="00AF76E5"/>
    <w:rsid w:val="00AF76EB"/>
    <w:rsid w:val="00AF7701"/>
    <w:rsid w:val="00AF7902"/>
    <w:rsid w:val="00AF7B64"/>
    <w:rsid w:val="00AF7C0D"/>
    <w:rsid w:val="00AF7CAE"/>
    <w:rsid w:val="00AF7EAA"/>
    <w:rsid w:val="00AF7EE3"/>
    <w:rsid w:val="00B00010"/>
    <w:rsid w:val="00B00235"/>
    <w:rsid w:val="00B00631"/>
    <w:rsid w:val="00B0067A"/>
    <w:rsid w:val="00B00786"/>
    <w:rsid w:val="00B00809"/>
    <w:rsid w:val="00B008FE"/>
    <w:rsid w:val="00B00999"/>
    <w:rsid w:val="00B009C1"/>
    <w:rsid w:val="00B009C9"/>
    <w:rsid w:val="00B00A3D"/>
    <w:rsid w:val="00B00D8A"/>
    <w:rsid w:val="00B00E84"/>
    <w:rsid w:val="00B01037"/>
    <w:rsid w:val="00B01065"/>
    <w:rsid w:val="00B01089"/>
    <w:rsid w:val="00B011F1"/>
    <w:rsid w:val="00B01269"/>
    <w:rsid w:val="00B012D0"/>
    <w:rsid w:val="00B013EB"/>
    <w:rsid w:val="00B015A1"/>
    <w:rsid w:val="00B016AD"/>
    <w:rsid w:val="00B01906"/>
    <w:rsid w:val="00B0198C"/>
    <w:rsid w:val="00B019B3"/>
    <w:rsid w:val="00B01A5E"/>
    <w:rsid w:val="00B01AC8"/>
    <w:rsid w:val="00B01D6C"/>
    <w:rsid w:val="00B01E14"/>
    <w:rsid w:val="00B01FC5"/>
    <w:rsid w:val="00B02026"/>
    <w:rsid w:val="00B0261D"/>
    <w:rsid w:val="00B0262F"/>
    <w:rsid w:val="00B027D4"/>
    <w:rsid w:val="00B0291F"/>
    <w:rsid w:val="00B02A76"/>
    <w:rsid w:val="00B02BB8"/>
    <w:rsid w:val="00B02C94"/>
    <w:rsid w:val="00B02DA8"/>
    <w:rsid w:val="00B02DEB"/>
    <w:rsid w:val="00B02E01"/>
    <w:rsid w:val="00B02F81"/>
    <w:rsid w:val="00B03192"/>
    <w:rsid w:val="00B033F4"/>
    <w:rsid w:val="00B03465"/>
    <w:rsid w:val="00B0366F"/>
    <w:rsid w:val="00B03760"/>
    <w:rsid w:val="00B0388E"/>
    <w:rsid w:val="00B03894"/>
    <w:rsid w:val="00B03897"/>
    <w:rsid w:val="00B03A75"/>
    <w:rsid w:val="00B03C7B"/>
    <w:rsid w:val="00B03DD7"/>
    <w:rsid w:val="00B03E74"/>
    <w:rsid w:val="00B03EEF"/>
    <w:rsid w:val="00B04157"/>
    <w:rsid w:val="00B0457D"/>
    <w:rsid w:val="00B046EC"/>
    <w:rsid w:val="00B04725"/>
    <w:rsid w:val="00B047B1"/>
    <w:rsid w:val="00B04A27"/>
    <w:rsid w:val="00B04AC2"/>
    <w:rsid w:val="00B04B3B"/>
    <w:rsid w:val="00B04D59"/>
    <w:rsid w:val="00B04DC4"/>
    <w:rsid w:val="00B04E34"/>
    <w:rsid w:val="00B04EB2"/>
    <w:rsid w:val="00B05012"/>
    <w:rsid w:val="00B050F4"/>
    <w:rsid w:val="00B053E3"/>
    <w:rsid w:val="00B055E1"/>
    <w:rsid w:val="00B05674"/>
    <w:rsid w:val="00B056AC"/>
    <w:rsid w:val="00B057C1"/>
    <w:rsid w:val="00B057E6"/>
    <w:rsid w:val="00B05B7B"/>
    <w:rsid w:val="00B05B90"/>
    <w:rsid w:val="00B0603E"/>
    <w:rsid w:val="00B06230"/>
    <w:rsid w:val="00B064C5"/>
    <w:rsid w:val="00B06576"/>
    <w:rsid w:val="00B065F4"/>
    <w:rsid w:val="00B0678E"/>
    <w:rsid w:val="00B06852"/>
    <w:rsid w:val="00B06878"/>
    <w:rsid w:val="00B06AB1"/>
    <w:rsid w:val="00B06B99"/>
    <w:rsid w:val="00B06BE0"/>
    <w:rsid w:val="00B06EBE"/>
    <w:rsid w:val="00B06F5E"/>
    <w:rsid w:val="00B07017"/>
    <w:rsid w:val="00B07101"/>
    <w:rsid w:val="00B07211"/>
    <w:rsid w:val="00B072BE"/>
    <w:rsid w:val="00B07535"/>
    <w:rsid w:val="00B076DD"/>
    <w:rsid w:val="00B077A4"/>
    <w:rsid w:val="00B077B6"/>
    <w:rsid w:val="00B07C28"/>
    <w:rsid w:val="00B07CE9"/>
    <w:rsid w:val="00B07DD1"/>
    <w:rsid w:val="00B100FF"/>
    <w:rsid w:val="00B101E7"/>
    <w:rsid w:val="00B10414"/>
    <w:rsid w:val="00B1049E"/>
    <w:rsid w:val="00B108C4"/>
    <w:rsid w:val="00B10B1B"/>
    <w:rsid w:val="00B10CB6"/>
    <w:rsid w:val="00B10DD7"/>
    <w:rsid w:val="00B10F16"/>
    <w:rsid w:val="00B110DF"/>
    <w:rsid w:val="00B1129A"/>
    <w:rsid w:val="00B11518"/>
    <w:rsid w:val="00B11585"/>
    <w:rsid w:val="00B1175C"/>
    <w:rsid w:val="00B11761"/>
    <w:rsid w:val="00B118C1"/>
    <w:rsid w:val="00B1199B"/>
    <w:rsid w:val="00B11A69"/>
    <w:rsid w:val="00B11AF0"/>
    <w:rsid w:val="00B11C81"/>
    <w:rsid w:val="00B11D7E"/>
    <w:rsid w:val="00B1206D"/>
    <w:rsid w:val="00B120A0"/>
    <w:rsid w:val="00B12120"/>
    <w:rsid w:val="00B1222E"/>
    <w:rsid w:val="00B12C4F"/>
    <w:rsid w:val="00B12F87"/>
    <w:rsid w:val="00B1310F"/>
    <w:rsid w:val="00B13312"/>
    <w:rsid w:val="00B1345D"/>
    <w:rsid w:val="00B134D1"/>
    <w:rsid w:val="00B1353A"/>
    <w:rsid w:val="00B138FF"/>
    <w:rsid w:val="00B1392D"/>
    <w:rsid w:val="00B13969"/>
    <w:rsid w:val="00B13B01"/>
    <w:rsid w:val="00B13B9E"/>
    <w:rsid w:val="00B13C3A"/>
    <w:rsid w:val="00B13F45"/>
    <w:rsid w:val="00B14054"/>
    <w:rsid w:val="00B14243"/>
    <w:rsid w:val="00B142F9"/>
    <w:rsid w:val="00B14393"/>
    <w:rsid w:val="00B14838"/>
    <w:rsid w:val="00B148CB"/>
    <w:rsid w:val="00B14A98"/>
    <w:rsid w:val="00B14B7C"/>
    <w:rsid w:val="00B14D55"/>
    <w:rsid w:val="00B1502F"/>
    <w:rsid w:val="00B15051"/>
    <w:rsid w:val="00B15127"/>
    <w:rsid w:val="00B156B7"/>
    <w:rsid w:val="00B15770"/>
    <w:rsid w:val="00B158F7"/>
    <w:rsid w:val="00B15BD9"/>
    <w:rsid w:val="00B15D79"/>
    <w:rsid w:val="00B15DED"/>
    <w:rsid w:val="00B15E66"/>
    <w:rsid w:val="00B15E7E"/>
    <w:rsid w:val="00B15E8C"/>
    <w:rsid w:val="00B16044"/>
    <w:rsid w:val="00B16096"/>
    <w:rsid w:val="00B160A9"/>
    <w:rsid w:val="00B165D6"/>
    <w:rsid w:val="00B167C8"/>
    <w:rsid w:val="00B16A29"/>
    <w:rsid w:val="00B16B96"/>
    <w:rsid w:val="00B16D1B"/>
    <w:rsid w:val="00B16ED5"/>
    <w:rsid w:val="00B17439"/>
    <w:rsid w:val="00B17646"/>
    <w:rsid w:val="00B17671"/>
    <w:rsid w:val="00B177F3"/>
    <w:rsid w:val="00B17966"/>
    <w:rsid w:val="00B17A23"/>
    <w:rsid w:val="00B17C09"/>
    <w:rsid w:val="00B17CA6"/>
    <w:rsid w:val="00B17D2E"/>
    <w:rsid w:val="00B17E2C"/>
    <w:rsid w:val="00B20135"/>
    <w:rsid w:val="00B20277"/>
    <w:rsid w:val="00B206F1"/>
    <w:rsid w:val="00B207C4"/>
    <w:rsid w:val="00B20A13"/>
    <w:rsid w:val="00B20D3E"/>
    <w:rsid w:val="00B20D83"/>
    <w:rsid w:val="00B20FB7"/>
    <w:rsid w:val="00B2104C"/>
    <w:rsid w:val="00B21098"/>
    <w:rsid w:val="00B21BF6"/>
    <w:rsid w:val="00B21C1E"/>
    <w:rsid w:val="00B21D31"/>
    <w:rsid w:val="00B21E44"/>
    <w:rsid w:val="00B22272"/>
    <w:rsid w:val="00B2228D"/>
    <w:rsid w:val="00B222DA"/>
    <w:rsid w:val="00B222EA"/>
    <w:rsid w:val="00B223C3"/>
    <w:rsid w:val="00B225C3"/>
    <w:rsid w:val="00B2263D"/>
    <w:rsid w:val="00B22A9A"/>
    <w:rsid w:val="00B22A9C"/>
    <w:rsid w:val="00B22AB6"/>
    <w:rsid w:val="00B22B3E"/>
    <w:rsid w:val="00B22C7A"/>
    <w:rsid w:val="00B22C96"/>
    <w:rsid w:val="00B22E4B"/>
    <w:rsid w:val="00B22F48"/>
    <w:rsid w:val="00B2300E"/>
    <w:rsid w:val="00B2302C"/>
    <w:rsid w:val="00B230B9"/>
    <w:rsid w:val="00B232F4"/>
    <w:rsid w:val="00B2333A"/>
    <w:rsid w:val="00B23432"/>
    <w:rsid w:val="00B23453"/>
    <w:rsid w:val="00B2363B"/>
    <w:rsid w:val="00B236B9"/>
    <w:rsid w:val="00B239AA"/>
    <w:rsid w:val="00B24040"/>
    <w:rsid w:val="00B24110"/>
    <w:rsid w:val="00B2444F"/>
    <w:rsid w:val="00B24496"/>
    <w:rsid w:val="00B2454D"/>
    <w:rsid w:val="00B2476F"/>
    <w:rsid w:val="00B2495D"/>
    <w:rsid w:val="00B24AF3"/>
    <w:rsid w:val="00B25343"/>
    <w:rsid w:val="00B253E9"/>
    <w:rsid w:val="00B2559F"/>
    <w:rsid w:val="00B255B3"/>
    <w:rsid w:val="00B25A9F"/>
    <w:rsid w:val="00B25B8A"/>
    <w:rsid w:val="00B25D36"/>
    <w:rsid w:val="00B25E6E"/>
    <w:rsid w:val="00B2634F"/>
    <w:rsid w:val="00B2637B"/>
    <w:rsid w:val="00B26573"/>
    <w:rsid w:val="00B26770"/>
    <w:rsid w:val="00B267CB"/>
    <w:rsid w:val="00B26825"/>
    <w:rsid w:val="00B2695F"/>
    <w:rsid w:val="00B269FF"/>
    <w:rsid w:val="00B26A00"/>
    <w:rsid w:val="00B26A86"/>
    <w:rsid w:val="00B26DF7"/>
    <w:rsid w:val="00B27042"/>
    <w:rsid w:val="00B27043"/>
    <w:rsid w:val="00B27284"/>
    <w:rsid w:val="00B27360"/>
    <w:rsid w:val="00B275F9"/>
    <w:rsid w:val="00B2769E"/>
    <w:rsid w:val="00B27788"/>
    <w:rsid w:val="00B2797A"/>
    <w:rsid w:val="00B27A41"/>
    <w:rsid w:val="00B27A61"/>
    <w:rsid w:val="00B27C64"/>
    <w:rsid w:val="00B27DCB"/>
    <w:rsid w:val="00B27F99"/>
    <w:rsid w:val="00B30037"/>
    <w:rsid w:val="00B3011B"/>
    <w:rsid w:val="00B30252"/>
    <w:rsid w:val="00B302B9"/>
    <w:rsid w:val="00B304EB"/>
    <w:rsid w:val="00B3097C"/>
    <w:rsid w:val="00B30D08"/>
    <w:rsid w:val="00B30EE4"/>
    <w:rsid w:val="00B31072"/>
    <w:rsid w:val="00B3122A"/>
    <w:rsid w:val="00B31254"/>
    <w:rsid w:val="00B3127F"/>
    <w:rsid w:val="00B31456"/>
    <w:rsid w:val="00B3168D"/>
    <w:rsid w:val="00B31707"/>
    <w:rsid w:val="00B317D1"/>
    <w:rsid w:val="00B31810"/>
    <w:rsid w:val="00B31835"/>
    <w:rsid w:val="00B31861"/>
    <w:rsid w:val="00B31BAB"/>
    <w:rsid w:val="00B31D8E"/>
    <w:rsid w:val="00B31ED9"/>
    <w:rsid w:val="00B320BF"/>
    <w:rsid w:val="00B3224E"/>
    <w:rsid w:val="00B32290"/>
    <w:rsid w:val="00B322A4"/>
    <w:rsid w:val="00B323B2"/>
    <w:rsid w:val="00B32B0C"/>
    <w:rsid w:val="00B32BAF"/>
    <w:rsid w:val="00B32BDF"/>
    <w:rsid w:val="00B32E9A"/>
    <w:rsid w:val="00B32F12"/>
    <w:rsid w:val="00B32F14"/>
    <w:rsid w:val="00B3316E"/>
    <w:rsid w:val="00B33291"/>
    <w:rsid w:val="00B333B9"/>
    <w:rsid w:val="00B334A8"/>
    <w:rsid w:val="00B334D0"/>
    <w:rsid w:val="00B334F3"/>
    <w:rsid w:val="00B335AA"/>
    <w:rsid w:val="00B33733"/>
    <w:rsid w:val="00B3396D"/>
    <w:rsid w:val="00B33A71"/>
    <w:rsid w:val="00B33A8C"/>
    <w:rsid w:val="00B33BFB"/>
    <w:rsid w:val="00B33CB1"/>
    <w:rsid w:val="00B34072"/>
    <w:rsid w:val="00B34077"/>
    <w:rsid w:val="00B340B8"/>
    <w:rsid w:val="00B341AE"/>
    <w:rsid w:val="00B34238"/>
    <w:rsid w:val="00B342D2"/>
    <w:rsid w:val="00B345AC"/>
    <w:rsid w:val="00B34735"/>
    <w:rsid w:val="00B3475E"/>
    <w:rsid w:val="00B34829"/>
    <w:rsid w:val="00B349FA"/>
    <w:rsid w:val="00B34A44"/>
    <w:rsid w:val="00B34D42"/>
    <w:rsid w:val="00B34D8C"/>
    <w:rsid w:val="00B35042"/>
    <w:rsid w:val="00B350AB"/>
    <w:rsid w:val="00B35210"/>
    <w:rsid w:val="00B35301"/>
    <w:rsid w:val="00B35344"/>
    <w:rsid w:val="00B35473"/>
    <w:rsid w:val="00B35517"/>
    <w:rsid w:val="00B3557B"/>
    <w:rsid w:val="00B355D4"/>
    <w:rsid w:val="00B35704"/>
    <w:rsid w:val="00B357A0"/>
    <w:rsid w:val="00B35C61"/>
    <w:rsid w:val="00B35C64"/>
    <w:rsid w:val="00B35CDF"/>
    <w:rsid w:val="00B35D3A"/>
    <w:rsid w:val="00B36121"/>
    <w:rsid w:val="00B36224"/>
    <w:rsid w:val="00B362E7"/>
    <w:rsid w:val="00B366DC"/>
    <w:rsid w:val="00B36A1D"/>
    <w:rsid w:val="00B36BD1"/>
    <w:rsid w:val="00B36CDD"/>
    <w:rsid w:val="00B36D1E"/>
    <w:rsid w:val="00B36DB6"/>
    <w:rsid w:val="00B36EBC"/>
    <w:rsid w:val="00B36EFC"/>
    <w:rsid w:val="00B3711F"/>
    <w:rsid w:val="00B372B2"/>
    <w:rsid w:val="00B3732E"/>
    <w:rsid w:val="00B375EA"/>
    <w:rsid w:val="00B37663"/>
    <w:rsid w:val="00B376E4"/>
    <w:rsid w:val="00B37A9C"/>
    <w:rsid w:val="00B37C8A"/>
    <w:rsid w:val="00B37E0D"/>
    <w:rsid w:val="00B37EC6"/>
    <w:rsid w:val="00B37F22"/>
    <w:rsid w:val="00B4013C"/>
    <w:rsid w:val="00B4013E"/>
    <w:rsid w:val="00B40393"/>
    <w:rsid w:val="00B40437"/>
    <w:rsid w:val="00B4043C"/>
    <w:rsid w:val="00B407C6"/>
    <w:rsid w:val="00B408EE"/>
    <w:rsid w:val="00B40921"/>
    <w:rsid w:val="00B40925"/>
    <w:rsid w:val="00B40A26"/>
    <w:rsid w:val="00B40D70"/>
    <w:rsid w:val="00B40D81"/>
    <w:rsid w:val="00B40E88"/>
    <w:rsid w:val="00B41599"/>
    <w:rsid w:val="00B415B5"/>
    <w:rsid w:val="00B4177C"/>
    <w:rsid w:val="00B41850"/>
    <w:rsid w:val="00B41B8B"/>
    <w:rsid w:val="00B41C48"/>
    <w:rsid w:val="00B41CC7"/>
    <w:rsid w:val="00B41D9E"/>
    <w:rsid w:val="00B41F22"/>
    <w:rsid w:val="00B41FC9"/>
    <w:rsid w:val="00B42082"/>
    <w:rsid w:val="00B42137"/>
    <w:rsid w:val="00B42242"/>
    <w:rsid w:val="00B42470"/>
    <w:rsid w:val="00B42629"/>
    <w:rsid w:val="00B429A8"/>
    <w:rsid w:val="00B42AA9"/>
    <w:rsid w:val="00B42D9D"/>
    <w:rsid w:val="00B42DB8"/>
    <w:rsid w:val="00B42F08"/>
    <w:rsid w:val="00B42F85"/>
    <w:rsid w:val="00B42FEE"/>
    <w:rsid w:val="00B43085"/>
    <w:rsid w:val="00B43183"/>
    <w:rsid w:val="00B4337D"/>
    <w:rsid w:val="00B43644"/>
    <w:rsid w:val="00B436C9"/>
    <w:rsid w:val="00B43E74"/>
    <w:rsid w:val="00B43E80"/>
    <w:rsid w:val="00B43E9E"/>
    <w:rsid w:val="00B43F7C"/>
    <w:rsid w:val="00B43FC3"/>
    <w:rsid w:val="00B441A7"/>
    <w:rsid w:val="00B44220"/>
    <w:rsid w:val="00B442AC"/>
    <w:rsid w:val="00B44312"/>
    <w:rsid w:val="00B44403"/>
    <w:rsid w:val="00B44743"/>
    <w:rsid w:val="00B44830"/>
    <w:rsid w:val="00B449B8"/>
    <w:rsid w:val="00B44A33"/>
    <w:rsid w:val="00B44C1C"/>
    <w:rsid w:val="00B44D96"/>
    <w:rsid w:val="00B44F84"/>
    <w:rsid w:val="00B45075"/>
    <w:rsid w:val="00B45136"/>
    <w:rsid w:val="00B45407"/>
    <w:rsid w:val="00B458C3"/>
    <w:rsid w:val="00B45965"/>
    <w:rsid w:val="00B45ACC"/>
    <w:rsid w:val="00B45B56"/>
    <w:rsid w:val="00B45B7E"/>
    <w:rsid w:val="00B45D25"/>
    <w:rsid w:val="00B45D73"/>
    <w:rsid w:val="00B45F2A"/>
    <w:rsid w:val="00B46059"/>
    <w:rsid w:val="00B461F7"/>
    <w:rsid w:val="00B46243"/>
    <w:rsid w:val="00B462A9"/>
    <w:rsid w:val="00B46390"/>
    <w:rsid w:val="00B46667"/>
    <w:rsid w:val="00B46751"/>
    <w:rsid w:val="00B469C4"/>
    <w:rsid w:val="00B46B2F"/>
    <w:rsid w:val="00B46D4E"/>
    <w:rsid w:val="00B46FC1"/>
    <w:rsid w:val="00B47065"/>
    <w:rsid w:val="00B47078"/>
    <w:rsid w:val="00B47111"/>
    <w:rsid w:val="00B47416"/>
    <w:rsid w:val="00B4773D"/>
    <w:rsid w:val="00B477CE"/>
    <w:rsid w:val="00B47844"/>
    <w:rsid w:val="00B47D28"/>
    <w:rsid w:val="00B47D5C"/>
    <w:rsid w:val="00B5027A"/>
    <w:rsid w:val="00B50281"/>
    <w:rsid w:val="00B502BE"/>
    <w:rsid w:val="00B50783"/>
    <w:rsid w:val="00B50A38"/>
    <w:rsid w:val="00B50CC7"/>
    <w:rsid w:val="00B51102"/>
    <w:rsid w:val="00B512B9"/>
    <w:rsid w:val="00B51394"/>
    <w:rsid w:val="00B513B0"/>
    <w:rsid w:val="00B51536"/>
    <w:rsid w:val="00B5171F"/>
    <w:rsid w:val="00B5173D"/>
    <w:rsid w:val="00B51A41"/>
    <w:rsid w:val="00B51BDD"/>
    <w:rsid w:val="00B51CC8"/>
    <w:rsid w:val="00B52021"/>
    <w:rsid w:val="00B5219B"/>
    <w:rsid w:val="00B52518"/>
    <w:rsid w:val="00B52623"/>
    <w:rsid w:val="00B5279E"/>
    <w:rsid w:val="00B5297A"/>
    <w:rsid w:val="00B52EC2"/>
    <w:rsid w:val="00B52FBE"/>
    <w:rsid w:val="00B53104"/>
    <w:rsid w:val="00B5320A"/>
    <w:rsid w:val="00B53255"/>
    <w:rsid w:val="00B535B0"/>
    <w:rsid w:val="00B537CE"/>
    <w:rsid w:val="00B539D0"/>
    <w:rsid w:val="00B53AA3"/>
    <w:rsid w:val="00B53C10"/>
    <w:rsid w:val="00B53D2C"/>
    <w:rsid w:val="00B53D45"/>
    <w:rsid w:val="00B53E31"/>
    <w:rsid w:val="00B53FE8"/>
    <w:rsid w:val="00B54086"/>
    <w:rsid w:val="00B54215"/>
    <w:rsid w:val="00B545DD"/>
    <w:rsid w:val="00B545DE"/>
    <w:rsid w:val="00B54600"/>
    <w:rsid w:val="00B54683"/>
    <w:rsid w:val="00B546A1"/>
    <w:rsid w:val="00B5471F"/>
    <w:rsid w:val="00B548A7"/>
    <w:rsid w:val="00B54D09"/>
    <w:rsid w:val="00B54E30"/>
    <w:rsid w:val="00B54EF3"/>
    <w:rsid w:val="00B5508D"/>
    <w:rsid w:val="00B5524A"/>
    <w:rsid w:val="00B552B9"/>
    <w:rsid w:val="00B554E0"/>
    <w:rsid w:val="00B559BF"/>
    <w:rsid w:val="00B559FE"/>
    <w:rsid w:val="00B55A4E"/>
    <w:rsid w:val="00B55B1E"/>
    <w:rsid w:val="00B55B3E"/>
    <w:rsid w:val="00B55CCB"/>
    <w:rsid w:val="00B55E60"/>
    <w:rsid w:val="00B560D8"/>
    <w:rsid w:val="00B5627D"/>
    <w:rsid w:val="00B5639B"/>
    <w:rsid w:val="00B563AE"/>
    <w:rsid w:val="00B5640E"/>
    <w:rsid w:val="00B564AC"/>
    <w:rsid w:val="00B564C6"/>
    <w:rsid w:val="00B565F2"/>
    <w:rsid w:val="00B56715"/>
    <w:rsid w:val="00B567A7"/>
    <w:rsid w:val="00B567C7"/>
    <w:rsid w:val="00B569FE"/>
    <w:rsid w:val="00B56A84"/>
    <w:rsid w:val="00B56B9B"/>
    <w:rsid w:val="00B56BE2"/>
    <w:rsid w:val="00B56BE6"/>
    <w:rsid w:val="00B56C81"/>
    <w:rsid w:val="00B56E0F"/>
    <w:rsid w:val="00B5733E"/>
    <w:rsid w:val="00B57368"/>
    <w:rsid w:val="00B574E9"/>
    <w:rsid w:val="00B57513"/>
    <w:rsid w:val="00B5778E"/>
    <w:rsid w:val="00B57A92"/>
    <w:rsid w:val="00B57B69"/>
    <w:rsid w:val="00B57CDC"/>
    <w:rsid w:val="00B57D0F"/>
    <w:rsid w:val="00B57E4C"/>
    <w:rsid w:val="00B57FD5"/>
    <w:rsid w:val="00B6011E"/>
    <w:rsid w:val="00B60430"/>
    <w:rsid w:val="00B60547"/>
    <w:rsid w:val="00B605AF"/>
    <w:rsid w:val="00B605EF"/>
    <w:rsid w:val="00B60625"/>
    <w:rsid w:val="00B6066D"/>
    <w:rsid w:val="00B60B0E"/>
    <w:rsid w:val="00B60BD8"/>
    <w:rsid w:val="00B60D47"/>
    <w:rsid w:val="00B60D61"/>
    <w:rsid w:val="00B61023"/>
    <w:rsid w:val="00B61258"/>
    <w:rsid w:val="00B613D1"/>
    <w:rsid w:val="00B6148B"/>
    <w:rsid w:val="00B61656"/>
    <w:rsid w:val="00B6172A"/>
    <w:rsid w:val="00B61788"/>
    <w:rsid w:val="00B61A62"/>
    <w:rsid w:val="00B61AD3"/>
    <w:rsid w:val="00B61BB1"/>
    <w:rsid w:val="00B61BE0"/>
    <w:rsid w:val="00B61CE7"/>
    <w:rsid w:val="00B61DED"/>
    <w:rsid w:val="00B62080"/>
    <w:rsid w:val="00B620AF"/>
    <w:rsid w:val="00B62151"/>
    <w:rsid w:val="00B62158"/>
    <w:rsid w:val="00B62221"/>
    <w:rsid w:val="00B623E2"/>
    <w:rsid w:val="00B627B1"/>
    <w:rsid w:val="00B62922"/>
    <w:rsid w:val="00B62952"/>
    <w:rsid w:val="00B6295A"/>
    <w:rsid w:val="00B62AC9"/>
    <w:rsid w:val="00B62B4D"/>
    <w:rsid w:val="00B62EF3"/>
    <w:rsid w:val="00B62F2D"/>
    <w:rsid w:val="00B63087"/>
    <w:rsid w:val="00B630C0"/>
    <w:rsid w:val="00B63152"/>
    <w:rsid w:val="00B632D7"/>
    <w:rsid w:val="00B63529"/>
    <w:rsid w:val="00B63652"/>
    <w:rsid w:val="00B6370F"/>
    <w:rsid w:val="00B63770"/>
    <w:rsid w:val="00B63A9D"/>
    <w:rsid w:val="00B63B93"/>
    <w:rsid w:val="00B63C56"/>
    <w:rsid w:val="00B63D25"/>
    <w:rsid w:val="00B63D2E"/>
    <w:rsid w:val="00B63F28"/>
    <w:rsid w:val="00B640D5"/>
    <w:rsid w:val="00B641B5"/>
    <w:rsid w:val="00B64332"/>
    <w:rsid w:val="00B6455B"/>
    <w:rsid w:val="00B645FE"/>
    <w:rsid w:val="00B6468E"/>
    <w:rsid w:val="00B64972"/>
    <w:rsid w:val="00B649C4"/>
    <w:rsid w:val="00B64B02"/>
    <w:rsid w:val="00B64C30"/>
    <w:rsid w:val="00B64F24"/>
    <w:rsid w:val="00B65305"/>
    <w:rsid w:val="00B655DD"/>
    <w:rsid w:val="00B65696"/>
    <w:rsid w:val="00B6579C"/>
    <w:rsid w:val="00B657D2"/>
    <w:rsid w:val="00B6584A"/>
    <w:rsid w:val="00B658C9"/>
    <w:rsid w:val="00B65A12"/>
    <w:rsid w:val="00B65AB4"/>
    <w:rsid w:val="00B66070"/>
    <w:rsid w:val="00B660B2"/>
    <w:rsid w:val="00B6611A"/>
    <w:rsid w:val="00B6633E"/>
    <w:rsid w:val="00B6647A"/>
    <w:rsid w:val="00B66870"/>
    <w:rsid w:val="00B66A27"/>
    <w:rsid w:val="00B66AAC"/>
    <w:rsid w:val="00B66EB9"/>
    <w:rsid w:val="00B66EBF"/>
    <w:rsid w:val="00B66FD3"/>
    <w:rsid w:val="00B67148"/>
    <w:rsid w:val="00B6722D"/>
    <w:rsid w:val="00B67443"/>
    <w:rsid w:val="00B6745C"/>
    <w:rsid w:val="00B67534"/>
    <w:rsid w:val="00B6796B"/>
    <w:rsid w:val="00B67B29"/>
    <w:rsid w:val="00B67C3B"/>
    <w:rsid w:val="00B67E16"/>
    <w:rsid w:val="00B67FAF"/>
    <w:rsid w:val="00B7030B"/>
    <w:rsid w:val="00B706BB"/>
    <w:rsid w:val="00B70757"/>
    <w:rsid w:val="00B707AD"/>
    <w:rsid w:val="00B70977"/>
    <w:rsid w:val="00B7097E"/>
    <w:rsid w:val="00B70B9F"/>
    <w:rsid w:val="00B7106D"/>
    <w:rsid w:val="00B710DB"/>
    <w:rsid w:val="00B7120E"/>
    <w:rsid w:val="00B7149F"/>
    <w:rsid w:val="00B71583"/>
    <w:rsid w:val="00B716CF"/>
    <w:rsid w:val="00B7178E"/>
    <w:rsid w:val="00B717FF"/>
    <w:rsid w:val="00B71986"/>
    <w:rsid w:val="00B71A1D"/>
    <w:rsid w:val="00B71DFD"/>
    <w:rsid w:val="00B71F2C"/>
    <w:rsid w:val="00B71F55"/>
    <w:rsid w:val="00B71F88"/>
    <w:rsid w:val="00B72126"/>
    <w:rsid w:val="00B72281"/>
    <w:rsid w:val="00B72352"/>
    <w:rsid w:val="00B72755"/>
    <w:rsid w:val="00B72B61"/>
    <w:rsid w:val="00B72CE0"/>
    <w:rsid w:val="00B72DB2"/>
    <w:rsid w:val="00B72ECC"/>
    <w:rsid w:val="00B72F32"/>
    <w:rsid w:val="00B7307C"/>
    <w:rsid w:val="00B7321F"/>
    <w:rsid w:val="00B734ED"/>
    <w:rsid w:val="00B73530"/>
    <w:rsid w:val="00B73533"/>
    <w:rsid w:val="00B735C4"/>
    <w:rsid w:val="00B7385B"/>
    <w:rsid w:val="00B73887"/>
    <w:rsid w:val="00B738C3"/>
    <w:rsid w:val="00B738EB"/>
    <w:rsid w:val="00B73A8A"/>
    <w:rsid w:val="00B73BC5"/>
    <w:rsid w:val="00B73BFA"/>
    <w:rsid w:val="00B73C6D"/>
    <w:rsid w:val="00B73E92"/>
    <w:rsid w:val="00B740B7"/>
    <w:rsid w:val="00B740DF"/>
    <w:rsid w:val="00B74368"/>
    <w:rsid w:val="00B7438C"/>
    <w:rsid w:val="00B74416"/>
    <w:rsid w:val="00B74475"/>
    <w:rsid w:val="00B74505"/>
    <w:rsid w:val="00B74537"/>
    <w:rsid w:val="00B747AB"/>
    <w:rsid w:val="00B74C16"/>
    <w:rsid w:val="00B74E7A"/>
    <w:rsid w:val="00B750D2"/>
    <w:rsid w:val="00B75523"/>
    <w:rsid w:val="00B75547"/>
    <w:rsid w:val="00B756D1"/>
    <w:rsid w:val="00B7574B"/>
    <w:rsid w:val="00B7587E"/>
    <w:rsid w:val="00B75886"/>
    <w:rsid w:val="00B7594B"/>
    <w:rsid w:val="00B759DF"/>
    <w:rsid w:val="00B75AA8"/>
    <w:rsid w:val="00B75BDF"/>
    <w:rsid w:val="00B75C34"/>
    <w:rsid w:val="00B75DB8"/>
    <w:rsid w:val="00B75E6F"/>
    <w:rsid w:val="00B761A1"/>
    <w:rsid w:val="00B76364"/>
    <w:rsid w:val="00B7660C"/>
    <w:rsid w:val="00B76795"/>
    <w:rsid w:val="00B76862"/>
    <w:rsid w:val="00B76E32"/>
    <w:rsid w:val="00B76E93"/>
    <w:rsid w:val="00B76FDB"/>
    <w:rsid w:val="00B76FEE"/>
    <w:rsid w:val="00B77154"/>
    <w:rsid w:val="00B7767F"/>
    <w:rsid w:val="00B776AF"/>
    <w:rsid w:val="00B77707"/>
    <w:rsid w:val="00B77737"/>
    <w:rsid w:val="00B80008"/>
    <w:rsid w:val="00B8016C"/>
    <w:rsid w:val="00B80241"/>
    <w:rsid w:val="00B80533"/>
    <w:rsid w:val="00B8091A"/>
    <w:rsid w:val="00B80950"/>
    <w:rsid w:val="00B80AB7"/>
    <w:rsid w:val="00B80B34"/>
    <w:rsid w:val="00B80BA0"/>
    <w:rsid w:val="00B80F15"/>
    <w:rsid w:val="00B80F6F"/>
    <w:rsid w:val="00B80FAA"/>
    <w:rsid w:val="00B8129B"/>
    <w:rsid w:val="00B8136D"/>
    <w:rsid w:val="00B81644"/>
    <w:rsid w:val="00B818A7"/>
    <w:rsid w:val="00B819C9"/>
    <w:rsid w:val="00B81A15"/>
    <w:rsid w:val="00B81AE8"/>
    <w:rsid w:val="00B81B48"/>
    <w:rsid w:val="00B81ED8"/>
    <w:rsid w:val="00B8222A"/>
    <w:rsid w:val="00B82537"/>
    <w:rsid w:val="00B826D5"/>
    <w:rsid w:val="00B82753"/>
    <w:rsid w:val="00B82769"/>
    <w:rsid w:val="00B82A3D"/>
    <w:rsid w:val="00B82A44"/>
    <w:rsid w:val="00B82DFA"/>
    <w:rsid w:val="00B830B7"/>
    <w:rsid w:val="00B83359"/>
    <w:rsid w:val="00B83412"/>
    <w:rsid w:val="00B836A7"/>
    <w:rsid w:val="00B836B9"/>
    <w:rsid w:val="00B836DB"/>
    <w:rsid w:val="00B8374B"/>
    <w:rsid w:val="00B8378D"/>
    <w:rsid w:val="00B83B8D"/>
    <w:rsid w:val="00B83C5B"/>
    <w:rsid w:val="00B83FC1"/>
    <w:rsid w:val="00B842A6"/>
    <w:rsid w:val="00B842CF"/>
    <w:rsid w:val="00B843A6"/>
    <w:rsid w:val="00B8469D"/>
    <w:rsid w:val="00B849B2"/>
    <w:rsid w:val="00B84B1A"/>
    <w:rsid w:val="00B84C15"/>
    <w:rsid w:val="00B84D5E"/>
    <w:rsid w:val="00B84E76"/>
    <w:rsid w:val="00B8507A"/>
    <w:rsid w:val="00B850B5"/>
    <w:rsid w:val="00B8522C"/>
    <w:rsid w:val="00B852AD"/>
    <w:rsid w:val="00B85553"/>
    <w:rsid w:val="00B85701"/>
    <w:rsid w:val="00B85775"/>
    <w:rsid w:val="00B85879"/>
    <w:rsid w:val="00B85919"/>
    <w:rsid w:val="00B859C0"/>
    <w:rsid w:val="00B85A6F"/>
    <w:rsid w:val="00B85D76"/>
    <w:rsid w:val="00B85E0B"/>
    <w:rsid w:val="00B861A1"/>
    <w:rsid w:val="00B86798"/>
    <w:rsid w:val="00B867C0"/>
    <w:rsid w:val="00B868B1"/>
    <w:rsid w:val="00B869AB"/>
    <w:rsid w:val="00B869FA"/>
    <w:rsid w:val="00B86A70"/>
    <w:rsid w:val="00B86AE0"/>
    <w:rsid w:val="00B86B6B"/>
    <w:rsid w:val="00B86CDF"/>
    <w:rsid w:val="00B86CF6"/>
    <w:rsid w:val="00B86D17"/>
    <w:rsid w:val="00B87268"/>
    <w:rsid w:val="00B87317"/>
    <w:rsid w:val="00B875A8"/>
    <w:rsid w:val="00B8766C"/>
    <w:rsid w:val="00B877F5"/>
    <w:rsid w:val="00B879D8"/>
    <w:rsid w:val="00B87BD1"/>
    <w:rsid w:val="00B87DDA"/>
    <w:rsid w:val="00B87DDE"/>
    <w:rsid w:val="00B87DE1"/>
    <w:rsid w:val="00B90000"/>
    <w:rsid w:val="00B902BD"/>
    <w:rsid w:val="00B90560"/>
    <w:rsid w:val="00B90595"/>
    <w:rsid w:val="00B90605"/>
    <w:rsid w:val="00B906D5"/>
    <w:rsid w:val="00B908D3"/>
    <w:rsid w:val="00B90A86"/>
    <w:rsid w:val="00B90B0C"/>
    <w:rsid w:val="00B910F2"/>
    <w:rsid w:val="00B9110D"/>
    <w:rsid w:val="00B912B3"/>
    <w:rsid w:val="00B91791"/>
    <w:rsid w:val="00B91911"/>
    <w:rsid w:val="00B91D26"/>
    <w:rsid w:val="00B91F01"/>
    <w:rsid w:val="00B91F3C"/>
    <w:rsid w:val="00B92022"/>
    <w:rsid w:val="00B92165"/>
    <w:rsid w:val="00B922A3"/>
    <w:rsid w:val="00B924B8"/>
    <w:rsid w:val="00B92500"/>
    <w:rsid w:val="00B92907"/>
    <w:rsid w:val="00B92B5B"/>
    <w:rsid w:val="00B92C79"/>
    <w:rsid w:val="00B92CE7"/>
    <w:rsid w:val="00B92D4C"/>
    <w:rsid w:val="00B92F4C"/>
    <w:rsid w:val="00B9322A"/>
    <w:rsid w:val="00B93261"/>
    <w:rsid w:val="00B93342"/>
    <w:rsid w:val="00B9334D"/>
    <w:rsid w:val="00B9343E"/>
    <w:rsid w:val="00B93550"/>
    <w:rsid w:val="00B93551"/>
    <w:rsid w:val="00B93558"/>
    <w:rsid w:val="00B93699"/>
    <w:rsid w:val="00B937E2"/>
    <w:rsid w:val="00B93ADE"/>
    <w:rsid w:val="00B93B7F"/>
    <w:rsid w:val="00B93CB6"/>
    <w:rsid w:val="00B93F6F"/>
    <w:rsid w:val="00B93FFD"/>
    <w:rsid w:val="00B942B6"/>
    <w:rsid w:val="00B94847"/>
    <w:rsid w:val="00B94863"/>
    <w:rsid w:val="00B9489B"/>
    <w:rsid w:val="00B94FC7"/>
    <w:rsid w:val="00B9500D"/>
    <w:rsid w:val="00B95181"/>
    <w:rsid w:val="00B9568E"/>
    <w:rsid w:val="00B95A35"/>
    <w:rsid w:val="00B95E00"/>
    <w:rsid w:val="00B95F62"/>
    <w:rsid w:val="00B95FC8"/>
    <w:rsid w:val="00B9636B"/>
    <w:rsid w:val="00B9647E"/>
    <w:rsid w:val="00B96801"/>
    <w:rsid w:val="00B96B5D"/>
    <w:rsid w:val="00B96B9D"/>
    <w:rsid w:val="00B96D27"/>
    <w:rsid w:val="00B96EA1"/>
    <w:rsid w:val="00B96EFD"/>
    <w:rsid w:val="00B96F62"/>
    <w:rsid w:val="00B970D3"/>
    <w:rsid w:val="00B97212"/>
    <w:rsid w:val="00B97258"/>
    <w:rsid w:val="00B973AD"/>
    <w:rsid w:val="00B97784"/>
    <w:rsid w:val="00B977E9"/>
    <w:rsid w:val="00B979BE"/>
    <w:rsid w:val="00B97B43"/>
    <w:rsid w:val="00B97C94"/>
    <w:rsid w:val="00B97D73"/>
    <w:rsid w:val="00B97F8C"/>
    <w:rsid w:val="00B97FDA"/>
    <w:rsid w:val="00BA01F3"/>
    <w:rsid w:val="00BA039A"/>
    <w:rsid w:val="00BA03E1"/>
    <w:rsid w:val="00BA04AF"/>
    <w:rsid w:val="00BA06C3"/>
    <w:rsid w:val="00BA0844"/>
    <w:rsid w:val="00BA08FD"/>
    <w:rsid w:val="00BA0995"/>
    <w:rsid w:val="00BA09BD"/>
    <w:rsid w:val="00BA0DA0"/>
    <w:rsid w:val="00BA120D"/>
    <w:rsid w:val="00BA123D"/>
    <w:rsid w:val="00BA1342"/>
    <w:rsid w:val="00BA15BF"/>
    <w:rsid w:val="00BA1678"/>
    <w:rsid w:val="00BA1B2F"/>
    <w:rsid w:val="00BA1D64"/>
    <w:rsid w:val="00BA1DCC"/>
    <w:rsid w:val="00BA2084"/>
    <w:rsid w:val="00BA2245"/>
    <w:rsid w:val="00BA2504"/>
    <w:rsid w:val="00BA2611"/>
    <w:rsid w:val="00BA2681"/>
    <w:rsid w:val="00BA27B0"/>
    <w:rsid w:val="00BA2966"/>
    <w:rsid w:val="00BA2BBF"/>
    <w:rsid w:val="00BA2BE4"/>
    <w:rsid w:val="00BA2D16"/>
    <w:rsid w:val="00BA2DF3"/>
    <w:rsid w:val="00BA3053"/>
    <w:rsid w:val="00BA33C3"/>
    <w:rsid w:val="00BA34C4"/>
    <w:rsid w:val="00BA3612"/>
    <w:rsid w:val="00BA3696"/>
    <w:rsid w:val="00BA3734"/>
    <w:rsid w:val="00BA375A"/>
    <w:rsid w:val="00BA38FF"/>
    <w:rsid w:val="00BA390D"/>
    <w:rsid w:val="00BA3935"/>
    <w:rsid w:val="00BA3A10"/>
    <w:rsid w:val="00BA3A36"/>
    <w:rsid w:val="00BA3C79"/>
    <w:rsid w:val="00BA3C98"/>
    <w:rsid w:val="00BA3E03"/>
    <w:rsid w:val="00BA3EA8"/>
    <w:rsid w:val="00BA3EC3"/>
    <w:rsid w:val="00BA3F3A"/>
    <w:rsid w:val="00BA401F"/>
    <w:rsid w:val="00BA4256"/>
    <w:rsid w:val="00BA43B4"/>
    <w:rsid w:val="00BA4429"/>
    <w:rsid w:val="00BA449F"/>
    <w:rsid w:val="00BA454C"/>
    <w:rsid w:val="00BA4583"/>
    <w:rsid w:val="00BA46F3"/>
    <w:rsid w:val="00BA495B"/>
    <w:rsid w:val="00BA4C9B"/>
    <w:rsid w:val="00BA4CEC"/>
    <w:rsid w:val="00BA4E1D"/>
    <w:rsid w:val="00BA4EA8"/>
    <w:rsid w:val="00BA4F0C"/>
    <w:rsid w:val="00BA5051"/>
    <w:rsid w:val="00BA51FA"/>
    <w:rsid w:val="00BA5512"/>
    <w:rsid w:val="00BA5E7E"/>
    <w:rsid w:val="00BA5FBB"/>
    <w:rsid w:val="00BA60B7"/>
    <w:rsid w:val="00BA614F"/>
    <w:rsid w:val="00BA61B9"/>
    <w:rsid w:val="00BA6278"/>
    <w:rsid w:val="00BA62F9"/>
    <w:rsid w:val="00BA62FA"/>
    <w:rsid w:val="00BA6377"/>
    <w:rsid w:val="00BA6417"/>
    <w:rsid w:val="00BA651A"/>
    <w:rsid w:val="00BA6707"/>
    <w:rsid w:val="00BA681A"/>
    <w:rsid w:val="00BA69F0"/>
    <w:rsid w:val="00BA6B41"/>
    <w:rsid w:val="00BA6DCC"/>
    <w:rsid w:val="00BA6EF8"/>
    <w:rsid w:val="00BA6FA9"/>
    <w:rsid w:val="00BA7253"/>
    <w:rsid w:val="00BA726D"/>
    <w:rsid w:val="00BA73F9"/>
    <w:rsid w:val="00BA755E"/>
    <w:rsid w:val="00BA78CE"/>
    <w:rsid w:val="00BA7942"/>
    <w:rsid w:val="00BA7BBC"/>
    <w:rsid w:val="00BA7F9E"/>
    <w:rsid w:val="00BB0014"/>
    <w:rsid w:val="00BB009A"/>
    <w:rsid w:val="00BB027C"/>
    <w:rsid w:val="00BB0678"/>
    <w:rsid w:val="00BB0978"/>
    <w:rsid w:val="00BB0C42"/>
    <w:rsid w:val="00BB0CD4"/>
    <w:rsid w:val="00BB1058"/>
    <w:rsid w:val="00BB108B"/>
    <w:rsid w:val="00BB11A3"/>
    <w:rsid w:val="00BB1589"/>
    <w:rsid w:val="00BB15C8"/>
    <w:rsid w:val="00BB1683"/>
    <w:rsid w:val="00BB1789"/>
    <w:rsid w:val="00BB181A"/>
    <w:rsid w:val="00BB190D"/>
    <w:rsid w:val="00BB1937"/>
    <w:rsid w:val="00BB1DC8"/>
    <w:rsid w:val="00BB1E01"/>
    <w:rsid w:val="00BB1EE0"/>
    <w:rsid w:val="00BB2127"/>
    <w:rsid w:val="00BB220B"/>
    <w:rsid w:val="00BB2329"/>
    <w:rsid w:val="00BB2678"/>
    <w:rsid w:val="00BB278D"/>
    <w:rsid w:val="00BB2845"/>
    <w:rsid w:val="00BB2A3F"/>
    <w:rsid w:val="00BB2AA0"/>
    <w:rsid w:val="00BB2E02"/>
    <w:rsid w:val="00BB2EBC"/>
    <w:rsid w:val="00BB3069"/>
    <w:rsid w:val="00BB307B"/>
    <w:rsid w:val="00BB30D6"/>
    <w:rsid w:val="00BB32BA"/>
    <w:rsid w:val="00BB332F"/>
    <w:rsid w:val="00BB33BC"/>
    <w:rsid w:val="00BB35C7"/>
    <w:rsid w:val="00BB36EF"/>
    <w:rsid w:val="00BB37B5"/>
    <w:rsid w:val="00BB3914"/>
    <w:rsid w:val="00BB3AE5"/>
    <w:rsid w:val="00BB3B8C"/>
    <w:rsid w:val="00BB3BC2"/>
    <w:rsid w:val="00BB3D4F"/>
    <w:rsid w:val="00BB3D98"/>
    <w:rsid w:val="00BB3E54"/>
    <w:rsid w:val="00BB3E70"/>
    <w:rsid w:val="00BB3EE9"/>
    <w:rsid w:val="00BB3F71"/>
    <w:rsid w:val="00BB3F92"/>
    <w:rsid w:val="00BB3FB4"/>
    <w:rsid w:val="00BB400E"/>
    <w:rsid w:val="00BB40C0"/>
    <w:rsid w:val="00BB4733"/>
    <w:rsid w:val="00BB484B"/>
    <w:rsid w:val="00BB48D1"/>
    <w:rsid w:val="00BB4961"/>
    <w:rsid w:val="00BB4B53"/>
    <w:rsid w:val="00BB4BDB"/>
    <w:rsid w:val="00BB4BFA"/>
    <w:rsid w:val="00BB4FE3"/>
    <w:rsid w:val="00BB50A5"/>
    <w:rsid w:val="00BB5103"/>
    <w:rsid w:val="00BB51B6"/>
    <w:rsid w:val="00BB526C"/>
    <w:rsid w:val="00BB53B2"/>
    <w:rsid w:val="00BB53F9"/>
    <w:rsid w:val="00BB55E5"/>
    <w:rsid w:val="00BB56EB"/>
    <w:rsid w:val="00BB583E"/>
    <w:rsid w:val="00BB5915"/>
    <w:rsid w:val="00BB59E1"/>
    <w:rsid w:val="00BB5A34"/>
    <w:rsid w:val="00BB5A62"/>
    <w:rsid w:val="00BB5A7D"/>
    <w:rsid w:val="00BB5B07"/>
    <w:rsid w:val="00BB5B98"/>
    <w:rsid w:val="00BB5C2F"/>
    <w:rsid w:val="00BB5D8A"/>
    <w:rsid w:val="00BB5EFF"/>
    <w:rsid w:val="00BB60FA"/>
    <w:rsid w:val="00BB6178"/>
    <w:rsid w:val="00BB63B8"/>
    <w:rsid w:val="00BB6576"/>
    <w:rsid w:val="00BB696E"/>
    <w:rsid w:val="00BB6B78"/>
    <w:rsid w:val="00BB7126"/>
    <w:rsid w:val="00BB7145"/>
    <w:rsid w:val="00BB71B3"/>
    <w:rsid w:val="00BB727F"/>
    <w:rsid w:val="00BB751E"/>
    <w:rsid w:val="00BB75B1"/>
    <w:rsid w:val="00BB76E6"/>
    <w:rsid w:val="00BB781B"/>
    <w:rsid w:val="00BB7AEB"/>
    <w:rsid w:val="00BB7CA0"/>
    <w:rsid w:val="00BB7CAE"/>
    <w:rsid w:val="00BB7CC9"/>
    <w:rsid w:val="00BB7D54"/>
    <w:rsid w:val="00BC0048"/>
    <w:rsid w:val="00BC00B7"/>
    <w:rsid w:val="00BC013D"/>
    <w:rsid w:val="00BC0376"/>
    <w:rsid w:val="00BC06F1"/>
    <w:rsid w:val="00BC0816"/>
    <w:rsid w:val="00BC0A6A"/>
    <w:rsid w:val="00BC0A90"/>
    <w:rsid w:val="00BC0E67"/>
    <w:rsid w:val="00BC0EF2"/>
    <w:rsid w:val="00BC0FA9"/>
    <w:rsid w:val="00BC1252"/>
    <w:rsid w:val="00BC1507"/>
    <w:rsid w:val="00BC19A7"/>
    <w:rsid w:val="00BC1ACD"/>
    <w:rsid w:val="00BC1B4A"/>
    <w:rsid w:val="00BC1C14"/>
    <w:rsid w:val="00BC1F0D"/>
    <w:rsid w:val="00BC201A"/>
    <w:rsid w:val="00BC2189"/>
    <w:rsid w:val="00BC2454"/>
    <w:rsid w:val="00BC272A"/>
    <w:rsid w:val="00BC2936"/>
    <w:rsid w:val="00BC298E"/>
    <w:rsid w:val="00BC2AEE"/>
    <w:rsid w:val="00BC2B05"/>
    <w:rsid w:val="00BC2C7F"/>
    <w:rsid w:val="00BC2D7D"/>
    <w:rsid w:val="00BC2EC8"/>
    <w:rsid w:val="00BC2F64"/>
    <w:rsid w:val="00BC328F"/>
    <w:rsid w:val="00BC3345"/>
    <w:rsid w:val="00BC33CE"/>
    <w:rsid w:val="00BC3663"/>
    <w:rsid w:val="00BC3764"/>
    <w:rsid w:val="00BC37B9"/>
    <w:rsid w:val="00BC38BF"/>
    <w:rsid w:val="00BC3D3E"/>
    <w:rsid w:val="00BC3E6B"/>
    <w:rsid w:val="00BC4064"/>
    <w:rsid w:val="00BC416F"/>
    <w:rsid w:val="00BC4214"/>
    <w:rsid w:val="00BC4334"/>
    <w:rsid w:val="00BC452A"/>
    <w:rsid w:val="00BC45A2"/>
    <w:rsid w:val="00BC46A7"/>
    <w:rsid w:val="00BC46EB"/>
    <w:rsid w:val="00BC47E9"/>
    <w:rsid w:val="00BC4B29"/>
    <w:rsid w:val="00BC4CF5"/>
    <w:rsid w:val="00BC4DF7"/>
    <w:rsid w:val="00BC4E7E"/>
    <w:rsid w:val="00BC51FB"/>
    <w:rsid w:val="00BC5451"/>
    <w:rsid w:val="00BC567D"/>
    <w:rsid w:val="00BC58E6"/>
    <w:rsid w:val="00BC59EA"/>
    <w:rsid w:val="00BC5A27"/>
    <w:rsid w:val="00BC5C81"/>
    <w:rsid w:val="00BC5FAD"/>
    <w:rsid w:val="00BC624A"/>
    <w:rsid w:val="00BC638D"/>
    <w:rsid w:val="00BC63AA"/>
    <w:rsid w:val="00BC64E4"/>
    <w:rsid w:val="00BC6508"/>
    <w:rsid w:val="00BC668B"/>
    <w:rsid w:val="00BC6742"/>
    <w:rsid w:val="00BC6744"/>
    <w:rsid w:val="00BC6966"/>
    <w:rsid w:val="00BC699A"/>
    <w:rsid w:val="00BC69FE"/>
    <w:rsid w:val="00BC6DA0"/>
    <w:rsid w:val="00BC6DB5"/>
    <w:rsid w:val="00BC6E28"/>
    <w:rsid w:val="00BC718C"/>
    <w:rsid w:val="00BC7384"/>
    <w:rsid w:val="00BC7397"/>
    <w:rsid w:val="00BC753C"/>
    <w:rsid w:val="00BC75CE"/>
    <w:rsid w:val="00BC77D4"/>
    <w:rsid w:val="00BC77E7"/>
    <w:rsid w:val="00BC7850"/>
    <w:rsid w:val="00BC7A3F"/>
    <w:rsid w:val="00BC7CB6"/>
    <w:rsid w:val="00BC7E85"/>
    <w:rsid w:val="00BD0177"/>
    <w:rsid w:val="00BD0437"/>
    <w:rsid w:val="00BD04CF"/>
    <w:rsid w:val="00BD068C"/>
    <w:rsid w:val="00BD06B0"/>
    <w:rsid w:val="00BD0722"/>
    <w:rsid w:val="00BD0808"/>
    <w:rsid w:val="00BD0981"/>
    <w:rsid w:val="00BD0A6B"/>
    <w:rsid w:val="00BD0AFD"/>
    <w:rsid w:val="00BD0B2A"/>
    <w:rsid w:val="00BD0B76"/>
    <w:rsid w:val="00BD0BEE"/>
    <w:rsid w:val="00BD0CF9"/>
    <w:rsid w:val="00BD0D38"/>
    <w:rsid w:val="00BD0D87"/>
    <w:rsid w:val="00BD0F34"/>
    <w:rsid w:val="00BD11A2"/>
    <w:rsid w:val="00BD1214"/>
    <w:rsid w:val="00BD1623"/>
    <w:rsid w:val="00BD1715"/>
    <w:rsid w:val="00BD17AF"/>
    <w:rsid w:val="00BD17EA"/>
    <w:rsid w:val="00BD182A"/>
    <w:rsid w:val="00BD19F7"/>
    <w:rsid w:val="00BD1B38"/>
    <w:rsid w:val="00BD1C1E"/>
    <w:rsid w:val="00BD1DD3"/>
    <w:rsid w:val="00BD1F1B"/>
    <w:rsid w:val="00BD1F49"/>
    <w:rsid w:val="00BD233D"/>
    <w:rsid w:val="00BD2564"/>
    <w:rsid w:val="00BD27DA"/>
    <w:rsid w:val="00BD27F4"/>
    <w:rsid w:val="00BD297F"/>
    <w:rsid w:val="00BD2BDF"/>
    <w:rsid w:val="00BD2C17"/>
    <w:rsid w:val="00BD2F3A"/>
    <w:rsid w:val="00BD2FA7"/>
    <w:rsid w:val="00BD36D7"/>
    <w:rsid w:val="00BD39E4"/>
    <w:rsid w:val="00BD3AF5"/>
    <w:rsid w:val="00BD3C91"/>
    <w:rsid w:val="00BD3DA2"/>
    <w:rsid w:val="00BD3DB4"/>
    <w:rsid w:val="00BD40CF"/>
    <w:rsid w:val="00BD4358"/>
    <w:rsid w:val="00BD438A"/>
    <w:rsid w:val="00BD4519"/>
    <w:rsid w:val="00BD480D"/>
    <w:rsid w:val="00BD49BB"/>
    <w:rsid w:val="00BD4B51"/>
    <w:rsid w:val="00BD4DFC"/>
    <w:rsid w:val="00BD5210"/>
    <w:rsid w:val="00BD5252"/>
    <w:rsid w:val="00BD5418"/>
    <w:rsid w:val="00BD547B"/>
    <w:rsid w:val="00BD55D5"/>
    <w:rsid w:val="00BD55EA"/>
    <w:rsid w:val="00BD56AF"/>
    <w:rsid w:val="00BD5A43"/>
    <w:rsid w:val="00BD5A66"/>
    <w:rsid w:val="00BD5CB2"/>
    <w:rsid w:val="00BD5F36"/>
    <w:rsid w:val="00BD61D9"/>
    <w:rsid w:val="00BD6266"/>
    <w:rsid w:val="00BD6287"/>
    <w:rsid w:val="00BD63EB"/>
    <w:rsid w:val="00BD63EC"/>
    <w:rsid w:val="00BD6490"/>
    <w:rsid w:val="00BD680A"/>
    <w:rsid w:val="00BD6D69"/>
    <w:rsid w:val="00BD6ED5"/>
    <w:rsid w:val="00BD6FEC"/>
    <w:rsid w:val="00BD743F"/>
    <w:rsid w:val="00BD74AC"/>
    <w:rsid w:val="00BD751D"/>
    <w:rsid w:val="00BD7578"/>
    <w:rsid w:val="00BD76B4"/>
    <w:rsid w:val="00BD7768"/>
    <w:rsid w:val="00BD78A3"/>
    <w:rsid w:val="00BD7AE3"/>
    <w:rsid w:val="00BD7B71"/>
    <w:rsid w:val="00BD7B83"/>
    <w:rsid w:val="00BD7CFE"/>
    <w:rsid w:val="00BD7E4F"/>
    <w:rsid w:val="00BE000B"/>
    <w:rsid w:val="00BE02A4"/>
    <w:rsid w:val="00BE02EC"/>
    <w:rsid w:val="00BE0304"/>
    <w:rsid w:val="00BE0449"/>
    <w:rsid w:val="00BE0581"/>
    <w:rsid w:val="00BE0727"/>
    <w:rsid w:val="00BE0809"/>
    <w:rsid w:val="00BE080B"/>
    <w:rsid w:val="00BE08B1"/>
    <w:rsid w:val="00BE0EF1"/>
    <w:rsid w:val="00BE12BD"/>
    <w:rsid w:val="00BE1499"/>
    <w:rsid w:val="00BE166C"/>
    <w:rsid w:val="00BE18DE"/>
    <w:rsid w:val="00BE1914"/>
    <w:rsid w:val="00BE1C5F"/>
    <w:rsid w:val="00BE2120"/>
    <w:rsid w:val="00BE22A9"/>
    <w:rsid w:val="00BE2397"/>
    <w:rsid w:val="00BE24E4"/>
    <w:rsid w:val="00BE262B"/>
    <w:rsid w:val="00BE26D2"/>
    <w:rsid w:val="00BE2B71"/>
    <w:rsid w:val="00BE2BC1"/>
    <w:rsid w:val="00BE2DE3"/>
    <w:rsid w:val="00BE2F16"/>
    <w:rsid w:val="00BE2F59"/>
    <w:rsid w:val="00BE3347"/>
    <w:rsid w:val="00BE371E"/>
    <w:rsid w:val="00BE3AE8"/>
    <w:rsid w:val="00BE3AEE"/>
    <w:rsid w:val="00BE3C28"/>
    <w:rsid w:val="00BE3CD6"/>
    <w:rsid w:val="00BE3D05"/>
    <w:rsid w:val="00BE3F0F"/>
    <w:rsid w:val="00BE4022"/>
    <w:rsid w:val="00BE4057"/>
    <w:rsid w:val="00BE4123"/>
    <w:rsid w:val="00BE4223"/>
    <w:rsid w:val="00BE44F6"/>
    <w:rsid w:val="00BE48AE"/>
    <w:rsid w:val="00BE4DB6"/>
    <w:rsid w:val="00BE501A"/>
    <w:rsid w:val="00BE505D"/>
    <w:rsid w:val="00BE5105"/>
    <w:rsid w:val="00BE53F9"/>
    <w:rsid w:val="00BE540C"/>
    <w:rsid w:val="00BE56B1"/>
    <w:rsid w:val="00BE5788"/>
    <w:rsid w:val="00BE58B8"/>
    <w:rsid w:val="00BE5A4A"/>
    <w:rsid w:val="00BE5A94"/>
    <w:rsid w:val="00BE5B9A"/>
    <w:rsid w:val="00BE5D44"/>
    <w:rsid w:val="00BE5F1E"/>
    <w:rsid w:val="00BE6275"/>
    <w:rsid w:val="00BE62C7"/>
    <w:rsid w:val="00BE639D"/>
    <w:rsid w:val="00BE6798"/>
    <w:rsid w:val="00BE6894"/>
    <w:rsid w:val="00BE6AE4"/>
    <w:rsid w:val="00BE6BEB"/>
    <w:rsid w:val="00BE6C37"/>
    <w:rsid w:val="00BE6D71"/>
    <w:rsid w:val="00BE6E31"/>
    <w:rsid w:val="00BE6F8B"/>
    <w:rsid w:val="00BE7086"/>
    <w:rsid w:val="00BE7253"/>
    <w:rsid w:val="00BE7434"/>
    <w:rsid w:val="00BE747C"/>
    <w:rsid w:val="00BE7580"/>
    <w:rsid w:val="00BE7733"/>
    <w:rsid w:val="00BE774F"/>
    <w:rsid w:val="00BE7866"/>
    <w:rsid w:val="00BE7929"/>
    <w:rsid w:val="00BE7978"/>
    <w:rsid w:val="00BE7BD0"/>
    <w:rsid w:val="00BE7FA7"/>
    <w:rsid w:val="00BF0018"/>
    <w:rsid w:val="00BF02C7"/>
    <w:rsid w:val="00BF02C8"/>
    <w:rsid w:val="00BF03C6"/>
    <w:rsid w:val="00BF055B"/>
    <w:rsid w:val="00BF0607"/>
    <w:rsid w:val="00BF0654"/>
    <w:rsid w:val="00BF0788"/>
    <w:rsid w:val="00BF082F"/>
    <w:rsid w:val="00BF090A"/>
    <w:rsid w:val="00BF0A56"/>
    <w:rsid w:val="00BF0B83"/>
    <w:rsid w:val="00BF0C96"/>
    <w:rsid w:val="00BF0C9A"/>
    <w:rsid w:val="00BF0F46"/>
    <w:rsid w:val="00BF0F50"/>
    <w:rsid w:val="00BF10AF"/>
    <w:rsid w:val="00BF112A"/>
    <w:rsid w:val="00BF131A"/>
    <w:rsid w:val="00BF1504"/>
    <w:rsid w:val="00BF1611"/>
    <w:rsid w:val="00BF16B2"/>
    <w:rsid w:val="00BF1758"/>
    <w:rsid w:val="00BF1B5D"/>
    <w:rsid w:val="00BF1BFE"/>
    <w:rsid w:val="00BF1C04"/>
    <w:rsid w:val="00BF1CD1"/>
    <w:rsid w:val="00BF1D1A"/>
    <w:rsid w:val="00BF20AA"/>
    <w:rsid w:val="00BF2712"/>
    <w:rsid w:val="00BF27BF"/>
    <w:rsid w:val="00BF2A74"/>
    <w:rsid w:val="00BF2DC2"/>
    <w:rsid w:val="00BF303A"/>
    <w:rsid w:val="00BF3266"/>
    <w:rsid w:val="00BF333A"/>
    <w:rsid w:val="00BF3983"/>
    <w:rsid w:val="00BF3A93"/>
    <w:rsid w:val="00BF3D9F"/>
    <w:rsid w:val="00BF407D"/>
    <w:rsid w:val="00BF40BD"/>
    <w:rsid w:val="00BF43E0"/>
    <w:rsid w:val="00BF46D0"/>
    <w:rsid w:val="00BF4C34"/>
    <w:rsid w:val="00BF4E12"/>
    <w:rsid w:val="00BF4E70"/>
    <w:rsid w:val="00BF4EA6"/>
    <w:rsid w:val="00BF4F6C"/>
    <w:rsid w:val="00BF50C3"/>
    <w:rsid w:val="00BF510E"/>
    <w:rsid w:val="00BF5216"/>
    <w:rsid w:val="00BF52A1"/>
    <w:rsid w:val="00BF52F4"/>
    <w:rsid w:val="00BF53E4"/>
    <w:rsid w:val="00BF5489"/>
    <w:rsid w:val="00BF550E"/>
    <w:rsid w:val="00BF56B2"/>
    <w:rsid w:val="00BF574E"/>
    <w:rsid w:val="00BF590D"/>
    <w:rsid w:val="00BF5B4F"/>
    <w:rsid w:val="00BF5DAF"/>
    <w:rsid w:val="00BF5EEA"/>
    <w:rsid w:val="00BF5F9B"/>
    <w:rsid w:val="00BF649D"/>
    <w:rsid w:val="00BF65A5"/>
    <w:rsid w:val="00BF65C3"/>
    <w:rsid w:val="00BF66B4"/>
    <w:rsid w:val="00BF6820"/>
    <w:rsid w:val="00BF6B5B"/>
    <w:rsid w:val="00BF6D31"/>
    <w:rsid w:val="00BF6F6F"/>
    <w:rsid w:val="00BF6FAC"/>
    <w:rsid w:val="00BF71DE"/>
    <w:rsid w:val="00BF743B"/>
    <w:rsid w:val="00BF7450"/>
    <w:rsid w:val="00BF74B6"/>
    <w:rsid w:val="00BF74F8"/>
    <w:rsid w:val="00BF759B"/>
    <w:rsid w:val="00BF759D"/>
    <w:rsid w:val="00BF79CD"/>
    <w:rsid w:val="00BF7B98"/>
    <w:rsid w:val="00BF7BB6"/>
    <w:rsid w:val="00BF7BE0"/>
    <w:rsid w:val="00BF7C7D"/>
    <w:rsid w:val="00C000CD"/>
    <w:rsid w:val="00C0018E"/>
    <w:rsid w:val="00C002B8"/>
    <w:rsid w:val="00C003C6"/>
    <w:rsid w:val="00C00531"/>
    <w:rsid w:val="00C00709"/>
    <w:rsid w:val="00C00834"/>
    <w:rsid w:val="00C008AA"/>
    <w:rsid w:val="00C009B5"/>
    <w:rsid w:val="00C00C53"/>
    <w:rsid w:val="00C0107D"/>
    <w:rsid w:val="00C010A8"/>
    <w:rsid w:val="00C01196"/>
    <w:rsid w:val="00C01A24"/>
    <w:rsid w:val="00C01A7D"/>
    <w:rsid w:val="00C01C47"/>
    <w:rsid w:val="00C01DFF"/>
    <w:rsid w:val="00C02056"/>
    <w:rsid w:val="00C021A2"/>
    <w:rsid w:val="00C0271F"/>
    <w:rsid w:val="00C02A27"/>
    <w:rsid w:val="00C030FF"/>
    <w:rsid w:val="00C0315E"/>
    <w:rsid w:val="00C0317C"/>
    <w:rsid w:val="00C032DE"/>
    <w:rsid w:val="00C032DF"/>
    <w:rsid w:val="00C03324"/>
    <w:rsid w:val="00C0372C"/>
    <w:rsid w:val="00C038D4"/>
    <w:rsid w:val="00C03AF1"/>
    <w:rsid w:val="00C03B8D"/>
    <w:rsid w:val="00C03C0A"/>
    <w:rsid w:val="00C03DCF"/>
    <w:rsid w:val="00C03DE3"/>
    <w:rsid w:val="00C03ECA"/>
    <w:rsid w:val="00C03EF5"/>
    <w:rsid w:val="00C04091"/>
    <w:rsid w:val="00C0417A"/>
    <w:rsid w:val="00C041B2"/>
    <w:rsid w:val="00C04251"/>
    <w:rsid w:val="00C0439F"/>
    <w:rsid w:val="00C04458"/>
    <w:rsid w:val="00C04487"/>
    <w:rsid w:val="00C04529"/>
    <w:rsid w:val="00C04617"/>
    <w:rsid w:val="00C047CE"/>
    <w:rsid w:val="00C048F6"/>
    <w:rsid w:val="00C04B40"/>
    <w:rsid w:val="00C04DA3"/>
    <w:rsid w:val="00C04FB0"/>
    <w:rsid w:val="00C053B5"/>
    <w:rsid w:val="00C05404"/>
    <w:rsid w:val="00C05559"/>
    <w:rsid w:val="00C056A8"/>
    <w:rsid w:val="00C05C01"/>
    <w:rsid w:val="00C05C5B"/>
    <w:rsid w:val="00C05C9E"/>
    <w:rsid w:val="00C05D46"/>
    <w:rsid w:val="00C05D53"/>
    <w:rsid w:val="00C05E30"/>
    <w:rsid w:val="00C05F4C"/>
    <w:rsid w:val="00C062AF"/>
    <w:rsid w:val="00C063E0"/>
    <w:rsid w:val="00C0644A"/>
    <w:rsid w:val="00C065A3"/>
    <w:rsid w:val="00C0669D"/>
    <w:rsid w:val="00C067DF"/>
    <w:rsid w:val="00C06B93"/>
    <w:rsid w:val="00C06BE7"/>
    <w:rsid w:val="00C06C9F"/>
    <w:rsid w:val="00C06D3B"/>
    <w:rsid w:val="00C06F97"/>
    <w:rsid w:val="00C0761C"/>
    <w:rsid w:val="00C0763F"/>
    <w:rsid w:val="00C0796A"/>
    <w:rsid w:val="00C07A5E"/>
    <w:rsid w:val="00C07B9A"/>
    <w:rsid w:val="00C07E6B"/>
    <w:rsid w:val="00C1005C"/>
    <w:rsid w:val="00C100B3"/>
    <w:rsid w:val="00C104AF"/>
    <w:rsid w:val="00C1060B"/>
    <w:rsid w:val="00C10926"/>
    <w:rsid w:val="00C10A63"/>
    <w:rsid w:val="00C10E7A"/>
    <w:rsid w:val="00C10F0D"/>
    <w:rsid w:val="00C110C5"/>
    <w:rsid w:val="00C1131F"/>
    <w:rsid w:val="00C113A0"/>
    <w:rsid w:val="00C1156B"/>
    <w:rsid w:val="00C115B4"/>
    <w:rsid w:val="00C11987"/>
    <w:rsid w:val="00C11B3B"/>
    <w:rsid w:val="00C11BC1"/>
    <w:rsid w:val="00C11D1B"/>
    <w:rsid w:val="00C11D48"/>
    <w:rsid w:val="00C11D74"/>
    <w:rsid w:val="00C11E97"/>
    <w:rsid w:val="00C11F04"/>
    <w:rsid w:val="00C11F2F"/>
    <w:rsid w:val="00C11FC2"/>
    <w:rsid w:val="00C124CC"/>
    <w:rsid w:val="00C124E1"/>
    <w:rsid w:val="00C126BA"/>
    <w:rsid w:val="00C127C0"/>
    <w:rsid w:val="00C12AB5"/>
    <w:rsid w:val="00C12AD6"/>
    <w:rsid w:val="00C12B1B"/>
    <w:rsid w:val="00C12C43"/>
    <w:rsid w:val="00C12EED"/>
    <w:rsid w:val="00C12F61"/>
    <w:rsid w:val="00C12F88"/>
    <w:rsid w:val="00C12F9C"/>
    <w:rsid w:val="00C12FE1"/>
    <w:rsid w:val="00C12FEB"/>
    <w:rsid w:val="00C1310A"/>
    <w:rsid w:val="00C134E8"/>
    <w:rsid w:val="00C13714"/>
    <w:rsid w:val="00C13A74"/>
    <w:rsid w:val="00C13D10"/>
    <w:rsid w:val="00C13D72"/>
    <w:rsid w:val="00C13E60"/>
    <w:rsid w:val="00C13E9E"/>
    <w:rsid w:val="00C1412F"/>
    <w:rsid w:val="00C143CC"/>
    <w:rsid w:val="00C14472"/>
    <w:rsid w:val="00C144F0"/>
    <w:rsid w:val="00C14558"/>
    <w:rsid w:val="00C1470D"/>
    <w:rsid w:val="00C1490A"/>
    <w:rsid w:val="00C149A3"/>
    <w:rsid w:val="00C14ACA"/>
    <w:rsid w:val="00C14C67"/>
    <w:rsid w:val="00C14E1C"/>
    <w:rsid w:val="00C14E99"/>
    <w:rsid w:val="00C14F98"/>
    <w:rsid w:val="00C15041"/>
    <w:rsid w:val="00C15076"/>
    <w:rsid w:val="00C150AE"/>
    <w:rsid w:val="00C150B7"/>
    <w:rsid w:val="00C15185"/>
    <w:rsid w:val="00C1532D"/>
    <w:rsid w:val="00C153B5"/>
    <w:rsid w:val="00C154BE"/>
    <w:rsid w:val="00C15659"/>
    <w:rsid w:val="00C1569E"/>
    <w:rsid w:val="00C15A76"/>
    <w:rsid w:val="00C15AA9"/>
    <w:rsid w:val="00C15ECC"/>
    <w:rsid w:val="00C15F22"/>
    <w:rsid w:val="00C16095"/>
    <w:rsid w:val="00C1614C"/>
    <w:rsid w:val="00C1633D"/>
    <w:rsid w:val="00C166E6"/>
    <w:rsid w:val="00C166EC"/>
    <w:rsid w:val="00C1680B"/>
    <w:rsid w:val="00C16816"/>
    <w:rsid w:val="00C168BA"/>
    <w:rsid w:val="00C16A24"/>
    <w:rsid w:val="00C16D6A"/>
    <w:rsid w:val="00C17202"/>
    <w:rsid w:val="00C17212"/>
    <w:rsid w:val="00C17245"/>
    <w:rsid w:val="00C1732D"/>
    <w:rsid w:val="00C17462"/>
    <w:rsid w:val="00C17483"/>
    <w:rsid w:val="00C17554"/>
    <w:rsid w:val="00C1789C"/>
    <w:rsid w:val="00C178E2"/>
    <w:rsid w:val="00C17BE6"/>
    <w:rsid w:val="00C17C96"/>
    <w:rsid w:val="00C17D01"/>
    <w:rsid w:val="00C2039F"/>
    <w:rsid w:val="00C203A0"/>
    <w:rsid w:val="00C203A4"/>
    <w:rsid w:val="00C204C7"/>
    <w:rsid w:val="00C206E7"/>
    <w:rsid w:val="00C2097F"/>
    <w:rsid w:val="00C20BCC"/>
    <w:rsid w:val="00C20CA2"/>
    <w:rsid w:val="00C20CC7"/>
    <w:rsid w:val="00C20D55"/>
    <w:rsid w:val="00C20D7E"/>
    <w:rsid w:val="00C20DEE"/>
    <w:rsid w:val="00C20DF8"/>
    <w:rsid w:val="00C21090"/>
    <w:rsid w:val="00C2122C"/>
    <w:rsid w:val="00C2127B"/>
    <w:rsid w:val="00C21309"/>
    <w:rsid w:val="00C213C0"/>
    <w:rsid w:val="00C21573"/>
    <w:rsid w:val="00C2169F"/>
    <w:rsid w:val="00C2194A"/>
    <w:rsid w:val="00C21962"/>
    <w:rsid w:val="00C21BC8"/>
    <w:rsid w:val="00C21D0A"/>
    <w:rsid w:val="00C21F6B"/>
    <w:rsid w:val="00C220A1"/>
    <w:rsid w:val="00C2219B"/>
    <w:rsid w:val="00C2223F"/>
    <w:rsid w:val="00C2234C"/>
    <w:rsid w:val="00C22350"/>
    <w:rsid w:val="00C2236F"/>
    <w:rsid w:val="00C22399"/>
    <w:rsid w:val="00C228E9"/>
    <w:rsid w:val="00C22AB8"/>
    <w:rsid w:val="00C22B53"/>
    <w:rsid w:val="00C22BBE"/>
    <w:rsid w:val="00C22E5F"/>
    <w:rsid w:val="00C23167"/>
    <w:rsid w:val="00C232AB"/>
    <w:rsid w:val="00C23496"/>
    <w:rsid w:val="00C236DF"/>
    <w:rsid w:val="00C237DB"/>
    <w:rsid w:val="00C23B46"/>
    <w:rsid w:val="00C23BDC"/>
    <w:rsid w:val="00C23C32"/>
    <w:rsid w:val="00C23D91"/>
    <w:rsid w:val="00C23D93"/>
    <w:rsid w:val="00C23F01"/>
    <w:rsid w:val="00C23F59"/>
    <w:rsid w:val="00C24067"/>
    <w:rsid w:val="00C240D5"/>
    <w:rsid w:val="00C241B5"/>
    <w:rsid w:val="00C24209"/>
    <w:rsid w:val="00C24507"/>
    <w:rsid w:val="00C247C3"/>
    <w:rsid w:val="00C24977"/>
    <w:rsid w:val="00C24A2F"/>
    <w:rsid w:val="00C24ACB"/>
    <w:rsid w:val="00C24AFD"/>
    <w:rsid w:val="00C24B9F"/>
    <w:rsid w:val="00C24C68"/>
    <w:rsid w:val="00C24D04"/>
    <w:rsid w:val="00C24D65"/>
    <w:rsid w:val="00C24DC1"/>
    <w:rsid w:val="00C2500C"/>
    <w:rsid w:val="00C25222"/>
    <w:rsid w:val="00C2539E"/>
    <w:rsid w:val="00C25440"/>
    <w:rsid w:val="00C25510"/>
    <w:rsid w:val="00C255E4"/>
    <w:rsid w:val="00C2561A"/>
    <w:rsid w:val="00C258A0"/>
    <w:rsid w:val="00C258CB"/>
    <w:rsid w:val="00C25B21"/>
    <w:rsid w:val="00C25D35"/>
    <w:rsid w:val="00C25E53"/>
    <w:rsid w:val="00C25E6D"/>
    <w:rsid w:val="00C25EB9"/>
    <w:rsid w:val="00C25F48"/>
    <w:rsid w:val="00C2615B"/>
    <w:rsid w:val="00C26309"/>
    <w:rsid w:val="00C26422"/>
    <w:rsid w:val="00C26670"/>
    <w:rsid w:val="00C26711"/>
    <w:rsid w:val="00C267E3"/>
    <w:rsid w:val="00C26893"/>
    <w:rsid w:val="00C2691E"/>
    <w:rsid w:val="00C26943"/>
    <w:rsid w:val="00C269EC"/>
    <w:rsid w:val="00C269FF"/>
    <w:rsid w:val="00C26BAC"/>
    <w:rsid w:val="00C26DEC"/>
    <w:rsid w:val="00C26E06"/>
    <w:rsid w:val="00C26F90"/>
    <w:rsid w:val="00C271AC"/>
    <w:rsid w:val="00C273F7"/>
    <w:rsid w:val="00C275B0"/>
    <w:rsid w:val="00C276C1"/>
    <w:rsid w:val="00C27799"/>
    <w:rsid w:val="00C2783B"/>
    <w:rsid w:val="00C27A2C"/>
    <w:rsid w:val="00C27A47"/>
    <w:rsid w:val="00C27AF5"/>
    <w:rsid w:val="00C27B6B"/>
    <w:rsid w:val="00C27B6F"/>
    <w:rsid w:val="00C27E25"/>
    <w:rsid w:val="00C27E58"/>
    <w:rsid w:val="00C27E90"/>
    <w:rsid w:val="00C3000C"/>
    <w:rsid w:val="00C30032"/>
    <w:rsid w:val="00C300A7"/>
    <w:rsid w:val="00C3052A"/>
    <w:rsid w:val="00C305E9"/>
    <w:rsid w:val="00C30608"/>
    <w:rsid w:val="00C308E7"/>
    <w:rsid w:val="00C3092C"/>
    <w:rsid w:val="00C30B33"/>
    <w:rsid w:val="00C30B82"/>
    <w:rsid w:val="00C30C3D"/>
    <w:rsid w:val="00C30EC5"/>
    <w:rsid w:val="00C30FB7"/>
    <w:rsid w:val="00C310E0"/>
    <w:rsid w:val="00C31107"/>
    <w:rsid w:val="00C311E9"/>
    <w:rsid w:val="00C3132D"/>
    <w:rsid w:val="00C3139F"/>
    <w:rsid w:val="00C31543"/>
    <w:rsid w:val="00C315BE"/>
    <w:rsid w:val="00C318D8"/>
    <w:rsid w:val="00C318E0"/>
    <w:rsid w:val="00C31B2D"/>
    <w:rsid w:val="00C31B4B"/>
    <w:rsid w:val="00C31B8E"/>
    <w:rsid w:val="00C31C6C"/>
    <w:rsid w:val="00C31CD8"/>
    <w:rsid w:val="00C326B8"/>
    <w:rsid w:val="00C32AF4"/>
    <w:rsid w:val="00C32AFB"/>
    <w:rsid w:val="00C32CE3"/>
    <w:rsid w:val="00C3339F"/>
    <w:rsid w:val="00C3346D"/>
    <w:rsid w:val="00C336A5"/>
    <w:rsid w:val="00C33A4B"/>
    <w:rsid w:val="00C33A87"/>
    <w:rsid w:val="00C33D4B"/>
    <w:rsid w:val="00C33DAE"/>
    <w:rsid w:val="00C33E72"/>
    <w:rsid w:val="00C33F3A"/>
    <w:rsid w:val="00C33F53"/>
    <w:rsid w:val="00C340AA"/>
    <w:rsid w:val="00C3420E"/>
    <w:rsid w:val="00C344E9"/>
    <w:rsid w:val="00C34615"/>
    <w:rsid w:val="00C346BE"/>
    <w:rsid w:val="00C3472C"/>
    <w:rsid w:val="00C34B81"/>
    <w:rsid w:val="00C34CB1"/>
    <w:rsid w:val="00C35188"/>
    <w:rsid w:val="00C35494"/>
    <w:rsid w:val="00C35517"/>
    <w:rsid w:val="00C35534"/>
    <w:rsid w:val="00C35696"/>
    <w:rsid w:val="00C356AD"/>
    <w:rsid w:val="00C356B3"/>
    <w:rsid w:val="00C35973"/>
    <w:rsid w:val="00C35A94"/>
    <w:rsid w:val="00C35B40"/>
    <w:rsid w:val="00C35F24"/>
    <w:rsid w:val="00C362F6"/>
    <w:rsid w:val="00C36A90"/>
    <w:rsid w:val="00C36B8C"/>
    <w:rsid w:val="00C37434"/>
    <w:rsid w:val="00C37581"/>
    <w:rsid w:val="00C377E9"/>
    <w:rsid w:val="00C37825"/>
    <w:rsid w:val="00C37BF2"/>
    <w:rsid w:val="00C37D4E"/>
    <w:rsid w:val="00C37DE0"/>
    <w:rsid w:val="00C37ED0"/>
    <w:rsid w:val="00C37F15"/>
    <w:rsid w:val="00C4015C"/>
    <w:rsid w:val="00C402B8"/>
    <w:rsid w:val="00C40446"/>
    <w:rsid w:val="00C406A5"/>
    <w:rsid w:val="00C406A6"/>
    <w:rsid w:val="00C408EF"/>
    <w:rsid w:val="00C409E9"/>
    <w:rsid w:val="00C40A75"/>
    <w:rsid w:val="00C40AEA"/>
    <w:rsid w:val="00C40C94"/>
    <w:rsid w:val="00C40D1F"/>
    <w:rsid w:val="00C40EAB"/>
    <w:rsid w:val="00C40F47"/>
    <w:rsid w:val="00C41183"/>
    <w:rsid w:val="00C4139C"/>
    <w:rsid w:val="00C41413"/>
    <w:rsid w:val="00C41418"/>
    <w:rsid w:val="00C4148A"/>
    <w:rsid w:val="00C415D5"/>
    <w:rsid w:val="00C4164B"/>
    <w:rsid w:val="00C4169D"/>
    <w:rsid w:val="00C416BB"/>
    <w:rsid w:val="00C41852"/>
    <w:rsid w:val="00C4197B"/>
    <w:rsid w:val="00C41A2B"/>
    <w:rsid w:val="00C41D2A"/>
    <w:rsid w:val="00C41DC5"/>
    <w:rsid w:val="00C42017"/>
    <w:rsid w:val="00C42240"/>
    <w:rsid w:val="00C4227B"/>
    <w:rsid w:val="00C422E8"/>
    <w:rsid w:val="00C42366"/>
    <w:rsid w:val="00C42523"/>
    <w:rsid w:val="00C4259B"/>
    <w:rsid w:val="00C4261B"/>
    <w:rsid w:val="00C4272D"/>
    <w:rsid w:val="00C429F8"/>
    <w:rsid w:val="00C42A17"/>
    <w:rsid w:val="00C42A30"/>
    <w:rsid w:val="00C42C45"/>
    <w:rsid w:val="00C42CFA"/>
    <w:rsid w:val="00C42E0F"/>
    <w:rsid w:val="00C42FDD"/>
    <w:rsid w:val="00C430CE"/>
    <w:rsid w:val="00C431C0"/>
    <w:rsid w:val="00C431CB"/>
    <w:rsid w:val="00C43407"/>
    <w:rsid w:val="00C4349A"/>
    <w:rsid w:val="00C434F9"/>
    <w:rsid w:val="00C435BD"/>
    <w:rsid w:val="00C435F8"/>
    <w:rsid w:val="00C43760"/>
    <w:rsid w:val="00C43A8A"/>
    <w:rsid w:val="00C43BBB"/>
    <w:rsid w:val="00C43FA6"/>
    <w:rsid w:val="00C442B8"/>
    <w:rsid w:val="00C44726"/>
    <w:rsid w:val="00C4479A"/>
    <w:rsid w:val="00C447AB"/>
    <w:rsid w:val="00C44ACE"/>
    <w:rsid w:val="00C44B51"/>
    <w:rsid w:val="00C44D18"/>
    <w:rsid w:val="00C44F55"/>
    <w:rsid w:val="00C450C5"/>
    <w:rsid w:val="00C456E6"/>
    <w:rsid w:val="00C45C22"/>
    <w:rsid w:val="00C45CB4"/>
    <w:rsid w:val="00C45F82"/>
    <w:rsid w:val="00C45FA8"/>
    <w:rsid w:val="00C46210"/>
    <w:rsid w:val="00C46337"/>
    <w:rsid w:val="00C463F5"/>
    <w:rsid w:val="00C466C0"/>
    <w:rsid w:val="00C46936"/>
    <w:rsid w:val="00C46AAB"/>
    <w:rsid w:val="00C472C9"/>
    <w:rsid w:val="00C4750E"/>
    <w:rsid w:val="00C4782D"/>
    <w:rsid w:val="00C479A3"/>
    <w:rsid w:val="00C47A0D"/>
    <w:rsid w:val="00C47A41"/>
    <w:rsid w:val="00C47B19"/>
    <w:rsid w:val="00C47B58"/>
    <w:rsid w:val="00C47BA8"/>
    <w:rsid w:val="00C47BD8"/>
    <w:rsid w:val="00C47C77"/>
    <w:rsid w:val="00C47C9D"/>
    <w:rsid w:val="00C47DA5"/>
    <w:rsid w:val="00C50085"/>
    <w:rsid w:val="00C50143"/>
    <w:rsid w:val="00C502E6"/>
    <w:rsid w:val="00C503FD"/>
    <w:rsid w:val="00C50551"/>
    <w:rsid w:val="00C506EB"/>
    <w:rsid w:val="00C50774"/>
    <w:rsid w:val="00C509CD"/>
    <w:rsid w:val="00C50BDF"/>
    <w:rsid w:val="00C50C65"/>
    <w:rsid w:val="00C50C82"/>
    <w:rsid w:val="00C50E75"/>
    <w:rsid w:val="00C51049"/>
    <w:rsid w:val="00C5110F"/>
    <w:rsid w:val="00C5118F"/>
    <w:rsid w:val="00C5126C"/>
    <w:rsid w:val="00C5153A"/>
    <w:rsid w:val="00C51570"/>
    <w:rsid w:val="00C517A7"/>
    <w:rsid w:val="00C51C9B"/>
    <w:rsid w:val="00C51D1D"/>
    <w:rsid w:val="00C51EB3"/>
    <w:rsid w:val="00C51F52"/>
    <w:rsid w:val="00C52754"/>
    <w:rsid w:val="00C5291C"/>
    <w:rsid w:val="00C529BA"/>
    <w:rsid w:val="00C52DDF"/>
    <w:rsid w:val="00C53090"/>
    <w:rsid w:val="00C5314D"/>
    <w:rsid w:val="00C534A8"/>
    <w:rsid w:val="00C534D3"/>
    <w:rsid w:val="00C53500"/>
    <w:rsid w:val="00C53652"/>
    <w:rsid w:val="00C53731"/>
    <w:rsid w:val="00C537FB"/>
    <w:rsid w:val="00C53871"/>
    <w:rsid w:val="00C53963"/>
    <w:rsid w:val="00C53B99"/>
    <w:rsid w:val="00C53C22"/>
    <w:rsid w:val="00C53D55"/>
    <w:rsid w:val="00C53DA5"/>
    <w:rsid w:val="00C54077"/>
    <w:rsid w:val="00C54187"/>
    <w:rsid w:val="00C54321"/>
    <w:rsid w:val="00C54370"/>
    <w:rsid w:val="00C543DE"/>
    <w:rsid w:val="00C547CF"/>
    <w:rsid w:val="00C548DD"/>
    <w:rsid w:val="00C54AF5"/>
    <w:rsid w:val="00C54E52"/>
    <w:rsid w:val="00C5550A"/>
    <w:rsid w:val="00C55807"/>
    <w:rsid w:val="00C5586E"/>
    <w:rsid w:val="00C55B91"/>
    <w:rsid w:val="00C55C58"/>
    <w:rsid w:val="00C55C6A"/>
    <w:rsid w:val="00C55CF6"/>
    <w:rsid w:val="00C55D17"/>
    <w:rsid w:val="00C55D5B"/>
    <w:rsid w:val="00C55DEF"/>
    <w:rsid w:val="00C55E29"/>
    <w:rsid w:val="00C55F10"/>
    <w:rsid w:val="00C55FAC"/>
    <w:rsid w:val="00C55FEE"/>
    <w:rsid w:val="00C56054"/>
    <w:rsid w:val="00C5621C"/>
    <w:rsid w:val="00C563B9"/>
    <w:rsid w:val="00C565BE"/>
    <w:rsid w:val="00C566C3"/>
    <w:rsid w:val="00C56970"/>
    <w:rsid w:val="00C569A0"/>
    <w:rsid w:val="00C56A69"/>
    <w:rsid w:val="00C56FF4"/>
    <w:rsid w:val="00C5746F"/>
    <w:rsid w:val="00C575CF"/>
    <w:rsid w:val="00C576A1"/>
    <w:rsid w:val="00C577AD"/>
    <w:rsid w:val="00C577DB"/>
    <w:rsid w:val="00C577F1"/>
    <w:rsid w:val="00C57AEA"/>
    <w:rsid w:val="00C57E09"/>
    <w:rsid w:val="00C57EBC"/>
    <w:rsid w:val="00C57F4D"/>
    <w:rsid w:val="00C57FF1"/>
    <w:rsid w:val="00C602B1"/>
    <w:rsid w:val="00C60380"/>
    <w:rsid w:val="00C60504"/>
    <w:rsid w:val="00C60608"/>
    <w:rsid w:val="00C60889"/>
    <w:rsid w:val="00C6098B"/>
    <w:rsid w:val="00C60B16"/>
    <w:rsid w:val="00C60BDB"/>
    <w:rsid w:val="00C60C66"/>
    <w:rsid w:val="00C60E11"/>
    <w:rsid w:val="00C612E4"/>
    <w:rsid w:val="00C613F0"/>
    <w:rsid w:val="00C616E9"/>
    <w:rsid w:val="00C61B8C"/>
    <w:rsid w:val="00C61D48"/>
    <w:rsid w:val="00C61D87"/>
    <w:rsid w:val="00C61DBD"/>
    <w:rsid w:val="00C61E6C"/>
    <w:rsid w:val="00C62238"/>
    <w:rsid w:val="00C622B3"/>
    <w:rsid w:val="00C623AA"/>
    <w:rsid w:val="00C623AC"/>
    <w:rsid w:val="00C625A9"/>
    <w:rsid w:val="00C626A0"/>
    <w:rsid w:val="00C626EC"/>
    <w:rsid w:val="00C62A23"/>
    <w:rsid w:val="00C62A9E"/>
    <w:rsid w:val="00C62B8F"/>
    <w:rsid w:val="00C62ED5"/>
    <w:rsid w:val="00C62FB5"/>
    <w:rsid w:val="00C630E3"/>
    <w:rsid w:val="00C63322"/>
    <w:rsid w:val="00C634AC"/>
    <w:rsid w:val="00C63802"/>
    <w:rsid w:val="00C63857"/>
    <w:rsid w:val="00C63A95"/>
    <w:rsid w:val="00C63CA9"/>
    <w:rsid w:val="00C63EEC"/>
    <w:rsid w:val="00C6413B"/>
    <w:rsid w:val="00C64186"/>
    <w:rsid w:val="00C642D6"/>
    <w:rsid w:val="00C6455D"/>
    <w:rsid w:val="00C6471C"/>
    <w:rsid w:val="00C647D8"/>
    <w:rsid w:val="00C6483C"/>
    <w:rsid w:val="00C649ED"/>
    <w:rsid w:val="00C64B44"/>
    <w:rsid w:val="00C64C34"/>
    <w:rsid w:val="00C64DC3"/>
    <w:rsid w:val="00C64ECC"/>
    <w:rsid w:val="00C64FE5"/>
    <w:rsid w:val="00C64FEE"/>
    <w:rsid w:val="00C65024"/>
    <w:rsid w:val="00C6504B"/>
    <w:rsid w:val="00C650E0"/>
    <w:rsid w:val="00C653B0"/>
    <w:rsid w:val="00C65518"/>
    <w:rsid w:val="00C65690"/>
    <w:rsid w:val="00C65895"/>
    <w:rsid w:val="00C65957"/>
    <w:rsid w:val="00C65CBD"/>
    <w:rsid w:val="00C65D21"/>
    <w:rsid w:val="00C65D70"/>
    <w:rsid w:val="00C65DD1"/>
    <w:rsid w:val="00C65DD3"/>
    <w:rsid w:val="00C65E7F"/>
    <w:rsid w:val="00C65FC3"/>
    <w:rsid w:val="00C66319"/>
    <w:rsid w:val="00C665C6"/>
    <w:rsid w:val="00C66714"/>
    <w:rsid w:val="00C669B0"/>
    <w:rsid w:val="00C66A27"/>
    <w:rsid w:val="00C66AF7"/>
    <w:rsid w:val="00C66AF8"/>
    <w:rsid w:val="00C66BFA"/>
    <w:rsid w:val="00C66D3B"/>
    <w:rsid w:val="00C66E6B"/>
    <w:rsid w:val="00C66FD6"/>
    <w:rsid w:val="00C672FB"/>
    <w:rsid w:val="00C675BB"/>
    <w:rsid w:val="00C67A2F"/>
    <w:rsid w:val="00C67EFD"/>
    <w:rsid w:val="00C67FC3"/>
    <w:rsid w:val="00C70020"/>
    <w:rsid w:val="00C700FA"/>
    <w:rsid w:val="00C70122"/>
    <w:rsid w:val="00C70533"/>
    <w:rsid w:val="00C70623"/>
    <w:rsid w:val="00C706D5"/>
    <w:rsid w:val="00C7085D"/>
    <w:rsid w:val="00C70979"/>
    <w:rsid w:val="00C70A1E"/>
    <w:rsid w:val="00C70A50"/>
    <w:rsid w:val="00C70B5B"/>
    <w:rsid w:val="00C70B75"/>
    <w:rsid w:val="00C70C29"/>
    <w:rsid w:val="00C70C38"/>
    <w:rsid w:val="00C70E9E"/>
    <w:rsid w:val="00C7111A"/>
    <w:rsid w:val="00C71456"/>
    <w:rsid w:val="00C71747"/>
    <w:rsid w:val="00C718E8"/>
    <w:rsid w:val="00C71929"/>
    <w:rsid w:val="00C7197E"/>
    <w:rsid w:val="00C71BAC"/>
    <w:rsid w:val="00C71C87"/>
    <w:rsid w:val="00C71CC8"/>
    <w:rsid w:val="00C71CF1"/>
    <w:rsid w:val="00C71D12"/>
    <w:rsid w:val="00C7236C"/>
    <w:rsid w:val="00C72565"/>
    <w:rsid w:val="00C72856"/>
    <w:rsid w:val="00C72D32"/>
    <w:rsid w:val="00C72D5F"/>
    <w:rsid w:val="00C730C0"/>
    <w:rsid w:val="00C731C7"/>
    <w:rsid w:val="00C731D0"/>
    <w:rsid w:val="00C731F4"/>
    <w:rsid w:val="00C73274"/>
    <w:rsid w:val="00C7359A"/>
    <w:rsid w:val="00C7360E"/>
    <w:rsid w:val="00C7376B"/>
    <w:rsid w:val="00C73AD6"/>
    <w:rsid w:val="00C73AFE"/>
    <w:rsid w:val="00C73C39"/>
    <w:rsid w:val="00C73FBD"/>
    <w:rsid w:val="00C74038"/>
    <w:rsid w:val="00C74049"/>
    <w:rsid w:val="00C741C3"/>
    <w:rsid w:val="00C7423D"/>
    <w:rsid w:val="00C74348"/>
    <w:rsid w:val="00C743BC"/>
    <w:rsid w:val="00C7463F"/>
    <w:rsid w:val="00C747D9"/>
    <w:rsid w:val="00C7527C"/>
    <w:rsid w:val="00C75287"/>
    <w:rsid w:val="00C754A8"/>
    <w:rsid w:val="00C7554E"/>
    <w:rsid w:val="00C75751"/>
    <w:rsid w:val="00C75850"/>
    <w:rsid w:val="00C758C3"/>
    <w:rsid w:val="00C758E5"/>
    <w:rsid w:val="00C75A94"/>
    <w:rsid w:val="00C75CD0"/>
    <w:rsid w:val="00C75D5E"/>
    <w:rsid w:val="00C75EE2"/>
    <w:rsid w:val="00C75FA6"/>
    <w:rsid w:val="00C765A5"/>
    <w:rsid w:val="00C76809"/>
    <w:rsid w:val="00C7689A"/>
    <w:rsid w:val="00C76A52"/>
    <w:rsid w:val="00C76CD5"/>
    <w:rsid w:val="00C76DB6"/>
    <w:rsid w:val="00C76E82"/>
    <w:rsid w:val="00C771AE"/>
    <w:rsid w:val="00C778A2"/>
    <w:rsid w:val="00C778E9"/>
    <w:rsid w:val="00C7798E"/>
    <w:rsid w:val="00C77CE2"/>
    <w:rsid w:val="00C77ED8"/>
    <w:rsid w:val="00C804E3"/>
    <w:rsid w:val="00C80525"/>
    <w:rsid w:val="00C8064A"/>
    <w:rsid w:val="00C807D5"/>
    <w:rsid w:val="00C8086A"/>
    <w:rsid w:val="00C80A48"/>
    <w:rsid w:val="00C80AEF"/>
    <w:rsid w:val="00C80C29"/>
    <w:rsid w:val="00C80E13"/>
    <w:rsid w:val="00C8103C"/>
    <w:rsid w:val="00C81057"/>
    <w:rsid w:val="00C81429"/>
    <w:rsid w:val="00C8148F"/>
    <w:rsid w:val="00C816D3"/>
    <w:rsid w:val="00C818C9"/>
    <w:rsid w:val="00C81978"/>
    <w:rsid w:val="00C81ABA"/>
    <w:rsid w:val="00C81D9D"/>
    <w:rsid w:val="00C8205C"/>
    <w:rsid w:val="00C82096"/>
    <w:rsid w:val="00C822E6"/>
    <w:rsid w:val="00C824A2"/>
    <w:rsid w:val="00C8296C"/>
    <w:rsid w:val="00C82D8A"/>
    <w:rsid w:val="00C82E70"/>
    <w:rsid w:val="00C82F02"/>
    <w:rsid w:val="00C83193"/>
    <w:rsid w:val="00C8329C"/>
    <w:rsid w:val="00C8330D"/>
    <w:rsid w:val="00C83386"/>
    <w:rsid w:val="00C83681"/>
    <w:rsid w:val="00C836B4"/>
    <w:rsid w:val="00C83899"/>
    <w:rsid w:val="00C83B8E"/>
    <w:rsid w:val="00C83F73"/>
    <w:rsid w:val="00C83FAF"/>
    <w:rsid w:val="00C8423C"/>
    <w:rsid w:val="00C8431C"/>
    <w:rsid w:val="00C843B5"/>
    <w:rsid w:val="00C8447E"/>
    <w:rsid w:val="00C844AB"/>
    <w:rsid w:val="00C8458A"/>
    <w:rsid w:val="00C84B70"/>
    <w:rsid w:val="00C84CAC"/>
    <w:rsid w:val="00C84CE7"/>
    <w:rsid w:val="00C84F74"/>
    <w:rsid w:val="00C84FFA"/>
    <w:rsid w:val="00C85130"/>
    <w:rsid w:val="00C8539F"/>
    <w:rsid w:val="00C85694"/>
    <w:rsid w:val="00C857A1"/>
    <w:rsid w:val="00C85849"/>
    <w:rsid w:val="00C85926"/>
    <w:rsid w:val="00C85DC6"/>
    <w:rsid w:val="00C85E0A"/>
    <w:rsid w:val="00C85E40"/>
    <w:rsid w:val="00C8601C"/>
    <w:rsid w:val="00C862DE"/>
    <w:rsid w:val="00C86517"/>
    <w:rsid w:val="00C86602"/>
    <w:rsid w:val="00C86712"/>
    <w:rsid w:val="00C867A5"/>
    <w:rsid w:val="00C867EB"/>
    <w:rsid w:val="00C86A7C"/>
    <w:rsid w:val="00C86DAA"/>
    <w:rsid w:val="00C86F38"/>
    <w:rsid w:val="00C86FBE"/>
    <w:rsid w:val="00C87621"/>
    <w:rsid w:val="00C87630"/>
    <w:rsid w:val="00C87669"/>
    <w:rsid w:val="00C87A53"/>
    <w:rsid w:val="00C87A68"/>
    <w:rsid w:val="00C87A74"/>
    <w:rsid w:val="00C87AF0"/>
    <w:rsid w:val="00C87B74"/>
    <w:rsid w:val="00C87BED"/>
    <w:rsid w:val="00C87CCC"/>
    <w:rsid w:val="00C90375"/>
    <w:rsid w:val="00C905A7"/>
    <w:rsid w:val="00C9063B"/>
    <w:rsid w:val="00C90646"/>
    <w:rsid w:val="00C90698"/>
    <w:rsid w:val="00C90802"/>
    <w:rsid w:val="00C90821"/>
    <w:rsid w:val="00C90B38"/>
    <w:rsid w:val="00C90D99"/>
    <w:rsid w:val="00C90DB4"/>
    <w:rsid w:val="00C90ED7"/>
    <w:rsid w:val="00C91313"/>
    <w:rsid w:val="00C91636"/>
    <w:rsid w:val="00C916B4"/>
    <w:rsid w:val="00C91AD1"/>
    <w:rsid w:val="00C91B7F"/>
    <w:rsid w:val="00C91B88"/>
    <w:rsid w:val="00C91D35"/>
    <w:rsid w:val="00C9205E"/>
    <w:rsid w:val="00C92127"/>
    <w:rsid w:val="00C9228C"/>
    <w:rsid w:val="00C9230D"/>
    <w:rsid w:val="00C9255D"/>
    <w:rsid w:val="00C92699"/>
    <w:rsid w:val="00C92775"/>
    <w:rsid w:val="00C9280E"/>
    <w:rsid w:val="00C92995"/>
    <w:rsid w:val="00C92C81"/>
    <w:rsid w:val="00C92CA5"/>
    <w:rsid w:val="00C92CCA"/>
    <w:rsid w:val="00C92CFF"/>
    <w:rsid w:val="00C930C3"/>
    <w:rsid w:val="00C931E1"/>
    <w:rsid w:val="00C93251"/>
    <w:rsid w:val="00C9330C"/>
    <w:rsid w:val="00C9335B"/>
    <w:rsid w:val="00C933E9"/>
    <w:rsid w:val="00C93460"/>
    <w:rsid w:val="00C9364C"/>
    <w:rsid w:val="00C9379C"/>
    <w:rsid w:val="00C93B70"/>
    <w:rsid w:val="00C940F7"/>
    <w:rsid w:val="00C943AA"/>
    <w:rsid w:val="00C94559"/>
    <w:rsid w:val="00C94564"/>
    <w:rsid w:val="00C945AB"/>
    <w:rsid w:val="00C945B5"/>
    <w:rsid w:val="00C946F1"/>
    <w:rsid w:val="00C947F4"/>
    <w:rsid w:val="00C94B48"/>
    <w:rsid w:val="00C94BFF"/>
    <w:rsid w:val="00C95009"/>
    <w:rsid w:val="00C95228"/>
    <w:rsid w:val="00C952F6"/>
    <w:rsid w:val="00C95373"/>
    <w:rsid w:val="00C95463"/>
    <w:rsid w:val="00C9569B"/>
    <w:rsid w:val="00C9575A"/>
    <w:rsid w:val="00C9597E"/>
    <w:rsid w:val="00C95A00"/>
    <w:rsid w:val="00C95BF9"/>
    <w:rsid w:val="00C95F60"/>
    <w:rsid w:val="00C9608D"/>
    <w:rsid w:val="00C960C3"/>
    <w:rsid w:val="00C9625E"/>
    <w:rsid w:val="00C962B7"/>
    <w:rsid w:val="00C96493"/>
    <w:rsid w:val="00C96622"/>
    <w:rsid w:val="00C967FE"/>
    <w:rsid w:val="00C96913"/>
    <w:rsid w:val="00C96916"/>
    <w:rsid w:val="00C96DB0"/>
    <w:rsid w:val="00C96DC4"/>
    <w:rsid w:val="00C9709B"/>
    <w:rsid w:val="00C97227"/>
    <w:rsid w:val="00C97A20"/>
    <w:rsid w:val="00C97C48"/>
    <w:rsid w:val="00C97D35"/>
    <w:rsid w:val="00C97D37"/>
    <w:rsid w:val="00C97EBC"/>
    <w:rsid w:val="00CA026C"/>
    <w:rsid w:val="00CA0356"/>
    <w:rsid w:val="00CA0476"/>
    <w:rsid w:val="00CA06AD"/>
    <w:rsid w:val="00CA095A"/>
    <w:rsid w:val="00CA0D80"/>
    <w:rsid w:val="00CA0F90"/>
    <w:rsid w:val="00CA1066"/>
    <w:rsid w:val="00CA1961"/>
    <w:rsid w:val="00CA1AB2"/>
    <w:rsid w:val="00CA1B79"/>
    <w:rsid w:val="00CA1BEF"/>
    <w:rsid w:val="00CA1FA1"/>
    <w:rsid w:val="00CA201D"/>
    <w:rsid w:val="00CA23AB"/>
    <w:rsid w:val="00CA2460"/>
    <w:rsid w:val="00CA269A"/>
    <w:rsid w:val="00CA26AA"/>
    <w:rsid w:val="00CA2767"/>
    <w:rsid w:val="00CA2939"/>
    <w:rsid w:val="00CA2B28"/>
    <w:rsid w:val="00CA2DB0"/>
    <w:rsid w:val="00CA2DFD"/>
    <w:rsid w:val="00CA2F9A"/>
    <w:rsid w:val="00CA32C5"/>
    <w:rsid w:val="00CA32DE"/>
    <w:rsid w:val="00CA3402"/>
    <w:rsid w:val="00CA3415"/>
    <w:rsid w:val="00CA35B3"/>
    <w:rsid w:val="00CA35C1"/>
    <w:rsid w:val="00CA36C8"/>
    <w:rsid w:val="00CA3F5C"/>
    <w:rsid w:val="00CA4008"/>
    <w:rsid w:val="00CA4245"/>
    <w:rsid w:val="00CA4569"/>
    <w:rsid w:val="00CA4763"/>
    <w:rsid w:val="00CA4885"/>
    <w:rsid w:val="00CA4BC8"/>
    <w:rsid w:val="00CA4DF6"/>
    <w:rsid w:val="00CA4E77"/>
    <w:rsid w:val="00CA4F93"/>
    <w:rsid w:val="00CA4FB5"/>
    <w:rsid w:val="00CA5011"/>
    <w:rsid w:val="00CA5060"/>
    <w:rsid w:val="00CA5489"/>
    <w:rsid w:val="00CA57F2"/>
    <w:rsid w:val="00CA5914"/>
    <w:rsid w:val="00CA5CC0"/>
    <w:rsid w:val="00CA5DAA"/>
    <w:rsid w:val="00CA5E2D"/>
    <w:rsid w:val="00CA603B"/>
    <w:rsid w:val="00CA60AF"/>
    <w:rsid w:val="00CA6294"/>
    <w:rsid w:val="00CA6358"/>
    <w:rsid w:val="00CA63D6"/>
    <w:rsid w:val="00CA65D2"/>
    <w:rsid w:val="00CA66EB"/>
    <w:rsid w:val="00CA68BF"/>
    <w:rsid w:val="00CA68D7"/>
    <w:rsid w:val="00CA6CC1"/>
    <w:rsid w:val="00CA6CD0"/>
    <w:rsid w:val="00CA6DDD"/>
    <w:rsid w:val="00CA6E8E"/>
    <w:rsid w:val="00CA6F84"/>
    <w:rsid w:val="00CA7133"/>
    <w:rsid w:val="00CA7722"/>
    <w:rsid w:val="00CA77AD"/>
    <w:rsid w:val="00CA7AE7"/>
    <w:rsid w:val="00CA7C33"/>
    <w:rsid w:val="00CA7C3C"/>
    <w:rsid w:val="00CA7D3D"/>
    <w:rsid w:val="00CB0040"/>
    <w:rsid w:val="00CB015D"/>
    <w:rsid w:val="00CB037D"/>
    <w:rsid w:val="00CB0396"/>
    <w:rsid w:val="00CB0547"/>
    <w:rsid w:val="00CB05D5"/>
    <w:rsid w:val="00CB063F"/>
    <w:rsid w:val="00CB084C"/>
    <w:rsid w:val="00CB0A7C"/>
    <w:rsid w:val="00CB0BCA"/>
    <w:rsid w:val="00CB0E62"/>
    <w:rsid w:val="00CB1122"/>
    <w:rsid w:val="00CB1158"/>
    <w:rsid w:val="00CB16D9"/>
    <w:rsid w:val="00CB1A8E"/>
    <w:rsid w:val="00CB205D"/>
    <w:rsid w:val="00CB20A7"/>
    <w:rsid w:val="00CB212A"/>
    <w:rsid w:val="00CB2223"/>
    <w:rsid w:val="00CB2250"/>
    <w:rsid w:val="00CB2348"/>
    <w:rsid w:val="00CB23D6"/>
    <w:rsid w:val="00CB2550"/>
    <w:rsid w:val="00CB25BF"/>
    <w:rsid w:val="00CB260D"/>
    <w:rsid w:val="00CB273F"/>
    <w:rsid w:val="00CB2847"/>
    <w:rsid w:val="00CB2981"/>
    <w:rsid w:val="00CB2AA6"/>
    <w:rsid w:val="00CB2F88"/>
    <w:rsid w:val="00CB31F6"/>
    <w:rsid w:val="00CB323F"/>
    <w:rsid w:val="00CB33AE"/>
    <w:rsid w:val="00CB3435"/>
    <w:rsid w:val="00CB34B6"/>
    <w:rsid w:val="00CB34F0"/>
    <w:rsid w:val="00CB359C"/>
    <w:rsid w:val="00CB35C6"/>
    <w:rsid w:val="00CB35F1"/>
    <w:rsid w:val="00CB3780"/>
    <w:rsid w:val="00CB3803"/>
    <w:rsid w:val="00CB39DF"/>
    <w:rsid w:val="00CB3EE1"/>
    <w:rsid w:val="00CB3F14"/>
    <w:rsid w:val="00CB3F97"/>
    <w:rsid w:val="00CB4366"/>
    <w:rsid w:val="00CB4618"/>
    <w:rsid w:val="00CB474C"/>
    <w:rsid w:val="00CB47B2"/>
    <w:rsid w:val="00CB48CB"/>
    <w:rsid w:val="00CB48D0"/>
    <w:rsid w:val="00CB4940"/>
    <w:rsid w:val="00CB4964"/>
    <w:rsid w:val="00CB4A73"/>
    <w:rsid w:val="00CB4B60"/>
    <w:rsid w:val="00CB4F98"/>
    <w:rsid w:val="00CB5467"/>
    <w:rsid w:val="00CB54C0"/>
    <w:rsid w:val="00CB558E"/>
    <w:rsid w:val="00CB56EE"/>
    <w:rsid w:val="00CB5927"/>
    <w:rsid w:val="00CB5F51"/>
    <w:rsid w:val="00CB5FDA"/>
    <w:rsid w:val="00CB610E"/>
    <w:rsid w:val="00CB6134"/>
    <w:rsid w:val="00CB6191"/>
    <w:rsid w:val="00CB61E0"/>
    <w:rsid w:val="00CB625B"/>
    <w:rsid w:val="00CB632A"/>
    <w:rsid w:val="00CB6348"/>
    <w:rsid w:val="00CB643C"/>
    <w:rsid w:val="00CB6842"/>
    <w:rsid w:val="00CB6A60"/>
    <w:rsid w:val="00CB6C91"/>
    <w:rsid w:val="00CB6DAF"/>
    <w:rsid w:val="00CB6E8D"/>
    <w:rsid w:val="00CB6EDA"/>
    <w:rsid w:val="00CB7295"/>
    <w:rsid w:val="00CB739F"/>
    <w:rsid w:val="00CB7422"/>
    <w:rsid w:val="00CB77F4"/>
    <w:rsid w:val="00CB783E"/>
    <w:rsid w:val="00CB794B"/>
    <w:rsid w:val="00CB7A63"/>
    <w:rsid w:val="00CB7EAD"/>
    <w:rsid w:val="00CC00F2"/>
    <w:rsid w:val="00CC023A"/>
    <w:rsid w:val="00CC0379"/>
    <w:rsid w:val="00CC0540"/>
    <w:rsid w:val="00CC05B1"/>
    <w:rsid w:val="00CC05DE"/>
    <w:rsid w:val="00CC05F3"/>
    <w:rsid w:val="00CC0873"/>
    <w:rsid w:val="00CC0B4F"/>
    <w:rsid w:val="00CC0BA7"/>
    <w:rsid w:val="00CC0D0E"/>
    <w:rsid w:val="00CC0D87"/>
    <w:rsid w:val="00CC0E42"/>
    <w:rsid w:val="00CC0ED9"/>
    <w:rsid w:val="00CC0F29"/>
    <w:rsid w:val="00CC0F66"/>
    <w:rsid w:val="00CC1035"/>
    <w:rsid w:val="00CC15A7"/>
    <w:rsid w:val="00CC15AA"/>
    <w:rsid w:val="00CC19EF"/>
    <w:rsid w:val="00CC1A2A"/>
    <w:rsid w:val="00CC1AF0"/>
    <w:rsid w:val="00CC1B12"/>
    <w:rsid w:val="00CC1BFE"/>
    <w:rsid w:val="00CC1C9F"/>
    <w:rsid w:val="00CC1D10"/>
    <w:rsid w:val="00CC1F69"/>
    <w:rsid w:val="00CC1FC0"/>
    <w:rsid w:val="00CC2079"/>
    <w:rsid w:val="00CC2187"/>
    <w:rsid w:val="00CC2316"/>
    <w:rsid w:val="00CC24DC"/>
    <w:rsid w:val="00CC252B"/>
    <w:rsid w:val="00CC29CD"/>
    <w:rsid w:val="00CC2D42"/>
    <w:rsid w:val="00CC2F31"/>
    <w:rsid w:val="00CC330F"/>
    <w:rsid w:val="00CC343F"/>
    <w:rsid w:val="00CC373D"/>
    <w:rsid w:val="00CC3B5F"/>
    <w:rsid w:val="00CC3DCE"/>
    <w:rsid w:val="00CC3E0B"/>
    <w:rsid w:val="00CC439E"/>
    <w:rsid w:val="00CC45CA"/>
    <w:rsid w:val="00CC45E5"/>
    <w:rsid w:val="00CC48F5"/>
    <w:rsid w:val="00CC4AF8"/>
    <w:rsid w:val="00CC4B4D"/>
    <w:rsid w:val="00CC4BD4"/>
    <w:rsid w:val="00CC4D67"/>
    <w:rsid w:val="00CC4DB8"/>
    <w:rsid w:val="00CC4EC1"/>
    <w:rsid w:val="00CC5007"/>
    <w:rsid w:val="00CC5099"/>
    <w:rsid w:val="00CC5257"/>
    <w:rsid w:val="00CC53D4"/>
    <w:rsid w:val="00CC54C0"/>
    <w:rsid w:val="00CC5576"/>
    <w:rsid w:val="00CC55B6"/>
    <w:rsid w:val="00CC56E7"/>
    <w:rsid w:val="00CC59B8"/>
    <w:rsid w:val="00CC59DB"/>
    <w:rsid w:val="00CC5CA4"/>
    <w:rsid w:val="00CC5D3D"/>
    <w:rsid w:val="00CC5D56"/>
    <w:rsid w:val="00CC5E12"/>
    <w:rsid w:val="00CC5F31"/>
    <w:rsid w:val="00CC61BE"/>
    <w:rsid w:val="00CC6268"/>
    <w:rsid w:val="00CC6287"/>
    <w:rsid w:val="00CC6294"/>
    <w:rsid w:val="00CC6390"/>
    <w:rsid w:val="00CC66E5"/>
    <w:rsid w:val="00CC6760"/>
    <w:rsid w:val="00CC6769"/>
    <w:rsid w:val="00CC6932"/>
    <w:rsid w:val="00CC6971"/>
    <w:rsid w:val="00CC6AED"/>
    <w:rsid w:val="00CC6B0E"/>
    <w:rsid w:val="00CC6B93"/>
    <w:rsid w:val="00CC6C78"/>
    <w:rsid w:val="00CC6E3A"/>
    <w:rsid w:val="00CC7107"/>
    <w:rsid w:val="00CC7176"/>
    <w:rsid w:val="00CC722C"/>
    <w:rsid w:val="00CC72B9"/>
    <w:rsid w:val="00CC7485"/>
    <w:rsid w:val="00CC74A7"/>
    <w:rsid w:val="00CC75B8"/>
    <w:rsid w:val="00CC75CF"/>
    <w:rsid w:val="00CC7683"/>
    <w:rsid w:val="00CC7806"/>
    <w:rsid w:val="00CC784E"/>
    <w:rsid w:val="00CC7871"/>
    <w:rsid w:val="00CC7881"/>
    <w:rsid w:val="00CC78AA"/>
    <w:rsid w:val="00CC7B85"/>
    <w:rsid w:val="00CC7BE4"/>
    <w:rsid w:val="00CC7E09"/>
    <w:rsid w:val="00CD078E"/>
    <w:rsid w:val="00CD0C2E"/>
    <w:rsid w:val="00CD0CD1"/>
    <w:rsid w:val="00CD0DD8"/>
    <w:rsid w:val="00CD0E00"/>
    <w:rsid w:val="00CD0E53"/>
    <w:rsid w:val="00CD0E7C"/>
    <w:rsid w:val="00CD0EF3"/>
    <w:rsid w:val="00CD107E"/>
    <w:rsid w:val="00CD1482"/>
    <w:rsid w:val="00CD14DD"/>
    <w:rsid w:val="00CD1880"/>
    <w:rsid w:val="00CD1A7A"/>
    <w:rsid w:val="00CD1DA4"/>
    <w:rsid w:val="00CD1DBE"/>
    <w:rsid w:val="00CD1F05"/>
    <w:rsid w:val="00CD1F71"/>
    <w:rsid w:val="00CD202D"/>
    <w:rsid w:val="00CD23F1"/>
    <w:rsid w:val="00CD259B"/>
    <w:rsid w:val="00CD2635"/>
    <w:rsid w:val="00CD2863"/>
    <w:rsid w:val="00CD2D0A"/>
    <w:rsid w:val="00CD2D40"/>
    <w:rsid w:val="00CD2E27"/>
    <w:rsid w:val="00CD301D"/>
    <w:rsid w:val="00CD32F6"/>
    <w:rsid w:val="00CD35D6"/>
    <w:rsid w:val="00CD38A0"/>
    <w:rsid w:val="00CD38FF"/>
    <w:rsid w:val="00CD39BF"/>
    <w:rsid w:val="00CD3BD0"/>
    <w:rsid w:val="00CD4189"/>
    <w:rsid w:val="00CD4773"/>
    <w:rsid w:val="00CD4779"/>
    <w:rsid w:val="00CD4958"/>
    <w:rsid w:val="00CD4BF0"/>
    <w:rsid w:val="00CD4D55"/>
    <w:rsid w:val="00CD4E4E"/>
    <w:rsid w:val="00CD4F17"/>
    <w:rsid w:val="00CD5388"/>
    <w:rsid w:val="00CD53F2"/>
    <w:rsid w:val="00CD5557"/>
    <w:rsid w:val="00CD56F1"/>
    <w:rsid w:val="00CD5AAD"/>
    <w:rsid w:val="00CD5B0B"/>
    <w:rsid w:val="00CD5B69"/>
    <w:rsid w:val="00CD5D9F"/>
    <w:rsid w:val="00CD5DE1"/>
    <w:rsid w:val="00CD5E6C"/>
    <w:rsid w:val="00CD5F9A"/>
    <w:rsid w:val="00CD6033"/>
    <w:rsid w:val="00CD60A6"/>
    <w:rsid w:val="00CD639A"/>
    <w:rsid w:val="00CD6475"/>
    <w:rsid w:val="00CD66AF"/>
    <w:rsid w:val="00CD6DBD"/>
    <w:rsid w:val="00CD731D"/>
    <w:rsid w:val="00CD731E"/>
    <w:rsid w:val="00CD76A7"/>
    <w:rsid w:val="00CD77C7"/>
    <w:rsid w:val="00CD7874"/>
    <w:rsid w:val="00CD78CE"/>
    <w:rsid w:val="00CD7E23"/>
    <w:rsid w:val="00CD7EAA"/>
    <w:rsid w:val="00CE03A0"/>
    <w:rsid w:val="00CE03B1"/>
    <w:rsid w:val="00CE0676"/>
    <w:rsid w:val="00CE085A"/>
    <w:rsid w:val="00CE0873"/>
    <w:rsid w:val="00CE0AC4"/>
    <w:rsid w:val="00CE0AC8"/>
    <w:rsid w:val="00CE0E2C"/>
    <w:rsid w:val="00CE1094"/>
    <w:rsid w:val="00CE1095"/>
    <w:rsid w:val="00CE124A"/>
    <w:rsid w:val="00CE1252"/>
    <w:rsid w:val="00CE129C"/>
    <w:rsid w:val="00CE1338"/>
    <w:rsid w:val="00CE13CB"/>
    <w:rsid w:val="00CE1616"/>
    <w:rsid w:val="00CE16ED"/>
    <w:rsid w:val="00CE1A8F"/>
    <w:rsid w:val="00CE1B67"/>
    <w:rsid w:val="00CE1CD9"/>
    <w:rsid w:val="00CE1DF4"/>
    <w:rsid w:val="00CE1F31"/>
    <w:rsid w:val="00CE1F6B"/>
    <w:rsid w:val="00CE2076"/>
    <w:rsid w:val="00CE2240"/>
    <w:rsid w:val="00CE23E8"/>
    <w:rsid w:val="00CE24D1"/>
    <w:rsid w:val="00CE26C1"/>
    <w:rsid w:val="00CE2B50"/>
    <w:rsid w:val="00CE2CD6"/>
    <w:rsid w:val="00CE2F58"/>
    <w:rsid w:val="00CE2FB3"/>
    <w:rsid w:val="00CE2FB4"/>
    <w:rsid w:val="00CE2FD4"/>
    <w:rsid w:val="00CE30C7"/>
    <w:rsid w:val="00CE325B"/>
    <w:rsid w:val="00CE32F9"/>
    <w:rsid w:val="00CE3433"/>
    <w:rsid w:val="00CE3464"/>
    <w:rsid w:val="00CE3A0C"/>
    <w:rsid w:val="00CE3B43"/>
    <w:rsid w:val="00CE3B5E"/>
    <w:rsid w:val="00CE3E98"/>
    <w:rsid w:val="00CE474B"/>
    <w:rsid w:val="00CE4859"/>
    <w:rsid w:val="00CE4A0E"/>
    <w:rsid w:val="00CE4BDE"/>
    <w:rsid w:val="00CE4EA2"/>
    <w:rsid w:val="00CE5100"/>
    <w:rsid w:val="00CE535D"/>
    <w:rsid w:val="00CE53C2"/>
    <w:rsid w:val="00CE5478"/>
    <w:rsid w:val="00CE58B0"/>
    <w:rsid w:val="00CE5BD9"/>
    <w:rsid w:val="00CE5C8E"/>
    <w:rsid w:val="00CE5E73"/>
    <w:rsid w:val="00CE610B"/>
    <w:rsid w:val="00CE6195"/>
    <w:rsid w:val="00CE63A2"/>
    <w:rsid w:val="00CE6540"/>
    <w:rsid w:val="00CE66F9"/>
    <w:rsid w:val="00CE67D1"/>
    <w:rsid w:val="00CE67EE"/>
    <w:rsid w:val="00CE6AA9"/>
    <w:rsid w:val="00CE6B3D"/>
    <w:rsid w:val="00CE6D34"/>
    <w:rsid w:val="00CE71C7"/>
    <w:rsid w:val="00CE7564"/>
    <w:rsid w:val="00CE7631"/>
    <w:rsid w:val="00CE77F4"/>
    <w:rsid w:val="00CE78C0"/>
    <w:rsid w:val="00CE7935"/>
    <w:rsid w:val="00CE7980"/>
    <w:rsid w:val="00CE79D3"/>
    <w:rsid w:val="00CE7AD0"/>
    <w:rsid w:val="00CE7BD1"/>
    <w:rsid w:val="00CE7BF4"/>
    <w:rsid w:val="00CF0135"/>
    <w:rsid w:val="00CF0477"/>
    <w:rsid w:val="00CF0487"/>
    <w:rsid w:val="00CF04B9"/>
    <w:rsid w:val="00CF04F3"/>
    <w:rsid w:val="00CF056E"/>
    <w:rsid w:val="00CF0576"/>
    <w:rsid w:val="00CF05D8"/>
    <w:rsid w:val="00CF0835"/>
    <w:rsid w:val="00CF08C2"/>
    <w:rsid w:val="00CF0DF7"/>
    <w:rsid w:val="00CF10D9"/>
    <w:rsid w:val="00CF10E6"/>
    <w:rsid w:val="00CF11DC"/>
    <w:rsid w:val="00CF124F"/>
    <w:rsid w:val="00CF13DB"/>
    <w:rsid w:val="00CF13FB"/>
    <w:rsid w:val="00CF16D4"/>
    <w:rsid w:val="00CF177E"/>
    <w:rsid w:val="00CF1810"/>
    <w:rsid w:val="00CF1B56"/>
    <w:rsid w:val="00CF1DB7"/>
    <w:rsid w:val="00CF1E52"/>
    <w:rsid w:val="00CF1E53"/>
    <w:rsid w:val="00CF1FA4"/>
    <w:rsid w:val="00CF219E"/>
    <w:rsid w:val="00CF22EA"/>
    <w:rsid w:val="00CF2619"/>
    <w:rsid w:val="00CF262B"/>
    <w:rsid w:val="00CF262D"/>
    <w:rsid w:val="00CF2794"/>
    <w:rsid w:val="00CF2922"/>
    <w:rsid w:val="00CF2AFC"/>
    <w:rsid w:val="00CF2BBF"/>
    <w:rsid w:val="00CF2C4A"/>
    <w:rsid w:val="00CF2C65"/>
    <w:rsid w:val="00CF2E20"/>
    <w:rsid w:val="00CF2EED"/>
    <w:rsid w:val="00CF2F5B"/>
    <w:rsid w:val="00CF2F9A"/>
    <w:rsid w:val="00CF3137"/>
    <w:rsid w:val="00CF316D"/>
    <w:rsid w:val="00CF3180"/>
    <w:rsid w:val="00CF3253"/>
    <w:rsid w:val="00CF32F7"/>
    <w:rsid w:val="00CF32FB"/>
    <w:rsid w:val="00CF33A2"/>
    <w:rsid w:val="00CF33C5"/>
    <w:rsid w:val="00CF35CB"/>
    <w:rsid w:val="00CF3B31"/>
    <w:rsid w:val="00CF3BF0"/>
    <w:rsid w:val="00CF3F96"/>
    <w:rsid w:val="00CF4252"/>
    <w:rsid w:val="00CF4636"/>
    <w:rsid w:val="00CF479E"/>
    <w:rsid w:val="00CF4D15"/>
    <w:rsid w:val="00CF4D63"/>
    <w:rsid w:val="00CF4DF1"/>
    <w:rsid w:val="00CF4DF8"/>
    <w:rsid w:val="00CF527A"/>
    <w:rsid w:val="00CF52D7"/>
    <w:rsid w:val="00CF53AA"/>
    <w:rsid w:val="00CF56C8"/>
    <w:rsid w:val="00CF5946"/>
    <w:rsid w:val="00CF594E"/>
    <w:rsid w:val="00CF5F5C"/>
    <w:rsid w:val="00CF607E"/>
    <w:rsid w:val="00CF60FE"/>
    <w:rsid w:val="00CF635B"/>
    <w:rsid w:val="00CF63A6"/>
    <w:rsid w:val="00CF63EC"/>
    <w:rsid w:val="00CF645C"/>
    <w:rsid w:val="00CF64AA"/>
    <w:rsid w:val="00CF65A7"/>
    <w:rsid w:val="00CF67AB"/>
    <w:rsid w:val="00CF6858"/>
    <w:rsid w:val="00CF68B5"/>
    <w:rsid w:val="00CF68EB"/>
    <w:rsid w:val="00CF69FB"/>
    <w:rsid w:val="00CF6A64"/>
    <w:rsid w:val="00CF6C2F"/>
    <w:rsid w:val="00CF6CB3"/>
    <w:rsid w:val="00CF6D79"/>
    <w:rsid w:val="00CF6DCB"/>
    <w:rsid w:val="00CF6F1F"/>
    <w:rsid w:val="00CF700C"/>
    <w:rsid w:val="00CF71D6"/>
    <w:rsid w:val="00CF7452"/>
    <w:rsid w:val="00CF7868"/>
    <w:rsid w:val="00CF7ECA"/>
    <w:rsid w:val="00CF7FDE"/>
    <w:rsid w:val="00D001F4"/>
    <w:rsid w:val="00D0042A"/>
    <w:rsid w:val="00D0066D"/>
    <w:rsid w:val="00D00676"/>
    <w:rsid w:val="00D00707"/>
    <w:rsid w:val="00D007A5"/>
    <w:rsid w:val="00D0092D"/>
    <w:rsid w:val="00D00AB5"/>
    <w:rsid w:val="00D00CB2"/>
    <w:rsid w:val="00D00F23"/>
    <w:rsid w:val="00D00F8F"/>
    <w:rsid w:val="00D0105B"/>
    <w:rsid w:val="00D01496"/>
    <w:rsid w:val="00D0212D"/>
    <w:rsid w:val="00D02134"/>
    <w:rsid w:val="00D021F1"/>
    <w:rsid w:val="00D022CA"/>
    <w:rsid w:val="00D02319"/>
    <w:rsid w:val="00D023BD"/>
    <w:rsid w:val="00D02477"/>
    <w:rsid w:val="00D025E1"/>
    <w:rsid w:val="00D0269A"/>
    <w:rsid w:val="00D02A91"/>
    <w:rsid w:val="00D02D0C"/>
    <w:rsid w:val="00D02E5D"/>
    <w:rsid w:val="00D02F17"/>
    <w:rsid w:val="00D0319E"/>
    <w:rsid w:val="00D031D9"/>
    <w:rsid w:val="00D033F2"/>
    <w:rsid w:val="00D03490"/>
    <w:rsid w:val="00D035F0"/>
    <w:rsid w:val="00D03657"/>
    <w:rsid w:val="00D03785"/>
    <w:rsid w:val="00D0379D"/>
    <w:rsid w:val="00D03878"/>
    <w:rsid w:val="00D03887"/>
    <w:rsid w:val="00D0396C"/>
    <w:rsid w:val="00D0396E"/>
    <w:rsid w:val="00D03ADD"/>
    <w:rsid w:val="00D03DB5"/>
    <w:rsid w:val="00D03DBE"/>
    <w:rsid w:val="00D03E1B"/>
    <w:rsid w:val="00D0415F"/>
    <w:rsid w:val="00D0421A"/>
    <w:rsid w:val="00D0431D"/>
    <w:rsid w:val="00D04321"/>
    <w:rsid w:val="00D04450"/>
    <w:rsid w:val="00D04706"/>
    <w:rsid w:val="00D0486F"/>
    <w:rsid w:val="00D04952"/>
    <w:rsid w:val="00D04B77"/>
    <w:rsid w:val="00D04BF8"/>
    <w:rsid w:val="00D04CF0"/>
    <w:rsid w:val="00D04EB2"/>
    <w:rsid w:val="00D04F49"/>
    <w:rsid w:val="00D04F63"/>
    <w:rsid w:val="00D04FB8"/>
    <w:rsid w:val="00D05080"/>
    <w:rsid w:val="00D05233"/>
    <w:rsid w:val="00D055FB"/>
    <w:rsid w:val="00D0561C"/>
    <w:rsid w:val="00D0562C"/>
    <w:rsid w:val="00D0576C"/>
    <w:rsid w:val="00D058D4"/>
    <w:rsid w:val="00D058E5"/>
    <w:rsid w:val="00D05E2D"/>
    <w:rsid w:val="00D05E66"/>
    <w:rsid w:val="00D05EEF"/>
    <w:rsid w:val="00D05F7F"/>
    <w:rsid w:val="00D063B1"/>
    <w:rsid w:val="00D063F8"/>
    <w:rsid w:val="00D0647C"/>
    <w:rsid w:val="00D0657A"/>
    <w:rsid w:val="00D06639"/>
    <w:rsid w:val="00D066C7"/>
    <w:rsid w:val="00D06AC1"/>
    <w:rsid w:val="00D06AE5"/>
    <w:rsid w:val="00D06EAA"/>
    <w:rsid w:val="00D0709B"/>
    <w:rsid w:val="00D070C4"/>
    <w:rsid w:val="00D07284"/>
    <w:rsid w:val="00D074C7"/>
    <w:rsid w:val="00D0752E"/>
    <w:rsid w:val="00D07622"/>
    <w:rsid w:val="00D077B5"/>
    <w:rsid w:val="00D0785B"/>
    <w:rsid w:val="00D07874"/>
    <w:rsid w:val="00D078F0"/>
    <w:rsid w:val="00D07976"/>
    <w:rsid w:val="00D07C39"/>
    <w:rsid w:val="00D100A9"/>
    <w:rsid w:val="00D10430"/>
    <w:rsid w:val="00D104C0"/>
    <w:rsid w:val="00D106A1"/>
    <w:rsid w:val="00D10739"/>
    <w:rsid w:val="00D107D7"/>
    <w:rsid w:val="00D1084C"/>
    <w:rsid w:val="00D108CF"/>
    <w:rsid w:val="00D10959"/>
    <w:rsid w:val="00D10CFA"/>
    <w:rsid w:val="00D10D54"/>
    <w:rsid w:val="00D10D66"/>
    <w:rsid w:val="00D10F54"/>
    <w:rsid w:val="00D10F86"/>
    <w:rsid w:val="00D10FBE"/>
    <w:rsid w:val="00D11393"/>
    <w:rsid w:val="00D1153C"/>
    <w:rsid w:val="00D115DC"/>
    <w:rsid w:val="00D118AC"/>
    <w:rsid w:val="00D11996"/>
    <w:rsid w:val="00D11B6A"/>
    <w:rsid w:val="00D11BAC"/>
    <w:rsid w:val="00D120B9"/>
    <w:rsid w:val="00D12113"/>
    <w:rsid w:val="00D122F9"/>
    <w:rsid w:val="00D1253D"/>
    <w:rsid w:val="00D126C9"/>
    <w:rsid w:val="00D128BA"/>
    <w:rsid w:val="00D1297D"/>
    <w:rsid w:val="00D12BDC"/>
    <w:rsid w:val="00D12C2B"/>
    <w:rsid w:val="00D12EDF"/>
    <w:rsid w:val="00D12FC5"/>
    <w:rsid w:val="00D130DA"/>
    <w:rsid w:val="00D13A11"/>
    <w:rsid w:val="00D13CA3"/>
    <w:rsid w:val="00D14015"/>
    <w:rsid w:val="00D142EA"/>
    <w:rsid w:val="00D14317"/>
    <w:rsid w:val="00D1443C"/>
    <w:rsid w:val="00D145E2"/>
    <w:rsid w:val="00D14682"/>
    <w:rsid w:val="00D147E5"/>
    <w:rsid w:val="00D14B7F"/>
    <w:rsid w:val="00D14CFF"/>
    <w:rsid w:val="00D14D02"/>
    <w:rsid w:val="00D14EB5"/>
    <w:rsid w:val="00D14EB8"/>
    <w:rsid w:val="00D14FBE"/>
    <w:rsid w:val="00D14FFC"/>
    <w:rsid w:val="00D1511D"/>
    <w:rsid w:val="00D15148"/>
    <w:rsid w:val="00D15202"/>
    <w:rsid w:val="00D15482"/>
    <w:rsid w:val="00D154A2"/>
    <w:rsid w:val="00D1552D"/>
    <w:rsid w:val="00D1559B"/>
    <w:rsid w:val="00D15710"/>
    <w:rsid w:val="00D1573D"/>
    <w:rsid w:val="00D157DD"/>
    <w:rsid w:val="00D15933"/>
    <w:rsid w:val="00D15A2B"/>
    <w:rsid w:val="00D15B6C"/>
    <w:rsid w:val="00D15B8E"/>
    <w:rsid w:val="00D15BF1"/>
    <w:rsid w:val="00D15C5F"/>
    <w:rsid w:val="00D15D7B"/>
    <w:rsid w:val="00D15DD6"/>
    <w:rsid w:val="00D15E13"/>
    <w:rsid w:val="00D15E9A"/>
    <w:rsid w:val="00D1616C"/>
    <w:rsid w:val="00D161A8"/>
    <w:rsid w:val="00D16333"/>
    <w:rsid w:val="00D1649D"/>
    <w:rsid w:val="00D165B1"/>
    <w:rsid w:val="00D16794"/>
    <w:rsid w:val="00D1680E"/>
    <w:rsid w:val="00D16C9E"/>
    <w:rsid w:val="00D16DCB"/>
    <w:rsid w:val="00D1732E"/>
    <w:rsid w:val="00D1747F"/>
    <w:rsid w:val="00D174C1"/>
    <w:rsid w:val="00D176F0"/>
    <w:rsid w:val="00D1772A"/>
    <w:rsid w:val="00D1789D"/>
    <w:rsid w:val="00D17A47"/>
    <w:rsid w:val="00D17B3B"/>
    <w:rsid w:val="00D17C64"/>
    <w:rsid w:val="00D17D83"/>
    <w:rsid w:val="00D17DAF"/>
    <w:rsid w:val="00D17F2A"/>
    <w:rsid w:val="00D17F78"/>
    <w:rsid w:val="00D201F0"/>
    <w:rsid w:val="00D20267"/>
    <w:rsid w:val="00D20430"/>
    <w:rsid w:val="00D204C2"/>
    <w:rsid w:val="00D2063C"/>
    <w:rsid w:val="00D2083D"/>
    <w:rsid w:val="00D20BFC"/>
    <w:rsid w:val="00D20C7E"/>
    <w:rsid w:val="00D20CD4"/>
    <w:rsid w:val="00D20DBB"/>
    <w:rsid w:val="00D2116D"/>
    <w:rsid w:val="00D211C1"/>
    <w:rsid w:val="00D212BA"/>
    <w:rsid w:val="00D214DF"/>
    <w:rsid w:val="00D2177B"/>
    <w:rsid w:val="00D2181F"/>
    <w:rsid w:val="00D21849"/>
    <w:rsid w:val="00D2197E"/>
    <w:rsid w:val="00D21C25"/>
    <w:rsid w:val="00D21E88"/>
    <w:rsid w:val="00D21F38"/>
    <w:rsid w:val="00D221AA"/>
    <w:rsid w:val="00D223D1"/>
    <w:rsid w:val="00D224B4"/>
    <w:rsid w:val="00D22553"/>
    <w:rsid w:val="00D226F4"/>
    <w:rsid w:val="00D22B0D"/>
    <w:rsid w:val="00D22C65"/>
    <w:rsid w:val="00D22D24"/>
    <w:rsid w:val="00D22EDE"/>
    <w:rsid w:val="00D22F16"/>
    <w:rsid w:val="00D22FDE"/>
    <w:rsid w:val="00D2301D"/>
    <w:rsid w:val="00D232C1"/>
    <w:rsid w:val="00D23416"/>
    <w:rsid w:val="00D234B6"/>
    <w:rsid w:val="00D23691"/>
    <w:rsid w:val="00D237A4"/>
    <w:rsid w:val="00D2387E"/>
    <w:rsid w:val="00D2395F"/>
    <w:rsid w:val="00D23A28"/>
    <w:rsid w:val="00D23BC8"/>
    <w:rsid w:val="00D23BF0"/>
    <w:rsid w:val="00D23E48"/>
    <w:rsid w:val="00D23E73"/>
    <w:rsid w:val="00D241E2"/>
    <w:rsid w:val="00D24279"/>
    <w:rsid w:val="00D24376"/>
    <w:rsid w:val="00D24404"/>
    <w:rsid w:val="00D2444B"/>
    <w:rsid w:val="00D24636"/>
    <w:rsid w:val="00D2475B"/>
    <w:rsid w:val="00D247F2"/>
    <w:rsid w:val="00D2482D"/>
    <w:rsid w:val="00D2488A"/>
    <w:rsid w:val="00D24A16"/>
    <w:rsid w:val="00D24AE5"/>
    <w:rsid w:val="00D24C4E"/>
    <w:rsid w:val="00D24D2F"/>
    <w:rsid w:val="00D24DA6"/>
    <w:rsid w:val="00D24F5B"/>
    <w:rsid w:val="00D24FBE"/>
    <w:rsid w:val="00D24FD1"/>
    <w:rsid w:val="00D2550A"/>
    <w:rsid w:val="00D25558"/>
    <w:rsid w:val="00D2561E"/>
    <w:rsid w:val="00D2598B"/>
    <w:rsid w:val="00D25A42"/>
    <w:rsid w:val="00D25F27"/>
    <w:rsid w:val="00D260C1"/>
    <w:rsid w:val="00D260ED"/>
    <w:rsid w:val="00D26198"/>
    <w:rsid w:val="00D26296"/>
    <w:rsid w:val="00D2647A"/>
    <w:rsid w:val="00D264BC"/>
    <w:rsid w:val="00D265F6"/>
    <w:rsid w:val="00D2661C"/>
    <w:rsid w:val="00D267C6"/>
    <w:rsid w:val="00D268E2"/>
    <w:rsid w:val="00D26992"/>
    <w:rsid w:val="00D26AC2"/>
    <w:rsid w:val="00D26E0D"/>
    <w:rsid w:val="00D26EB2"/>
    <w:rsid w:val="00D26EBB"/>
    <w:rsid w:val="00D26FFA"/>
    <w:rsid w:val="00D270CE"/>
    <w:rsid w:val="00D276D7"/>
    <w:rsid w:val="00D276E9"/>
    <w:rsid w:val="00D277F4"/>
    <w:rsid w:val="00D27812"/>
    <w:rsid w:val="00D278C5"/>
    <w:rsid w:val="00D27993"/>
    <w:rsid w:val="00D27AD6"/>
    <w:rsid w:val="00D27B9A"/>
    <w:rsid w:val="00D27DEB"/>
    <w:rsid w:val="00D30379"/>
    <w:rsid w:val="00D30514"/>
    <w:rsid w:val="00D30B69"/>
    <w:rsid w:val="00D30D39"/>
    <w:rsid w:val="00D30E33"/>
    <w:rsid w:val="00D3118F"/>
    <w:rsid w:val="00D31250"/>
    <w:rsid w:val="00D31376"/>
    <w:rsid w:val="00D314C5"/>
    <w:rsid w:val="00D31586"/>
    <w:rsid w:val="00D31753"/>
    <w:rsid w:val="00D317A9"/>
    <w:rsid w:val="00D317DB"/>
    <w:rsid w:val="00D3199B"/>
    <w:rsid w:val="00D31A74"/>
    <w:rsid w:val="00D31AEF"/>
    <w:rsid w:val="00D31FBF"/>
    <w:rsid w:val="00D321EB"/>
    <w:rsid w:val="00D323BD"/>
    <w:rsid w:val="00D3277F"/>
    <w:rsid w:val="00D32A69"/>
    <w:rsid w:val="00D32B95"/>
    <w:rsid w:val="00D32E46"/>
    <w:rsid w:val="00D32E54"/>
    <w:rsid w:val="00D32EBC"/>
    <w:rsid w:val="00D32F00"/>
    <w:rsid w:val="00D32FDB"/>
    <w:rsid w:val="00D3316D"/>
    <w:rsid w:val="00D331D9"/>
    <w:rsid w:val="00D33211"/>
    <w:rsid w:val="00D335D0"/>
    <w:rsid w:val="00D337F5"/>
    <w:rsid w:val="00D33967"/>
    <w:rsid w:val="00D33A3C"/>
    <w:rsid w:val="00D33B76"/>
    <w:rsid w:val="00D33B9A"/>
    <w:rsid w:val="00D33CDF"/>
    <w:rsid w:val="00D33D4B"/>
    <w:rsid w:val="00D33E97"/>
    <w:rsid w:val="00D33EF7"/>
    <w:rsid w:val="00D33F4E"/>
    <w:rsid w:val="00D3402A"/>
    <w:rsid w:val="00D34059"/>
    <w:rsid w:val="00D341F1"/>
    <w:rsid w:val="00D343AA"/>
    <w:rsid w:val="00D344EB"/>
    <w:rsid w:val="00D34603"/>
    <w:rsid w:val="00D3477C"/>
    <w:rsid w:val="00D34850"/>
    <w:rsid w:val="00D34B17"/>
    <w:rsid w:val="00D34D16"/>
    <w:rsid w:val="00D34DBD"/>
    <w:rsid w:val="00D34EF7"/>
    <w:rsid w:val="00D3512B"/>
    <w:rsid w:val="00D35329"/>
    <w:rsid w:val="00D35395"/>
    <w:rsid w:val="00D3542F"/>
    <w:rsid w:val="00D35436"/>
    <w:rsid w:val="00D3560D"/>
    <w:rsid w:val="00D358EE"/>
    <w:rsid w:val="00D35A5B"/>
    <w:rsid w:val="00D35AC4"/>
    <w:rsid w:val="00D35C2B"/>
    <w:rsid w:val="00D35E25"/>
    <w:rsid w:val="00D35E54"/>
    <w:rsid w:val="00D35EC0"/>
    <w:rsid w:val="00D361E8"/>
    <w:rsid w:val="00D362AF"/>
    <w:rsid w:val="00D363A0"/>
    <w:rsid w:val="00D36449"/>
    <w:rsid w:val="00D36606"/>
    <w:rsid w:val="00D3679E"/>
    <w:rsid w:val="00D367F4"/>
    <w:rsid w:val="00D36899"/>
    <w:rsid w:val="00D36A61"/>
    <w:rsid w:val="00D36AF8"/>
    <w:rsid w:val="00D36D7E"/>
    <w:rsid w:val="00D36FBF"/>
    <w:rsid w:val="00D37018"/>
    <w:rsid w:val="00D370DA"/>
    <w:rsid w:val="00D370E0"/>
    <w:rsid w:val="00D3732D"/>
    <w:rsid w:val="00D373BD"/>
    <w:rsid w:val="00D375C7"/>
    <w:rsid w:val="00D376C0"/>
    <w:rsid w:val="00D37722"/>
    <w:rsid w:val="00D37874"/>
    <w:rsid w:val="00D37E1B"/>
    <w:rsid w:val="00D37E7B"/>
    <w:rsid w:val="00D37EFE"/>
    <w:rsid w:val="00D37F2D"/>
    <w:rsid w:val="00D40018"/>
    <w:rsid w:val="00D40422"/>
    <w:rsid w:val="00D4056C"/>
    <w:rsid w:val="00D40591"/>
    <w:rsid w:val="00D40615"/>
    <w:rsid w:val="00D407A3"/>
    <w:rsid w:val="00D4106B"/>
    <w:rsid w:val="00D412B9"/>
    <w:rsid w:val="00D41417"/>
    <w:rsid w:val="00D41430"/>
    <w:rsid w:val="00D414CD"/>
    <w:rsid w:val="00D41603"/>
    <w:rsid w:val="00D41A0F"/>
    <w:rsid w:val="00D41B6B"/>
    <w:rsid w:val="00D41C78"/>
    <w:rsid w:val="00D41D3A"/>
    <w:rsid w:val="00D41D9A"/>
    <w:rsid w:val="00D41E39"/>
    <w:rsid w:val="00D41F05"/>
    <w:rsid w:val="00D41FFA"/>
    <w:rsid w:val="00D4208E"/>
    <w:rsid w:val="00D4224C"/>
    <w:rsid w:val="00D42262"/>
    <w:rsid w:val="00D4236E"/>
    <w:rsid w:val="00D4253F"/>
    <w:rsid w:val="00D427C8"/>
    <w:rsid w:val="00D42BC0"/>
    <w:rsid w:val="00D42CAE"/>
    <w:rsid w:val="00D42DCB"/>
    <w:rsid w:val="00D42DED"/>
    <w:rsid w:val="00D42E03"/>
    <w:rsid w:val="00D42FA7"/>
    <w:rsid w:val="00D43128"/>
    <w:rsid w:val="00D431CF"/>
    <w:rsid w:val="00D4352F"/>
    <w:rsid w:val="00D4357B"/>
    <w:rsid w:val="00D4386D"/>
    <w:rsid w:val="00D43977"/>
    <w:rsid w:val="00D43C05"/>
    <w:rsid w:val="00D43D34"/>
    <w:rsid w:val="00D43D3C"/>
    <w:rsid w:val="00D43D74"/>
    <w:rsid w:val="00D43DC2"/>
    <w:rsid w:val="00D43DD5"/>
    <w:rsid w:val="00D43EBB"/>
    <w:rsid w:val="00D43FA0"/>
    <w:rsid w:val="00D442AD"/>
    <w:rsid w:val="00D442B6"/>
    <w:rsid w:val="00D443F2"/>
    <w:rsid w:val="00D44420"/>
    <w:rsid w:val="00D44555"/>
    <w:rsid w:val="00D447B7"/>
    <w:rsid w:val="00D44961"/>
    <w:rsid w:val="00D44B00"/>
    <w:rsid w:val="00D44B1B"/>
    <w:rsid w:val="00D44E84"/>
    <w:rsid w:val="00D44EF4"/>
    <w:rsid w:val="00D451FA"/>
    <w:rsid w:val="00D452A2"/>
    <w:rsid w:val="00D45407"/>
    <w:rsid w:val="00D4565A"/>
    <w:rsid w:val="00D458B6"/>
    <w:rsid w:val="00D45950"/>
    <w:rsid w:val="00D459D7"/>
    <w:rsid w:val="00D45A45"/>
    <w:rsid w:val="00D45ACF"/>
    <w:rsid w:val="00D45D25"/>
    <w:rsid w:val="00D45DBB"/>
    <w:rsid w:val="00D45EB4"/>
    <w:rsid w:val="00D4627E"/>
    <w:rsid w:val="00D464CB"/>
    <w:rsid w:val="00D46501"/>
    <w:rsid w:val="00D46537"/>
    <w:rsid w:val="00D46581"/>
    <w:rsid w:val="00D4667B"/>
    <w:rsid w:val="00D46912"/>
    <w:rsid w:val="00D46932"/>
    <w:rsid w:val="00D46940"/>
    <w:rsid w:val="00D46BFC"/>
    <w:rsid w:val="00D46C74"/>
    <w:rsid w:val="00D470A1"/>
    <w:rsid w:val="00D47615"/>
    <w:rsid w:val="00D47A10"/>
    <w:rsid w:val="00D47A9C"/>
    <w:rsid w:val="00D47C1E"/>
    <w:rsid w:val="00D47CA8"/>
    <w:rsid w:val="00D47D56"/>
    <w:rsid w:val="00D47E10"/>
    <w:rsid w:val="00D47F47"/>
    <w:rsid w:val="00D50088"/>
    <w:rsid w:val="00D500D2"/>
    <w:rsid w:val="00D501E0"/>
    <w:rsid w:val="00D5025E"/>
    <w:rsid w:val="00D503EF"/>
    <w:rsid w:val="00D505A5"/>
    <w:rsid w:val="00D505B9"/>
    <w:rsid w:val="00D50689"/>
    <w:rsid w:val="00D5085F"/>
    <w:rsid w:val="00D509E9"/>
    <w:rsid w:val="00D50C15"/>
    <w:rsid w:val="00D50CE8"/>
    <w:rsid w:val="00D50EAC"/>
    <w:rsid w:val="00D510CD"/>
    <w:rsid w:val="00D5124B"/>
    <w:rsid w:val="00D512CA"/>
    <w:rsid w:val="00D51619"/>
    <w:rsid w:val="00D5176C"/>
    <w:rsid w:val="00D51862"/>
    <w:rsid w:val="00D519D7"/>
    <w:rsid w:val="00D51C5D"/>
    <w:rsid w:val="00D521FC"/>
    <w:rsid w:val="00D52495"/>
    <w:rsid w:val="00D524B1"/>
    <w:rsid w:val="00D527B2"/>
    <w:rsid w:val="00D52846"/>
    <w:rsid w:val="00D529DF"/>
    <w:rsid w:val="00D52A08"/>
    <w:rsid w:val="00D52AE9"/>
    <w:rsid w:val="00D52B11"/>
    <w:rsid w:val="00D52B48"/>
    <w:rsid w:val="00D52CE1"/>
    <w:rsid w:val="00D52E28"/>
    <w:rsid w:val="00D52E2F"/>
    <w:rsid w:val="00D52F64"/>
    <w:rsid w:val="00D52FC9"/>
    <w:rsid w:val="00D52FDF"/>
    <w:rsid w:val="00D53154"/>
    <w:rsid w:val="00D5347C"/>
    <w:rsid w:val="00D535A0"/>
    <w:rsid w:val="00D53881"/>
    <w:rsid w:val="00D539AC"/>
    <w:rsid w:val="00D53CAE"/>
    <w:rsid w:val="00D53CF8"/>
    <w:rsid w:val="00D53E21"/>
    <w:rsid w:val="00D53E54"/>
    <w:rsid w:val="00D53F87"/>
    <w:rsid w:val="00D542C5"/>
    <w:rsid w:val="00D54459"/>
    <w:rsid w:val="00D545E5"/>
    <w:rsid w:val="00D547A2"/>
    <w:rsid w:val="00D54AFE"/>
    <w:rsid w:val="00D54C0C"/>
    <w:rsid w:val="00D54C9E"/>
    <w:rsid w:val="00D54FDE"/>
    <w:rsid w:val="00D55039"/>
    <w:rsid w:val="00D55344"/>
    <w:rsid w:val="00D55350"/>
    <w:rsid w:val="00D55369"/>
    <w:rsid w:val="00D5551A"/>
    <w:rsid w:val="00D5556E"/>
    <w:rsid w:val="00D555C1"/>
    <w:rsid w:val="00D55616"/>
    <w:rsid w:val="00D55623"/>
    <w:rsid w:val="00D55A9B"/>
    <w:rsid w:val="00D55B81"/>
    <w:rsid w:val="00D55DA5"/>
    <w:rsid w:val="00D55E65"/>
    <w:rsid w:val="00D55EBA"/>
    <w:rsid w:val="00D55F7F"/>
    <w:rsid w:val="00D560B5"/>
    <w:rsid w:val="00D560B8"/>
    <w:rsid w:val="00D5621A"/>
    <w:rsid w:val="00D562D1"/>
    <w:rsid w:val="00D56705"/>
    <w:rsid w:val="00D56798"/>
    <w:rsid w:val="00D56EB6"/>
    <w:rsid w:val="00D57250"/>
    <w:rsid w:val="00D5748E"/>
    <w:rsid w:val="00D5753A"/>
    <w:rsid w:val="00D57732"/>
    <w:rsid w:val="00D57887"/>
    <w:rsid w:val="00D57899"/>
    <w:rsid w:val="00D57A4B"/>
    <w:rsid w:val="00D60031"/>
    <w:rsid w:val="00D6020A"/>
    <w:rsid w:val="00D60280"/>
    <w:rsid w:val="00D60327"/>
    <w:rsid w:val="00D6062C"/>
    <w:rsid w:val="00D6064C"/>
    <w:rsid w:val="00D6091F"/>
    <w:rsid w:val="00D609A4"/>
    <w:rsid w:val="00D609C5"/>
    <w:rsid w:val="00D609D7"/>
    <w:rsid w:val="00D609FA"/>
    <w:rsid w:val="00D60CD7"/>
    <w:rsid w:val="00D60EE7"/>
    <w:rsid w:val="00D61399"/>
    <w:rsid w:val="00D61727"/>
    <w:rsid w:val="00D61784"/>
    <w:rsid w:val="00D61795"/>
    <w:rsid w:val="00D6185E"/>
    <w:rsid w:val="00D6193C"/>
    <w:rsid w:val="00D61EA5"/>
    <w:rsid w:val="00D62025"/>
    <w:rsid w:val="00D62046"/>
    <w:rsid w:val="00D62088"/>
    <w:rsid w:val="00D621D7"/>
    <w:rsid w:val="00D622FF"/>
    <w:rsid w:val="00D625C5"/>
    <w:rsid w:val="00D628EF"/>
    <w:rsid w:val="00D62B5A"/>
    <w:rsid w:val="00D62D8C"/>
    <w:rsid w:val="00D62F67"/>
    <w:rsid w:val="00D6305F"/>
    <w:rsid w:val="00D6316F"/>
    <w:rsid w:val="00D631B1"/>
    <w:rsid w:val="00D63250"/>
    <w:rsid w:val="00D632FF"/>
    <w:rsid w:val="00D634FB"/>
    <w:rsid w:val="00D636DB"/>
    <w:rsid w:val="00D6397C"/>
    <w:rsid w:val="00D639A3"/>
    <w:rsid w:val="00D639AD"/>
    <w:rsid w:val="00D63B60"/>
    <w:rsid w:val="00D63C90"/>
    <w:rsid w:val="00D63C98"/>
    <w:rsid w:val="00D63E5B"/>
    <w:rsid w:val="00D63EA5"/>
    <w:rsid w:val="00D63EEC"/>
    <w:rsid w:val="00D64243"/>
    <w:rsid w:val="00D64456"/>
    <w:rsid w:val="00D647B3"/>
    <w:rsid w:val="00D6483D"/>
    <w:rsid w:val="00D64E66"/>
    <w:rsid w:val="00D64E96"/>
    <w:rsid w:val="00D64EEA"/>
    <w:rsid w:val="00D64F25"/>
    <w:rsid w:val="00D65027"/>
    <w:rsid w:val="00D6522D"/>
    <w:rsid w:val="00D65270"/>
    <w:rsid w:val="00D65744"/>
    <w:rsid w:val="00D658D9"/>
    <w:rsid w:val="00D658FD"/>
    <w:rsid w:val="00D65A10"/>
    <w:rsid w:val="00D65A88"/>
    <w:rsid w:val="00D65CDE"/>
    <w:rsid w:val="00D66175"/>
    <w:rsid w:val="00D66198"/>
    <w:rsid w:val="00D66199"/>
    <w:rsid w:val="00D661AE"/>
    <w:rsid w:val="00D6651A"/>
    <w:rsid w:val="00D665D6"/>
    <w:rsid w:val="00D667B7"/>
    <w:rsid w:val="00D66A55"/>
    <w:rsid w:val="00D66C33"/>
    <w:rsid w:val="00D66EAC"/>
    <w:rsid w:val="00D6701B"/>
    <w:rsid w:val="00D67207"/>
    <w:rsid w:val="00D6782D"/>
    <w:rsid w:val="00D67877"/>
    <w:rsid w:val="00D67F33"/>
    <w:rsid w:val="00D67FC1"/>
    <w:rsid w:val="00D70053"/>
    <w:rsid w:val="00D700E4"/>
    <w:rsid w:val="00D70190"/>
    <w:rsid w:val="00D701B1"/>
    <w:rsid w:val="00D70219"/>
    <w:rsid w:val="00D703C0"/>
    <w:rsid w:val="00D7049C"/>
    <w:rsid w:val="00D704DB"/>
    <w:rsid w:val="00D70768"/>
    <w:rsid w:val="00D7077D"/>
    <w:rsid w:val="00D70A90"/>
    <w:rsid w:val="00D70AA3"/>
    <w:rsid w:val="00D70B15"/>
    <w:rsid w:val="00D70B64"/>
    <w:rsid w:val="00D70C26"/>
    <w:rsid w:val="00D70E5E"/>
    <w:rsid w:val="00D711FB"/>
    <w:rsid w:val="00D7124E"/>
    <w:rsid w:val="00D712E7"/>
    <w:rsid w:val="00D71695"/>
    <w:rsid w:val="00D717BE"/>
    <w:rsid w:val="00D71819"/>
    <w:rsid w:val="00D71865"/>
    <w:rsid w:val="00D718C8"/>
    <w:rsid w:val="00D71ACD"/>
    <w:rsid w:val="00D71AD6"/>
    <w:rsid w:val="00D71BED"/>
    <w:rsid w:val="00D71C26"/>
    <w:rsid w:val="00D71C53"/>
    <w:rsid w:val="00D71C58"/>
    <w:rsid w:val="00D71CA4"/>
    <w:rsid w:val="00D71CB7"/>
    <w:rsid w:val="00D71E67"/>
    <w:rsid w:val="00D71E74"/>
    <w:rsid w:val="00D71EB1"/>
    <w:rsid w:val="00D71EC5"/>
    <w:rsid w:val="00D7209B"/>
    <w:rsid w:val="00D721D6"/>
    <w:rsid w:val="00D7256C"/>
    <w:rsid w:val="00D725AF"/>
    <w:rsid w:val="00D725B3"/>
    <w:rsid w:val="00D72718"/>
    <w:rsid w:val="00D727DD"/>
    <w:rsid w:val="00D729F9"/>
    <w:rsid w:val="00D72AE9"/>
    <w:rsid w:val="00D72AFE"/>
    <w:rsid w:val="00D72BD3"/>
    <w:rsid w:val="00D72D4A"/>
    <w:rsid w:val="00D72D5B"/>
    <w:rsid w:val="00D72DE6"/>
    <w:rsid w:val="00D72E4E"/>
    <w:rsid w:val="00D733F1"/>
    <w:rsid w:val="00D7345A"/>
    <w:rsid w:val="00D73504"/>
    <w:rsid w:val="00D7362E"/>
    <w:rsid w:val="00D73673"/>
    <w:rsid w:val="00D73760"/>
    <w:rsid w:val="00D73822"/>
    <w:rsid w:val="00D73AE5"/>
    <w:rsid w:val="00D73DD7"/>
    <w:rsid w:val="00D73F86"/>
    <w:rsid w:val="00D74006"/>
    <w:rsid w:val="00D7426F"/>
    <w:rsid w:val="00D74278"/>
    <w:rsid w:val="00D74425"/>
    <w:rsid w:val="00D746DA"/>
    <w:rsid w:val="00D747A0"/>
    <w:rsid w:val="00D74800"/>
    <w:rsid w:val="00D74A3F"/>
    <w:rsid w:val="00D74CBB"/>
    <w:rsid w:val="00D74FA4"/>
    <w:rsid w:val="00D75209"/>
    <w:rsid w:val="00D7536B"/>
    <w:rsid w:val="00D756CF"/>
    <w:rsid w:val="00D758AA"/>
    <w:rsid w:val="00D75923"/>
    <w:rsid w:val="00D759CB"/>
    <w:rsid w:val="00D75A5E"/>
    <w:rsid w:val="00D75AE2"/>
    <w:rsid w:val="00D75BCC"/>
    <w:rsid w:val="00D75C9C"/>
    <w:rsid w:val="00D75EF1"/>
    <w:rsid w:val="00D76169"/>
    <w:rsid w:val="00D761B3"/>
    <w:rsid w:val="00D7669E"/>
    <w:rsid w:val="00D76A80"/>
    <w:rsid w:val="00D76AAA"/>
    <w:rsid w:val="00D76B04"/>
    <w:rsid w:val="00D76BC1"/>
    <w:rsid w:val="00D76CBC"/>
    <w:rsid w:val="00D76CF1"/>
    <w:rsid w:val="00D76DF4"/>
    <w:rsid w:val="00D773AE"/>
    <w:rsid w:val="00D774ED"/>
    <w:rsid w:val="00D7765E"/>
    <w:rsid w:val="00D77866"/>
    <w:rsid w:val="00D77C13"/>
    <w:rsid w:val="00D77D36"/>
    <w:rsid w:val="00D77F8A"/>
    <w:rsid w:val="00D8017B"/>
    <w:rsid w:val="00D80509"/>
    <w:rsid w:val="00D8052D"/>
    <w:rsid w:val="00D806A3"/>
    <w:rsid w:val="00D806BE"/>
    <w:rsid w:val="00D808AF"/>
    <w:rsid w:val="00D80ABC"/>
    <w:rsid w:val="00D80B85"/>
    <w:rsid w:val="00D80E8A"/>
    <w:rsid w:val="00D81073"/>
    <w:rsid w:val="00D81076"/>
    <w:rsid w:val="00D8124B"/>
    <w:rsid w:val="00D81332"/>
    <w:rsid w:val="00D8138B"/>
    <w:rsid w:val="00D8153A"/>
    <w:rsid w:val="00D816C0"/>
    <w:rsid w:val="00D81702"/>
    <w:rsid w:val="00D81AED"/>
    <w:rsid w:val="00D81CD3"/>
    <w:rsid w:val="00D81E36"/>
    <w:rsid w:val="00D81F14"/>
    <w:rsid w:val="00D81F6B"/>
    <w:rsid w:val="00D8206D"/>
    <w:rsid w:val="00D820C3"/>
    <w:rsid w:val="00D82295"/>
    <w:rsid w:val="00D82306"/>
    <w:rsid w:val="00D82749"/>
    <w:rsid w:val="00D83008"/>
    <w:rsid w:val="00D832CE"/>
    <w:rsid w:val="00D83571"/>
    <w:rsid w:val="00D8387C"/>
    <w:rsid w:val="00D8391D"/>
    <w:rsid w:val="00D83A3C"/>
    <w:rsid w:val="00D83B78"/>
    <w:rsid w:val="00D83C98"/>
    <w:rsid w:val="00D83E37"/>
    <w:rsid w:val="00D83ECD"/>
    <w:rsid w:val="00D83F42"/>
    <w:rsid w:val="00D83F5C"/>
    <w:rsid w:val="00D8409A"/>
    <w:rsid w:val="00D841E5"/>
    <w:rsid w:val="00D842D1"/>
    <w:rsid w:val="00D842E5"/>
    <w:rsid w:val="00D84377"/>
    <w:rsid w:val="00D84467"/>
    <w:rsid w:val="00D84516"/>
    <w:rsid w:val="00D845AD"/>
    <w:rsid w:val="00D84725"/>
    <w:rsid w:val="00D847DA"/>
    <w:rsid w:val="00D848D2"/>
    <w:rsid w:val="00D848EF"/>
    <w:rsid w:val="00D84A93"/>
    <w:rsid w:val="00D84B3F"/>
    <w:rsid w:val="00D84B9A"/>
    <w:rsid w:val="00D84D00"/>
    <w:rsid w:val="00D84D52"/>
    <w:rsid w:val="00D84E9C"/>
    <w:rsid w:val="00D84EBC"/>
    <w:rsid w:val="00D850ED"/>
    <w:rsid w:val="00D85478"/>
    <w:rsid w:val="00D85577"/>
    <w:rsid w:val="00D855A5"/>
    <w:rsid w:val="00D855CB"/>
    <w:rsid w:val="00D85646"/>
    <w:rsid w:val="00D85668"/>
    <w:rsid w:val="00D85706"/>
    <w:rsid w:val="00D85718"/>
    <w:rsid w:val="00D858E9"/>
    <w:rsid w:val="00D859D1"/>
    <w:rsid w:val="00D85AC2"/>
    <w:rsid w:val="00D85D10"/>
    <w:rsid w:val="00D85F94"/>
    <w:rsid w:val="00D8603F"/>
    <w:rsid w:val="00D861C9"/>
    <w:rsid w:val="00D8668F"/>
    <w:rsid w:val="00D8671A"/>
    <w:rsid w:val="00D868DE"/>
    <w:rsid w:val="00D8692B"/>
    <w:rsid w:val="00D86A51"/>
    <w:rsid w:val="00D86A65"/>
    <w:rsid w:val="00D86A93"/>
    <w:rsid w:val="00D86B22"/>
    <w:rsid w:val="00D86D6A"/>
    <w:rsid w:val="00D86DAB"/>
    <w:rsid w:val="00D86E40"/>
    <w:rsid w:val="00D87010"/>
    <w:rsid w:val="00D87439"/>
    <w:rsid w:val="00D8747B"/>
    <w:rsid w:val="00D8757E"/>
    <w:rsid w:val="00D87582"/>
    <w:rsid w:val="00D87684"/>
    <w:rsid w:val="00D8787C"/>
    <w:rsid w:val="00D87921"/>
    <w:rsid w:val="00D87A91"/>
    <w:rsid w:val="00D87B78"/>
    <w:rsid w:val="00D87C23"/>
    <w:rsid w:val="00D87F7C"/>
    <w:rsid w:val="00D87FDB"/>
    <w:rsid w:val="00D901EA"/>
    <w:rsid w:val="00D902D1"/>
    <w:rsid w:val="00D90C85"/>
    <w:rsid w:val="00D90DDF"/>
    <w:rsid w:val="00D90ED9"/>
    <w:rsid w:val="00D90F29"/>
    <w:rsid w:val="00D91028"/>
    <w:rsid w:val="00D9128E"/>
    <w:rsid w:val="00D91326"/>
    <w:rsid w:val="00D916EF"/>
    <w:rsid w:val="00D91826"/>
    <w:rsid w:val="00D918ED"/>
    <w:rsid w:val="00D91C1B"/>
    <w:rsid w:val="00D91D65"/>
    <w:rsid w:val="00D91ED4"/>
    <w:rsid w:val="00D920C3"/>
    <w:rsid w:val="00D9214C"/>
    <w:rsid w:val="00D9236F"/>
    <w:rsid w:val="00D9238B"/>
    <w:rsid w:val="00D924B0"/>
    <w:rsid w:val="00D924B1"/>
    <w:rsid w:val="00D9251D"/>
    <w:rsid w:val="00D92667"/>
    <w:rsid w:val="00D92B75"/>
    <w:rsid w:val="00D92D83"/>
    <w:rsid w:val="00D92DE9"/>
    <w:rsid w:val="00D92ED7"/>
    <w:rsid w:val="00D92F5C"/>
    <w:rsid w:val="00D93107"/>
    <w:rsid w:val="00D93150"/>
    <w:rsid w:val="00D93155"/>
    <w:rsid w:val="00D9320A"/>
    <w:rsid w:val="00D932BF"/>
    <w:rsid w:val="00D93318"/>
    <w:rsid w:val="00D93545"/>
    <w:rsid w:val="00D93E37"/>
    <w:rsid w:val="00D94129"/>
    <w:rsid w:val="00D941C1"/>
    <w:rsid w:val="00D9437E"/>
    <w:rsid w:val="00D94CEF"/>
    <w:rsid w:val="00D94EFF"/>
    <w:rsid w:val="00D951BF"/>
    <w:rsid w:val="00D9520E"/>
    <w:rsid w:val="00D9532D"/>
    <w:rsid w:val="00D95515"/>
    <w:rsid w:val="00D95611"/>
    <w:rsid w:val="00D956B7"/>
    <w:rsid w:val="00D9572F"/>
    <w:rsid w:val="00D95B0F"/>
    <w:rsid w:val="00D95B50"/>
    <w:rsid w:val="00D95C40"/>
    <w:rsid w:val="00D95F67"/>
    <w:rsid w:val="00D960DF"/>
    <w:rsid w:val="00D96182"/>
    <w:rsid w:val="00D96506"/>
    <w:rsid w:val="00D9650F"/>
    <w:rsid w:val="00D96516"/>
    <w:rsid w:val="00D96540"/>
    <w:rsid w:val="00D9654C"/>
    <w:rsid w:val="00D9673D"/>
    <w:rsid w:val="00D96B15"/>
    <w:rsid w:val="00D96F57"/>
    <w:rsid w:val="00D9721B"/>
    <w:rsid w:val="00D973C1"/>
    <w:rsid w:val="00D97537"/>
    <w:rsid w:val="00D97640"/>
    <w:rsid w:val="00D9766B"/>
    <w:rsid w:val="00D97758"/>
    <w:rsid w:val="00D9783B"/>
    <w:rsid w:val="00D97CFD"/>
    <w:rsid w:val="00D97DA6"/>
    <w:rsid w:val="00D97FAE"/>
    <w:rsid w:val="00D97FEE"/>
    <w:rsid w:val="00DA00B0"/>
    <w:rsid w:val="00DA0117"/>
    <w:rsid w:val="00DA03EA"/>
    <w:rsid w:val="00DA04B9"/>
    <w:rsid w:val="00DA0515"/>
    <w:rsid w:val="00DA0704"/>
    <w:rsid w:val="00DA07CB"/>
    <w:rsid w:val="00DA090A"/>
    <w:rsid w:val="00DA0AB5"/>
    <w:rsid w:val="00DA0ECC"/>
    <w:rsid w:val="00DA1007"/>
    <w:rsid w:val="00DA1066"/>
    <w:rsid w:val="00DA12E3"/>
    <w:rsid w:val="00DA140A"/>
    <w:rsid w:val="00DA1593"/>
    <w:rsid w:val="00DA16B2"/>
    <w:rsid w:val="00DA17CE"/>
    <w:rsid w:val="00DA1B25"/>
    <w:rsid w:val="00DA1BD6"/>
    <w:rsid w:val="00DA1C66"/>
    <w:rsid w:val="00DA1D95"/>
    <w:rsid w:val="00DA1DC0"/>
    <w:rsid w:val="00DA2173"/>
    <w:rsid w:val="00DA238D"/>
    <w:rsid w:val="00DA24D8"/>
    <w:rsid w:val="00DA2553"/>
    <w:rsid w:val="00DA28BD"/>
    <w:rsid w:val="00DA2A88"/>
    <w:rsid w:val="00DA2C3E"/>
    <w:rsid w:val="00DA2CD3"/>
    <w:rsid w:val="00DA2DDB"/>
    <w:rsid w:val="00DA2DE2"/>
    <w:rsid w:val="00DA2DEE"/>
    <w:rsid w:val="00DA2F94"/>
    <w:rsid w:val="00DA2FB7"/>
    <w:rsid w:val="00DA313E"/>
    <w:rsid w:val="00DA3328"/>
    <w:rsid w:val="00DA3351"/>
    <w:rsid w:val="00DA3437"/>
    <w:rsid w:val="00DA3481"/>
    <w:rsid w:val="00DA3580"/>
    <w:rsid w:val="00DA3681"/>
    <w:rsid w:val="00DA3B63"/>
    <w:rsid w:val="00DA3C45"/>
    <w:rsid w:val="00DA3F69"/>
    <w:rsid w:val="00DA3FCF"/>
    <w:rsid w:val="00DA4282"/>
    <w:rsid w:val="00DA4382"/>
    <w:rsid w:val="00DA4790"/>
    <w:rsid w:val="00DA47F1"/>
    <w:rsid w:val="00DA4879"/>
    <w:rsid w:val="00DA490C"/>
    <w:rsid w:val="00DA4A64"/>
    <w:rsid w:val="00DA4B6B"/>
    <w:rsid w:val="00DA4D0E"/>
    <w:rsid w:val="00DA5474"/>
    <w:rsid w:val="00DA57B7"/>
    <w:rsid w:val="00DA596F"/>
    <w:rsid w:val="00DA5E8C"/>
    <w:rsid w:val="00DA5F8C"/>
    <w:rsid w:val="00DA5FF7"/>
    <w:rsid w:val="00DA601C"/>
    <w:rsid w:val="00DA60A6"/>
    <w:rsid w:val="00DA60C8"/>
    <w:rsid w:val="00DA6173"/>
    <w:rsid w:val="00DA61F2"/>
    <w:rsid w:val="00DA6349"/>
    <w:rsid w:val="00DA63B9"/>
    <w:rsid w:val="00DA6437"/>
    <w:rsid w:val="00DA6665"/>
    <w:rsid w:val="00DA6799"/>
    <w:rsid w:val="00DA67E9"/>
    <w:rsid w:val="00DA69AB"/>
    <w:rsid w:val="00DA6BBF"/>
    <w:rsid w:val="00DA6BD3"/>
    <w:rsid w:val="00DA6FEB"/>
    <w:rsid w:val="00DA70C6"/>
    <w:rsid w:val="00DA7258"/>
    <w:rsid w:val="00DA7299"/>
    <w:rsid w:val="00DA75F5"/>
    <w:rsid w:val="00DA76D6"/>
    <w:rsid w:val="00DA78E6"/>
    <w:rsid w:val="00DA7972"/>
    <w:rsid w:val="00DA7984"/>
    <w:rsid w:val="00DA7B9F"/>
    <w:rsid w:val="00DA7BCB"/>
    <w:rsid w:val="00DA7C3E"/>
    <w:rsid w:val="00DA7E42"/>
    <w:rsid w:val="00DA7ED9"/>
    <w:rsid w:val="00DB001C"/>
    <w:rsid w:val="00DB02A5"/>
    <w:rsid w:val="00DB0375"/>
    <w:rsid w:val="00DB03E9"/>
    <w:rsid w:val="00DB0529"/>
    <w:rsid w:val="00DB06B0"/>
    <w:rsid w:val="00DB070E"/>
    <w:rsid w:val="00DB0722"/>
    <w:rsid w:val="00DB0739"/>
    <w:rsid w:val="00DB07A5"/>
    <w:rsid w:val="00DB09A6"/>
    <w:rsid w:val="00DB0AFF"/>
    <w:rsid w:val="00DB0D3B"/>
    <w:rsid w:val="00DB0EBD"/>
    <w:rsid w:val="00DB10AF"/>
    <w:rsid w:val="00DB11B1"/>
    <w:rsid w:val="00DB1203"/>
    <w:rsid w:val="00DB12DA"/>
    <w:rsid w:val="00DB13E1"/>
    <w:rsid w:val="00DB16FF"/>
    <w:rsid w:val="00DB1721"/>
    <w:rsid w:val="00DB17FB"/>
    <w:rsid w:val="00DB184F"/>
    <w:rsid w:val="00DB19F5"/>
    <w:rsid w:val="00DB1A02"/>
    <w:rsid w:val="00DB1B23"/>
    <w:rsid w:val="00DB20BB"/>
    <w:rsid w:val="00DB22F9"/>
    <w:rsid w:val="00DB2301"/>
    <w:rsid w:val="00DB2521"/>
    <w:rsid w:val="00DB25A8"/>
    <w:rsid w:val="00DB28F7"/>
    <w:rsid w:val="00DB2D3B"/>
    <w:rsid w:val="00DB2D92"/>
    <w:rsid w:val="00DB3126"/>
    <w:rsid w:val="00DB3130"/>
    <w:rsid w:val="00DB3290"/>
    <w:rsid w:val="00DB333B"/>
    <w:rsid w:val="00DB3353"/>
    <w:rsid w:val="00DB35A9"/>
    <w:rsid w:val="00DB35AA"/>
    <w:rsid w:val="00DB3ACA"/>
    <w:rsid w:val="00DB3BC0"/>
    <w:rsid w:val="00DB40BF"/>
    <w:rsid w:val="00DB41C4"/>
    <w:rsid w:val="00DB4506"/>
    <w:rsid w:val="00DB464A"/>
    <w:rsid w:val="00DB47B9"/>
    <w:rsid w:val="00DB47C8"/>
    <w:rsid w:val="00DB47F8"/>
    <w:rsid w:val="00DB4A4C"/>
    <w:rsid w:val="00DB5096"/>
    <w:rsid w:val="00DB541D"/>
    <w:rsid w:val="00DB54BE"/>
    <w:rsid w:val="00DB54E4"/>
    <w:rsid w:val="00DB5562"/>
    <w:rsid w:val="00DB569A"/>
    <w:rsid w:val="00DB57AB"/>
    <w:rsid w:val="00DB5990"/>
    <w:rsid w:val="00DB5AE3"/>
    <w:rsid w:val="00DB5F0D"/>
    <w:rsid w:val="00DB605E"/>
    <w:rsid w:val="00DB632B"/>
    <w:rsid w:val="00DB6472"/>
    <w:rsid w:val="00DB64CA"/>
    <w:rsid w:val="00DB6533"/>
    <w:rsid w:val="00DB65F7"/>
    <w:rsid w:val="00DB66B5"/>
    <w:rsid w:val="00DB66C4"/>
    <w:rsid w:val="00DB66EE"/>
    <w:rsid w:val="00DB66FD"/>
    <w:rsid w:val="00DB6BDA"/>
    <w:rsid w:val="00DB6C24"/>
    <w:rsid w:val="00DB6CB9"/>
    <w:rsid w:val="00DB71EB"/>
    <w:rsid w:val="00DB7313"/>
    <w:rsid w:val="00DB7336"/>
    <w:rsid w:val="00DB736F"/>
    <w:rsid w:val="00DB73AA"/>
    <w:rsid w:val="00DB73E2"/>
    <w:rsid w:val="00DB7713"/>
    <w:rsid w:val="00DB77A1"/>
    <w:rsid w:val="00DB7972"/>
    <w:rsid w:val="00DB7A8A"/>
    <w:rsid w:val="00DB7AF5"/>
    <w:rsid w:val="00DB7E21"/>
    <w:rsid w:val="00DB7E5E"/>
    <w:rsid w:val="00DB7ECD"/>
    <w:rsid w:val="00DC00A3"/>
    <w:rsid w:val="00DC0648"/>
    <w:rsid w:val="00DC071B"/>
    <w:rsid w:val="00DC0949"/>
    <w:rsid w:val="00DC09A3"/>
    <w:rsid w:val="00DC0E7B"/>
    <w:rsid w:val="00DC0EFE"/>
    <w:rsid w:val="00DC0FF3"/>
    <w:rsid w:val="00DC1051"/>
    <w:rsid w:val="00DC111D"/>
    <w:rsid w:val="00DC1338"/>
    <w:rsid w:val="00DC1721"/>
    <w:rsid w:val="00DC1C00"/>
    <w:rsid w:val="00DC1D7C"/>
    <w:rsid w:val="00DC2253"/>
    <w:rsid w:val="00DC2260"/>
    <w:rsid w:val="00DC2459"/>
    <w:rsid w:val="00DC286E"/>
    <w:rsid w:val="00DC2CDF"/>
    <w:rsid w:val="00DC2CFB"/>
    <w:rsid w:val="00DC2DD5"/>
    <w:rsid w:val="00DC2E46"/>
    <w:rsid w:val="00DC30D2"/>
    <w:rsid w:val="00DC32C2"/>
    <w:rsid w:val="00DC3351"/>
    <w:rsid w:val="00DC33AB"/>
    <w:rsid w:val="00DC33C7"/>
    <w:rsid w:val="00DC3482"/>
    <w:rsid w:val="00DC3677"/>
    <w:rsid w:val="00DC371A"/>
    <w:rsid w:val="00DC375A"/>
    <w:rsid w:val="00DC37EA"/>
    <w:rsid w:val="00DC39D5"/>
    <w:rsid w:val="00DC3E2C"/>
    <w:rsid w:val="00DC408B"/>
    <w:rsid w:val="00DC4373"/>
    <w:rsid w:val="00DC458B"/>
    <w:rsid w:val="00DC46D0"/>
    <w:rsid w:val="00DC4798"/>
    <w:rsid w:val="00DC49D1"/>
    <w:rsid w:val="00DC4C96"/>
    <w:rsid w:val="00DC4D59"/>
    <w:rsid w:val="00DC4DA5"/>
    <w:rsid w:val="00DC4DC3"/>
    <w:rsid w:val="00DC5137"/>
    <w:rsid w:val="00DC5238"/>
    <w:rsid w:val="00DC5377"/>
    <w:rsid w:val="00DC5398"/>
    <w:rsid w:val="00DC5889"/>
    <w:rsid w:val="00DC5ABA"/>
    <w:rsid w:val="00DC5B73"/>
    <w:rsid w:val="00DC5BFA"/>
    <w:rsid w:val="00DC63BA"/>
    <w:rsid w:val="00DC66A8"/>
    <w:rsid w:val="00DC6761"/>
    <w:rsid w:val="00DC69F9"/>
    <w:rsid w:val="00DC6AFC"/>
    <w:rsid w:val="00DC6C75"/>
    <w:rsid w:val="00DC6D68"/>
    <w:rsid w:val="00DC6DAA"/>
    <w:rsid w:val="00DC6E1E"/>
    <w:rsid w:val="00DC6F77"/>
    <w:rsid w:val="00DC71A1"/>
    <w:rsid w:val="00DC740C"/>
    <w:rsid w:val="00DC7806"/>
    <w:rsid w:val="00DC78A3"/>
    <w:rsid w:val="00DC7A9E"/>
    <w:rsid w:val="00DD070F"/>
    <w:rsid w:val="00DD072B"/>
    <w:rsid w:val="00DD0B63"/>
    <w:rsid w:val="00DD0D15"/>
    <w:rsid w:val="00DD0F58"/>
    <w:rsid w:val="00DD0FD3"/>
    <w:rsid w:val="00DD109D"/>
    <w:rsid w:val="00DD10BD"/>
    <w:rsid w:val="00DD110E"/>
    <w:rsid w:val="00DD11AD"/>
    <w:rsid w:val="00DD12B6"/>
    <w:rsid w:val="00DD1308"/>
    <w:rsid w:val="00DD16BD"/>
    <w:rsid w:val="00DD16DD"/>
    <w:rsid w:val="00DD1906"/>
    <w:rsid w:val="00DD1A40"/>
    <w:rsid w:val="00DD1A76"/>
    <w:rsid w:val="00DD1B3A"/>
    <w:rsid w:val="00DD1B72"/>
    <w:rsid w:val="00DD1B8B"/>
    <w:rsid w:val="00DD1D4A"/>
    <w:rsid w:val="00DD1E1C"/>
    <w:rsid w:val="00DD1EC2"/>
    <w:rsid w:val="00DD1F19"/>
    <w:rsid w:val="00DD21A9"/>
    <w:rsid w:val="00DD21EB"/>
    <w:rsid w:val="00DD22B3"/>
    <w:rsid w:val="00DD248E"/>
    <w:rsid w:val="00DD24D3"/>
    <w:rsid w:val="00DD253C"/>
    <w:rsid w:val="00DD259E"/>
    <w:rsid w:val="00DD2615"/>
    <w:rsid w:val="00DD28DD"/>
    <w:rsid w:val="00DD2978"/>
    <w:rsid w:val="00DD2B8F"/>
    <w:rsid w:val="00DD2DE1"/>
    <w:rsid w:val="00DD2F3D"/>
    <w:rsid w:val="00DD3077"/>
    <w:rsid w:val="00DD3185"/>
    <w:rsid w:val="00DD3249"/>
    <w:rsid w:val="00DD3292"/>
    <w:rsid w:val="00DD329B"/>
    <w:rsid w:val="00DD3307"/>
    <w:rsid w:val="00DD338A"/>
    <w:rsid w:val="00DD33F0"/>
    <w:rsid w:val="00DD35E0"/>
    <w:rsid w:val="00DD398B"/>
    <w:rsid w:val="00DD3B24"/>
    <w:rsid w:val="00DD3BA8"/>
    <w:rsid w:val="00DD3BC3"/>
    <w:rsid w:val="00DD3EC6"/>
    <w:rsid w:val="00DD4029"/>
    <w:rsid w:val="00DD42C1"/>
    <w:rsid w:val="00DD4324"/>
    <w:rsid w:val="00DD43CD"/>
    <w:rsid w:val="00DD4457"/>
    <w:rsid w:val="00DD4677"/>
    <w:rsid w:val="00DD4889"/>
    <w:rsid w:val="00DD4A70"/>
    <w:rsid w:val="00DD5024"/>
    <w:rsid w:val="00DD5055"/>
    <w:rsid w:val="00DD5106"/>
    <w:rsid w:val="00DD564B"/>
    <w:rsid w:val="00DD5716"/>
    <w:rsid w:val="00DD5760"/>
    <w:rsid w:val="00DD582B"/>
    <w:rsid w:val="00DD5AB1"/>
    <w:rsid w:val="00DD5C86"/>
    <w:rsid w:val="00DD5D1B"/>
    <w:rsid w:val="00DD5E2E"/>
    <w:rsid w:val="00DD5F40"/>
    <w:rsid w:val="00DD5F7B"/>
    <w:rsid w:val="00DD5FE1"/>
    <w:rsid w:val="00DD62DB"/>
    <w:rsid w:val="00DD6731"/>
    <w:rsid w:val="00DD680A"/>
    <w:rsid w:val="00DD6886"/>
    <w:rsid w:val="00DD6B4D"/>
    <w:rsid w:val="00DD6B66"/>
    <w:rsid w:val="00DD6BB5"/>
    <w:rsid w:val="00DD6ED3"/>
    <w:rsid w:val="00DD6F97"/>
    <w:rsid w:val="00DD7090"/>
    <w:rsid w:val="00DD70EC"/>
    <w:rsid w:val="00DD7251"/>
    <w:rsid w:val="00DD73ED"/>
    <w:rsid w:val="00DD7571"/>
    <w:rsid w:val="00DD7579"/>
    <w:rsid w:val="00DD758A"/>
    <w:rsid w:val="00DD7622"/>
    <w:rsid w:val="00DD76BB"/>
    <w:rsid w:val="00DD795F"/>
    <w:rsid w:val="00DD7EDF"/>
    <w:rsid w:val="00DD7FD1"/>
    <w:rsid w:val="00DE00CB"/>
    <w:rsid w:val="00DE0528"/>
    <w:rsid w:val="00DE0953"/>
    <w:rsid w:val="00DE09A7"/>
    <w:rsid w:val="00DE0C2E"/>
    <w:rsid w:val="00DE0DE6"/>
    <w:rsid w:val="00DE0EA0"/>
    <w:rsid w:val="00DE0EE3"/>
    <w:rsid w:val="00DE0F58"/>
    <w:rsid w:val="00DE1359"/>
    <w:rsid w:val="00DE13EF"/>
    <w:rsid w:val="00DE18C3"/>
    <w:rsid w:val="00DE201D"/>
    <w:rsid w:val="00DE2084"/>
    <w:rsid w:val="00DE2250"/>
    <w:rsid w:val="00DE226D"/>
    <w:rsid w:val="00DE25A9"/>
    <w:rsid w:val="00DE264D"/>
    <w:rsid w:val="00DE27CF"/>
    <w:rsid w:val="00DE27E7"/>
    <w:rsid w:val="00DE29A8"/>
    <w:rsid w:val="00DE2BDA"/>
    <w:rsid w:val="00DE308D"/>
    <w:rsid w:val="00DE30A5"/>
    <w:rsid w:val="00DE38CA"/>
    <w:rsid w:val="00DE3B0B"/>
    <w:rsid w:val="00DE3E1E"/>
    <w:rsid w:val="00DE3F4A"/>
    <w:rsid w:val="00DE42B9"/>
    <w:rsid w:val="00DE4443"/>
    <w:rsid w:val="00DE45EB"/>
    <w:rsid w:val="00DE4612"/>
    <w:rsid w:val="00DE4742"/>
    <w:rsid w:val="00DE4B6D"/>
    <w:rsid w:val="00DE4B77"/>
    <w:rsid w:val="00DE4C3E"/>
    <w:rsid w:val="00DE5112"/>
    <w:rsid w:val="00DE5279"/>
    <w:rsid w:val="00DE5358"/>
    <w:rsid w:val="00DE5630"/>
    <w:rsid w:val="00DE5697"/>
    <w:rsid w:val="00DE5791"/>
    <w:rsid w:val="00DE5812"/>
    <w:rsid w:val="00DE5833"/>
    <w:rsid w:val="00DE5A40"/>
    <w:rsid w:val="00DE5CA5"/>
    <w:rsid w:val="00DE5E22"/>
    <w:rsid w:val="00DE6051"/>
    <w:rsid w:val="00DE60B5"/>
    <w:rsid w:val="00DE60B7"/>
    <w:rsid w:val="00DE60D2"/>
    <w:rsid w:val="00DE6204"/>
    <w:rsid w:val="00DE6271"/>
    <w:rsid w:val="00DE62C1"/>
    <w:rsid w:val="00DE659C"/>
    <w:rsid w:val="00DE67F9"/>
    <w:rsid w:val="00DE6877"/>
    <w:rsid w:val="00DE68BB"/>
    <w:rsid w:val="00DE6B09"/>
    <w:rsid w:val="00DE6BEF"/>
    <w:rsid w:val="00DE6CBA"/>
    <w:rsid w:val="00DE6CE3"/>
    <w:rsid w:val="00DE6E26"/>
    <w:rsid w:val="00DE6FF7"/>
    <w:rsid w:val="00DE70A1"/>
    <w:rsid w:val="00DE72BA"/>
    <w:rsid w:val="00DE738A"/>
    <w:rsid w:val="00DE76FD"/>
    <w:rsid w:val="00DE7B42"/>
    <w:rsid w:val="00DE7D07"/>
    <w:rsid w:val="00DF0392"/>
    <w:rsid w:val="00DF03B9"/>
    <w:rsid w:val="00DF0419"/>
    <w:rsid w:val="00DF0456"/>
    <w:rsid w:val="00DF046C"/>
    <w:rsid w:val="00DF05F4"/>
    <w:rsid w:val="00DF068C"/>
    <w:rsid w:val="00DF06C1"/>
    <w:rsid w:val="00DF0716"/>
    <w:rsid w:val="00DF07E3"/>
    <w:rsid w:val="00DF0927"/>
    <w:rsid w:val="00DF09D8"/>
    <w:rsid w:val="00DF0BB5"/>
    <w:rsid w:val="00DF0CD5"/>
    <w:rsid w:val="00DF1003"/>
    <w:rsid w:val="00DF1123"/>
    <w:rsid w:val="00DF120E"/>
    <w:rsid w:val="00DF12E1"/>
    <w:rsid w:val="00DF139B"/>
    <w:rsid w:val="00DF14C7"/>
    <w:rsid w:val="00DF15AF"/>
    <w:rsid w:val="00DF1814"/>
    <w:rsid w:val="00DF1A05"/>
    <w:rsid w:val="00DF1B9D"/>
    <w:rsid w:val="00DF1CB9"/>
    <w:rsid w:val="00DF1D7B"/>
    <w:rsid w:val="00DF1E46"/>
    <w:rsid w:val="00DF1FFF"/>
    <w:rsid w:val="00DF2006"/>
    <w:rsid w:val="00DF216E"/>
    <w:rsid w:val="00DF21A9"/>
    <w:rsid w:val="00DF232F"/>
    <w:rsid w:val="00DF2600"/>
    <w:rsid w:val="00DF2785"/>
    <w:rsid w:val="00DF279E"/>
    <w:rsid w:val="00DF27F6"/>
    <w:rsid w:val="00DF2856"/>
    <w:rsid w:val="00DF2C55"/>
    <w:rsid w:val="00DF2E6F"/>
    <w:rsid w:val="00DF306D"/>
    <w:rsid w:val="00DF319D"/>
    <w:rsid w:val="00DF3287"/>
    <w:rsid w:val="00DF3315"/>
    <w:rsid w:val="00DF333A"/>
    <w:rsid w:val="00DF33DE"/>
    <w:rsid w:val="00DF346F"/>
    <w:rsid w:val="00DF3497"/>
    <w:rsid w:val="00DF34E4"/>
    <w:rsid w:val="00DF3521"/>
    <w:rsid w:val="00DF39FD"/>
    <w:rsid w:val="00DF3A8E"/>
    <w:rsid w:val="00DF3D0B"/>
    <w:rsid w:val="00DF3DAA"/>
    <w:rsid w:val="00DF3EE1"/>
    <w:rsid w:val="00DF3FC9"/>
    <w:rsid w:val="00DF42EF"/>
    <w:rsid w:val="00DF442C"/>
    <w:rsid w:val="00DF4A08"/>
    <w:rsid w:val="00DF4EA0"/>
    <w:rsid w:val="00DF4EDB"/>
    <w:rsid w:val="00DF4F24"/>
    <w:rsid w:val="00DF4FB6"/>
    <w:rsid w:val="00DF5005"/>
    <w:rsid w:val="00DF518A"/>
    <w:rsid w:val="00DF51C4"/>
    <w:rsid w:val="00DF5401"/>
    <w:rsid w:val="00DF5550"/>
    <w:rsid w:val="00DF559D"/>
    <w:rsid w:val="00DF5685"/>
    <w:rsid w:val="00DF592E"/>
    <w:rsid w:val="00DF5DC1"/>
    <w:rsid w:val="00DF5E2E"/>
    <w:rsid w:val="00DF5FAE"/>
    <w:rsid w:val="00DF60CB"/>
    <w:rsid w:val="00DF629F"/>
    <w:rsid w:val="00DF634D"/>
    <w:rsid w:val="00DF63A6"/>
    <w:rsid w:val="00DF6410"/>
    <w:rsid w:val="00DF6457"/>
    <w:rsid w:val="00DF65ED"/>
    <w:rsid w:val="00DF6668"/>
    <w:rsid w:val="00DF680B"/>
    <w:rsid w:val="00DF6854"/>
    <w:rsid w:val="00DF69C5"/>
    <w:rsid w:val="00DF6AAB"/>
    <w:rsid w:val="00DF6D43"/>
    <w:rsid w:val="00DF6DBE"/>
    <w:rsid w:val="00DF6E79"/>
    <w:rsid w:val="00DF6E98"/>
    <w:rsid w:val="00DF6EE4"/>
    <w:rsid w:val="00DF71D1"/>
    <w:rsid w:val="00DF729D"/>
    <w:rsid w:val="00DF7312"/>
    <w:rsid w:val="00DF7522"/>
    <w:rsid w:val="00DF7660"/>
    <w:rsid w:val="00DF76C2"/>
    <w:rsid w:val="00DF782B"/>
    <w:rsid w:val="00DF7862"/>
    <w:rsid w:val="00DF792B"/>
    <w:rsid w:val="00DF7B73"/>
    <w:rsid w:val="00DF7C65"/>
    <w:rsid w:val="00DF7DC1"/>
    <w:rsid w:val="00DF7EDE"/>
    <w:rsid w:val="00DF7EF7"/>
    <w:rsid w:val="00E00086"/>
    <w:rsid w:val="00E000EB"/>
    <w:rsid w:val="00E001B2"/>
    <w:rsid w:val="00E00217"/>
    <w:rsid w:val="00E00246"/>
    <w:rsid w:val="00E004AC"/>
    <w:rsid w:val="00E006D4"/>
    <w:rsid w:val="00E0070E"/>
    <w:rsid w:val="00E007EE"/>
    <w:rsid w:val="00E00847"/>
    <w:rsid w:val="00E00B18"/>
    <w:rsid w:val="00E00CB0"/>
    <w:rsid w:val="00E00D34"/>
    <w:rsid w:val="00E012BA"/>
    <w:rsid w:val="00E01362"/>
    <w:rsid w:val="00E0141D"/>
    <w:rsid w:val="00E0148E"/>
    <w:rsid w:val="00E0152B"/>
    <w:rsid w:val="00E01665"/>
    <w:rsid w:val="00E016D0"/>
    <w:rsid w:val="00E017FB"/>
    <w:rsid w:val="00E01A1A"/>
    <w:rsid w:val="00E01A2A"/>
    <w:rsid w:val="00E01CE6"/>
    <w:rsid w:val="00E01D57"/>
    <w:rsid w:val="00E01D70"/>
    <w:rsid w:val="00E021E9"/>
    <w:rsid w:val="00E0243F"/>
    <w:rsid w:val="00E0247A"/>
    <w:rsid w:val="00E0257D"/>
    <w:rsid w:val="00E025E0"/>
    <w:rsid w:val="00E02653"/>
    <w:rsid w:val="00E02762"/>
    <w:rsid w:val="00E027CD"/>
    <w:rsid w:val="00E02824"/>
    <w:rsid w:val="00E0289F"/>
    <w:rsid w:val="00E02A56"/>
    <w:rsid w:val="00E02A79"/>
    <w:rsid w:val="00E02EE3"/>
    <w:rsid w:val="00E0308F"/>
    <w:rsid w:val="00E03148"/>
    <w:rsid w:val="00E035CB"/>
    <w:rsid w:val="00E0360D"/>
    <w:rsid w:val="00E036CC"/>
    <w:rsid w:val="00E036CF"/>
    <w:rsid w:val="00E03955"/>
    <w:rsid w:val="00E03A09"/>
    <w:rsid w:val="00E03ADD"/>
    <w:rsid w:val="00E03AED"/>
    <w:rsid w:val="00E03B80"/>
    <w:rsid w:val="00E03CF9"/>
    <w:rsid w:val="00E03F12"/>
    <w:rsid w:val="00E03F67"/>
    <w:rsid w:val="00E03FFF"/>
    <w:rsid w:val="00E04133"/>
    <w:rsid w:val="00E042A0"/>
    <w:rsid w:val="00E0445F"/>
    <w:rsid w:val="00E04473"/>
    <w:rsid w:val="00E04491"/>
    <w:rsid w:val="00E04745"/>
    <w:rsid w:val="00E0476D"/>
    <w:rsid w:val="00E04A7B"/>
    <w:rsid w:val="00E04FFD"/>
    <w:rsid w:val="00E0520F"/>
    <w:rsid w:val="00E05263"/>
    <w:rsid w:val="00E052E2"/>
    <w:rsid w:val="00E052FF"/>
    <w:rsid w:val="00E05389"/>
    <w:rsid w:val="00E05432"/>
    <w:rsid w:val="00E054A2"/>
    <w:rsid w:val="00E054EB"/>
    <w:rsid w:val="00E0569E"/>
    <w:rsid w:val="00E05747"/>
    <w:rsid w:val="00E0574B"/>
    <w:rsid w:val="00E058A7"/>
    <w:rsid w:val="00E05A6C"/>
    <w:rsid w:val="00E05C9D"/>
    <w:rsid w:val="00E05DE8"/>
    <w:rsid w:val="00E05E92"/>
    <w:rsid w:val="00E05EB6"/>
    <w:rsid w:val="00E06124"/>
    <w:rsid w:val="00E06435"/>
    <w:rsid w:val="00E06466"/>
    <w:rsid w:val="00E064D9"/>
    <w:rsid w:val="00E066AE"/>
    <w:rsid w:val="00E06736"/>
    <w:rsid w:val="00E0686B"/>
    <w:rsid w:val="00E0691A"/>
    <w:rsid w:val="00E06AF1"/>
    <w:rsid w:val="00E06C9B"/>
    <w:rsid w:val="00E06D44"/>
    <w:rsid w:val="00E06F39"/>
    <w:rsid w:val="00E06F98"/>
    <w:rsid w:val="00E07035"/>
    <w:rsid w:val="00E070FD"/>
    <w:rsid w:val="00E07136"/>
    <w:rsid w:val="00E072AA"/>
    <w:rsid w:val="00E072E0"/>
    <w:rsid w:val="00E07583"/>
    <w:rsid w:val="00E07665"/>
    <w:rsid w:val="00E076FA"/>
    <w:rsid w:val="00E0789C"/>
    <w:rsid w:val="00E078A0"/>
    <w:rsid w:val="00E078FA"/>
    <w:rsid w:val="00E07B4B"/>
    <w:rsid w:val="00E07C88"/>
    <w:rsid w:val="00E07CE8"/>
    <w:rsid w:val="00E07D3C"/>
    <w:rsid w:val="00E07EFF"/>
    <w:rsid w:val="00E1003A"/>
    <w:rsid w:val="00E10116"/>
    <w:rsid w:val="00E1046E"/>
    <w:rsid w:val="00E1051C"/>
    <w:rsid w:val="00E1097D"/>
    <w:rsid w:val="00E109F2"/>
    <w:rsid w:val="00E10DD8"/>
    <w:rsid w:val="00E10F74"/>
    <w:rsid w:val="00E10F83"/>
    <w:rsid w:val="00E10FB3"/>
    <w:rsid w:val="00E11022"/>
    <w:rsid w:val="00E11053"/>
    <w:rsid w:val="00E111A6"/>
    <w:rsid w:val="00E11523"/>
    <w:rsid w:val="00E115EE"/>
    <w:rsid w:val="00E116BB"/>
    <w:rsid w:val="00E117A5"/>
    <w:rsid w:val="00E119AA"/>
    <w:rsid w:val="00E11AFE"/>
    <w:rsid w:val="00E11BAE"/>
    <w:rsid w:val="00E11F2A"/>
    <w:rsid w:val="00E11FEE"/>
    <w:rsid w:val="00E120A6"/>
    <w:rsid w:val="00E12126"/>
    <w:rsid w:val="00E12143"/>
    <w:rsid w:val="00E122BD"/>
    <w:rsid w:val="00E126B8"/>
    <w:rsid w:val="00E12905"/>
    <w:rsid w:val="00E12932"/>
    <w:rsid w:val="00E12B35"/>
    <w:rsid w:val="00E12BAA"/>
    <w:rsid w:val="00E12D9B"/>
    <w:rsid w:val="00E12DAC"/>
    <w:rsid w:val="00E130BD"/>
    <w:rsid w:val="00E130DA"/>
    <w:rsid w:val="00E1319D"/>
    <w:rsid w:val="00E132E1"/>
    <w:rsid w:val="00E133B5"/>
    <w:rsid w:val="00E134AB"/>
    <w:rsid w:val="00E1352C"/>
    <w:rsid w:val="00E13948"/>
    <w:rsid w:val="00E13C94"/>
    <w:rsid w:val="00E13CAE"/>
    <w:rsid w:val="00E13CC8"/>
    <w:rsid w:val="00E13E60"/>
    <w:rsid w:val="00E140C4"/>
    <w:rsid w:val="00E14308"/>
    <w:rsid w:val="00E1456E"/>
    <w:rsid w:val="00E145EE"/>
    <w:rsid w:val="00E147E3"/>
    <w:rsid w:val="00E1496D"/>
    <w:rsid w:val="00E14976"/>
    <w:rsid w:val="00E14AC7"/>
    <w:rsid w:val="00E14DA2"/>
    <w:rsid w:val="00E14FB6"/>
    <w:rsid w:val="00E15015"/>
    <w:rsid w:val="00E15050"/>
    <w:rsid w:val="00E1505C"/>
    <w:rsid w:val="00E152D5"/>
    <w:rsid w:val="00E15354"/>
    <w:rsid w:val="00E15585"/>
    <w:rsid w:val="00E155F5"/>
    <w:rsid w:val="00E15A14"/>
    <w:rsid w:val="00E15B1F"/>
    <w:rsid w:val="00E15C46"/>
    <w:rsid w:val="00E15C62"/>
    <w:rsid w:val="00E15C6F"/>
    <w:rsid w:val="00E15C95"/>
    <w:rsid w:val="00E15DFF"/>
    <w:rsid w:val="00E15EF0"/>
    <w:rsid w:val="00E1615A"/>
    <w:rsid w:val="00E162CC"/>
    <w:rsid w:val="00E163C1"/>
    <w:rsid w:val="00E164D7"/>
    <w:rsid w:val="00E1658B"/>
    <w:rsid w:val="00E167DB"/>
    <w:rsid w:val="00E16C60"/>
    <w:rsid w:val="00E16EBD"/>
    <w:rsid w:val="00E16EEF"/>
    <w:rsid w:val="00E16FE5"/>
    <w:rsid w:val="00E170C2"/>
    <w:rsid w:val="00E17102"/>
    <w:rsid w:val="00E1715F"/>
    <w:rsid w:val="00E17295"/>
    <w:rsid w:val="00E173E0"/>
    <w:rsid w:val="00E17522"/>
    <w:rsid w:val="00E17545"/>
    <w:rsid w:val="00E17677"/>
    <w:rsid w:val="00E1769D"/>
    <w:rsid w:val="00E176C8"/>
    <w:rsid w:val="00E1772A"/>
    <w:rsid w:val="00E179A8"/>
    <w:rsid w:val="00E17ACF"/>
    <w:rsid w:val="00E17CCA"/>
    <w:rsid w:val="00E17D68"/>
    <w:rsid w:val="00E17E01"/>
    <w:rsid w:val="00E2001C"/>
    <w:rsid w:val="00E200A3"/>
    <w:rsid w:val="00E200FD"/>
    <w:rsid w:val="00E202B4"/>
    <w:rsid w:val="00E20335"/>
    <w:rsid w:val="00E20474"/>
    <w:rsid w:val="00E20488"/>
    <w:rsid w:val="00E2048D"/>
    <w:rsid w:val="00E20611"/>
    <w:rsid w:val="00E20615"/>
    <w:rsid w:val="00E20B08"/>
    <w:rsid w:val="00E20B17"/>
    <w:rsid w:val="00E20BF2"/>
    <w:rsid w:val="00E20CCE"/>
    <w:rsid w:val="00E21025"/>
    <w:rsid w:val="00E21194"/>
    <w:rsid w:val="00E21299"/>
    <w:rsid w:val="00E21371"/>
    <w:rsid w:val="00E21401"/>
    <w:rsid w:val="00E2147A"/>
    <w:rsid w:val="00E2147E"/>
    <w:rsid w:val="00E21633"/>
    <w:rsid w:val="00E219F7"/>
    <w:rsid w:val="00E21C3B"/>
    <w:rsid w:val="00E21EBE"/>
    <w:rsid w:val="00E21EF5"/>
    <w:rsid w:val="00E220E9"/>
    <w:rsid w:val="00E22177"/>
    <w:rsid w:val="00E226EE"/>
    <w:rsid w:val="00E2285A"/>
    <w:rsid w:val="00E22A70"/>
    <w:rsid w:val="00E22AEE"/>
    <w:rsid w:val="00E22F8A"/>
    <w:rsid w:val="00E2345E"/>
    <w:rsid w:val="00E234D3"/>
    <w:rsid w:val="00E23711"/>
    <w:rsid w:val="00E23835"/>
    <w:rsid w:val="00E238E0"/>
    <w:rsid w:val="00E2409B"/>
    <w:rsid w:val="00E24191"/>
    <w:rsid w:val="00E24719"/>
    <w:rsid w:val="00E24766"/>
    <w:rsid w:val="00E247B3"/>
    <w:rsid w:val="00E247CF"/>
    <w:rsid w:val="00E248D5"/>
    <w:rsid w:val="00E24ADB"/>
    <w:rsid w:val="00E24B07"/>
    <w:rsid w:val="00E24B0A"/>
    <w:rsid w:val="00E24E91"/>
    <w:rsid w:val="00E254E2"/>
    <w:rsid w:val="00E25675"/>
    <w:rsid w:val="00E259F6"/>
    <w:rsid w:val="00E25ACA"/>
    <w:rsid w:val="00E26311"/>
    <w:rsid w:val="00E2637F"/>
    <w:rsid w:val="00E267AF"/>
    <w:rsid w:val="00E267D6"/>
    <w:rsid w:val="00E269ED"/>
    <w:rsid w:val="00E26A05"/>
    <w:rsid w:val="00E26D83"/>
    <w:rsid w:val="00E26EB1"/>
    <w:rsid w:val="00E26F6F"/>
    <w:rsid w:val="00E26FD0"/>
    <w:rsid w:val="00E26FDE"/>
    <w:rsid w:val="00E270E7"/>
    <w:rsid w:val="00E27293"/>
    <w:rsid w:val="00E272AC"/>
    <w:rsid w:val="00E273EA"/>
    <w:rsid w:val="00E27439"/>
    <w:rsid w:val="00E274C1"/>
    <w:rsid w:val="00E276DD"/>
    <w:rsid w:val="00E2774C"/>
    <w:rsid w:val="00E27D05"/>
    <w:rsid w:val="00E27DA8"/>
    <w:rsid w:val="00E27E57"/>
    <w:rsid w:val="00E27ED6"/>
    <w:rsid w:val="00E27F5C"/>
    <w:rsid w:val="00E300A9"/>
    <w:rsid w:val="00E300B6"/>
    <w:rsid w:val="00E302FD"/>
    <w:rsid w:val="00E30459"/>
    <w:rsid w:val="00E304E0"/>
    <w:rsid w:val="00E307FA"/>
    <w:rsid w:val="00E3084C"/>
    <w:rsid w:val="00E30C87"/>
    <w:rsid w:val="00E30E43"/>
    <w:rsid w:val="00E30FB3"/>
    <w:rsid w:val="00E31009"/>
    <w:rsid w:val="00E31062"/>
    <w:rsid w:val="00E3117F"/>
    <w:rsid w:val="00E312C5"/>
    <w:rsid w:val="00E313DF"/>
    <w:rsid w:val="00E31489"/>
    <w:rsid w:val="00E3165C"/>
    <w:rsid w:val="00E3170F"/>
    <w:rsid w:val="00E319B1"/>
    <w:rsid w:val="00E319F9"/>
    <w:rsid w:val="00E31D95"/>
    <w:rsid w:val="00E31EC7"/>
    <w:rsid w:val="00E322D9"/>
    <w:rsid w:val="00E3243D"/>
    <w:rsid w:val="00E324BC"/>
    <w:rsid w:val="00E32842"/>
    <w:rsid w:val="00E32CE6"/>
    <w:rsid w:val="00E32D6B"/>
    <w:rsid w:val="00E32DC1"/>
    <w:rsid w:val="00E33096"/>
    <w:rsid w:val="00E330A4"/>
    <w:rsid w:val="00E332AB"/>
    <w:rsid w:val="00E336D6"/>
    <w:rsid w:val="00E33927"/>
    <w:rsid w:val="00E33A0F"/>
    <w:rsid w:val="00E33AB9"/>
    <w:rsid w:val="00E33ACB"/>
    <w:rsid w:val="00E33B58"/>
    <w:rsid w:val="00E33D8F"/>
    <w:rsid w:val="00E3403A"/>
    <w:rsid w:val="00E340E5"/>
    <w:rsid w:val="00E34109"/>
    <w:rsid w:val="00E34443"/>
    <w:rsid w:val="00E34606"/>
    <w:rsid w:val="00E34705"/>
    <w:rsid w:val="00E3491C"/>
    <w:rsid w:val="00E349D9"/>
    <w:rsid w:val="00E34A52"/>
    <w:rsid w:val="00E34ABA"/>
    <w:rsid w:val="00E34B35"/>
    <w:rsid w:val="00E34B78"/>
    <w:rsid w:val="00E34CA5"/>
    <w:rsid w:val="00E34D31"/>
    <w:rsid w:val="00E34D74"/>
    <w:rsid w:val="00E3519E"/>
    <w:rsid w:val="00E3532D"/>
    <w:rsid w:val="00E3538A"/>
    <w:rsid w:val="00E354E9"/>
    <w:rsid w:val="00E355FA"/>
    <w:rsid w:val="00E35974"/>
    <w:rsid w:val="00E35BFD"/>
    <w:rsid w:val="00E35D9E"/>
    <w:rsid w:val="00E35DF7"/>
    <w:rsid w:val="00E35E47"/>
    <w:rsid w:val="00E35F55"/>
    <w:rsid w:val="00E35FB2"/>
    <w:rsid w:val="00E362D5"/>
    <w:rsid w:val="00E36370"/>
    <w:rsid w:val="00E36443"/>
    <w:rsid w:val="00E3644E"/>
    <w:rsid w:val="00E3668B"/>
    <w:rsid w:val="00E3672D"/>
    <w:rsid w:val="00E36867"/>
    <w:rsid w:val="00E36A76"/>
    <w:rsid w:val="00E36E0B"/>
    <w:rsid w:val="00E36E7A"/>
    <w:rsid w:val="00E36F23"/>
    <w:rsid w:val="00E3741E"/>
    <w:rsid w:val="00E37518"/>
    <w:rsid w:val="00E375E0"/>
    <w:rsid w:val="00E3785C"/>
    <w:rsid w:val="00E37879"/>
    <w:rsid w:val="00E37CDB"/>
    <w:rsid w:val="00E37CF1"/>
    <w:rsid w:val="00E37EB0"/>
    <w:rsid w:val="00E37FA9"/>
    <w:rsid w:val="00E40278"/>
    <w:rsid w:val="00E4043C"/>
    <w:rsid w:val="00E4045E"/>
    <w:rsid w:val="00E4066D"/>
    <w:rsid w:val="00E40702"/>
    <w:rsid w:val="00E4073C"/>
    <w:rsid w:val="00E407F5"/>
    <w:rsid w:val="00E40876"/>
    <w:rsid w:val="00E409F1"/>
    <w:rsid w:val="00E40CF7"/>
    <w:rsid w:val="00E40E9A"/>
    <w:rsid w:val="00E41100"/>
    <w:rsid w:val="00E4112C"/>
    <w:rsid w:val="00E411B6"/>
    <w:rsid w:val="00E41265"/>
    <w:rsid w:val="00E4165C"/>
    <w:rsid w:val="00E419D3"/>
    <w:rsid w:val="00E41AF0"/>
    <w:rsid w:val="00E41CF2"/>
    <w:rsid w:val="00E41D2B"/>
    <w:rsid w:val="00E41E02"/>
    <w:rsid w:val="00E41EB0"/>
    <w:rsid w:val="00E41F3D"/>
    <w:rsid w:val="00E421CF"/>
    <w:rsid w:val="00E42257"/>
    <w:rsid w:val="00E42335"/>
    <w:rsid w:val="00E423E5"/>
    <w:rsid w:val="00E4243C"/>
    <w:rsid w:val="00E42468"/>
    <w:rsid w:val="00E4273B"/>
    <w:rsid w:val="00E4295C"/>
    <w:rsid w:val="00E42974"/>
    <w:rsid w:val="00E42AE3"/>
    <w:rsid w:val="00E42B23"/>
    <w:rsid w:val="00E42CAC"/>
    <w:rsid w:val="00E42CF2"/>
    <w:rsid w:val="00E42FA6"/>
    <w:rsid w:val="00E42FAC"/>
    <w:rsid w:val="00E432BA"/>
    <w:rsid w:val="00E43544"/>
    <w:rsid w:val="00E43B32"/>
    <w:rsid w:val="00E43BA2"/>
    <w:rsid w:val="00E43D16"/>
    <w:rsid w:val="00E43F07"/>
    <w:rsid w:val="00E43F5D"/>
    <w:rsid w:val="00E43FBF"/>
    <w:rsid w:val="00E44153"/>
    <w:rsid w:val="00E4418C"/>
    <w:rsid w:val="00E441D6"/>
    <w:rsid w:val="00E442FF"/>
    <w:rsid w:val="00E4430A"/>
    <w:rsid w:val="00E448AD"/>
    <w:rsid w:val="00E4492D"/>
    <w:rsid w:val="00E4492E"/>
    <w:rsid w:val="00E44ACE"/>
    <w:rsid w:val="00E45118"/>
    <w:rsid w:val="00E4534C"/>
    <w:rsid w:val="00E4536D"/>
    <w:rsid w:val="00E45533"/>
    <w:rsid w:val="00E45587"/>
    <w:rsid w:val="00E4559D"/>
    <w:rsid w:val="00E45AFE"/>
    <w:rsid w:val="00E45B93"/>
    <w:rsid w:val="00E45CDB"/>
    <w:rsid w:val="00E45EA6"/>
    <w:rsid w:val="00E45F21"/>
    <w:rsid w:val="00E4615B"/>
    <w:rsid w:val="00E462B7"/>
    <w:rsid w:val="00E4630A"/>
    <w:rsid w:val="00E4639C"/>
    <w:rsid w:val="00E464AB"/>
    <w:rsid w:val="00E46543"/>
    <w:rsid w:val="00E4655A"/>
    <w:rsid w:val="00E4683D"/>
    <w:rsid w:val="00E468A6"/>
    <w:rsid w:val="00E469AA"/>
    <w:rsid w:val="00E469C9"/>
    <w:rsid w:val="00E46A63"/>
    <w:rsid w:val="00E46B4F"/>
    <w:rsid w:val="00E46C69"/>
    <w:rsid w:val="00E46D7F"/>
    <w:rsid w:val="00E46E5E"/>
    <w:rsid w:val="00E46EC0"/>
    <w:rsid w:val="00E47030"/>
    <w:rsid w:val="00E47060"/>
    <w:rsid w:val="00E470B4"/>
    <w:rsid w:val="00E47254"/>
    <w:rsid w:val="00E4725A"/>
    <w:rsid w:val="00E472AD"/>
    <w:rsid w:val="00E4739F"/>
    <w:rsid w:val="00E47684"/>
    <w:rsid w:val="00E47A9F"/>
    <w:rsid w:val="00E47B19"/>
    <w:rsid w:val="00E47C8D"/>
    <w:rsid w:val="00E47CBE"/>
    <w:rsid w:val="00E47D79"/>
    <w:rsid w:val="00E47DFC"/>
    <w:rsid w:val="00E47EA5"/>
    <w:rsid w:val="00E47F00"/>
    <w:rsid w:val="00E47F22"/>
    <w:rsid w:val="00E500C0"/>
    <w:rsid w:val="00E5018F"/>
    <w:rsid w:val="00E507A6"/>
    <w:rsid w:val="00E508C8"/>
    <w:rsid w:val="00E50A1A"/>
    <w:rsid w:val="00E50A99"/>
    <w:rsid w:val="00E50BC9"/>
    <w:rsid w:val="00E50C35"/>
    <w:rsid w:val="00E50CF8"/>
    <w:rsid w:val="00E50D22"/>
    <w:rsid w:val="00E50E8A"/>
    <w:rsid w:val="00E50F02"/>
    <w:rsid w:val="00E50F68"/>
    <w:rsid w:val="00E51012"/>
    <w:rsid w:val="00E5102A"/>
    <w:rsid w:val="00E51124"/>
    <w:rsid w:val="00E51169"/>
    <w:rsid w:val="00E51654"/>
    <w:rsid w:val="00E51796"/>
    <w:rsid w:val="00E51979"/>
    <w:rsid w:val="00E51A49"/>
    <w:rsid w:val="00E51B05"/>
    <w:rsid w:val="00E51B57"/>
    <w:rsid w:val="00E51CBD"/>
    <w:rsid w:val="00E51CCD"/>
    <w:rsid w:val="00E51CFD"/>
    <w:rsid w:val="00E51E42"/>
    <w:rsid w:val="00E51F77"/>
    <w:rsid w:val="00E52042"/>
    <w:rsid w:val="00E52187"/>
    <w:rsid w:val="00E523DF"/>
    <w:rsid w:val="00E5245C"/>
    <w:rsid w:val="00E5248F"/>
    <w:rsid w:val="00E52525"/>
    <w:rsid w:val="00E5263E"/>
    <w:rsid w:val="00E5271B"/>
    <w:rsid w:val="00E52818"/>
    <w:rsid w:val="00E5288C"/>
    <w:rsid w:val="00E528A6"/>
    <w:rsid w:val="00E52EF1"/>
    <w:rsid w:val="00E52F1A"/>
    <w:rsid w:val="00E5319B"/>
    <w:rsid w:val="00E532D1"/>
    <w:rsid w:val="00E53321"/>
    <w:rsid w:val="00E534F1"/>
    <w:rsid w:val="00E53769"/>
    <w:rsid w:val="00E537AB"/>
    <w:rsid w:val="00E53839"/>
    <w:rsid w:val="00E53997"/>
    <w:rsid w:val="00E53B2D"/>
    <w:rsid w:val="00E53DCC"/>
    <w:rsid w:val="00E53F30"/>
    <w:rsid w:val="00E540A0"/>
    <w:rsid w:val="00E541C4"/>
    <w:rsid w:val="00E5425F"/>
    <w:rsid w:val="00E5438C"/>
    <w:rsid w:val="00E54430"/>
    <w:rsid w:val="00E5476A"/>
    <w:rsid w:val="00E547DF"/>
    <w:rsid w:val="00E54911"/>
    <w:rsid w:val="00E5491C"/>
    <w:rsid w:val="00E5495C"/>
    <w:rsid w:val="00E54B2F"/>
    <w:rsid w:val="00E54C8F"/>
    <w:rsid w:val="00E54D4F"/>
    <w:rsid w:val="00E5510B"/>
    <w:rsid w:val="00E55140"/>
    <w:rsid w:val="00E55303"/>
    <w:rsid w:val="00E55366"/>
    <w:rsid w:val="00E55477"/>
    <w:rsid w:val="00E55484"/>
    <w:rsid w:val="00E55561"/>
    <w:rsid w:val="00E55663"/>
    <w:rsid w:val="00E5571F"/>
    <w:rsid w:val="00E558E8"/>
    <w:rsid w:val="00E558F7"/>
    <w:rsid w:val="00E55953"/>
    <w:rsid w:val="00E559FE"/>
    <w:rsid w:val="00E55EE6"/>
    <w:rsid w:val="00E55F2A"/>
    <w:rsid w:val="00E56073"/>
    <w:rsid w:val="00E5613E"/>
    <w:rsid w:val="00E56219"/>
    <w:rsid w:val="00E5641A"/>
    <w:rsid w:val="00E567D5"/>
    <w:rsid w:val="00E56904"/>
    <w:rsid w:val="00E5691C"/>
    <w:rsid w:val="00E5696B"/>
    <w:rsid w:val="00E56A1C"/>
    <w:rsid w:val="00E56BA1"/>
    <w:rsid w:val="00E56E07"/>
    <w:rsid w:val="00E56E71"/>
    <w:rsid w:val="00E57275"/>
    <w:rsid w:val="00E573EE"/>
    <w:rsid w:val="00E57650"/>
    <w:rsid w:val="00E576C3"/>
    <w:rsid w:val="00E57A7F"/>
    <w:rsid w:val="00E57AEF"/>
    <w:rsid w:val="00E601D6"/>
    <w:rsid w:val="00E603A5"/>
    <w:rsid w:val="00E6056D"/>
    <w:rsid w:val="00E60728"/>
    <w:rsid w:val="00E60736"/>
    <w:rsid w:val="00E6084D"/>
    <w:rsid w:val="00E60933"/>
    <w:rsid w:val="00E60945"/>
    <w:rsid w:val="00E60977"/>
    <w:rsid w:val="00E60A34"/>
    <w:rsid w:val="00E60B16"/>
    <w:rsid w:val="00E60B4A"/>
    <w:rsid w:val="00E60BA6"/>
    <w:rsid w:val="00E60E99"/>
    <w:rsid w:val="00E60EEC"/>
    <w:rsid w:val="00E612D2"/>
    <w:rsid w:val="00E6133C"/>
    <w:rsid w:val="00E61379"/>
    <w:rsid w:val="00E61706"/>
    <w:rsid w:val="00E61812"/>
    <w:rsid w:val="00E61818"/>
    <w:rsid w:val="00E61D87"/>
    <w:rsid w:val="00E61EC9"/>
    <w:rsid w:val="00E61F0C"/>
    <w:rsid w:val="00E61F66"/>
    <w:rsid w:val="00E61F90"/>
    <w:rsid w:val="00E62047"/>
    <w:rsid w:val="00E62162"/>
    <w:rsid w:val="00E62333"/>
    <w:rsid w:val="00E627B5"/>
    <w:rsid w:val="00E62968"/>
    <w:rsid w:val="00E62A68"/>
    <w:rsid w:val="00E62CD1"/>
    <w:rsid w:val="00E62D44"/>
    <w:rsid w:val="00E62EDA"/>
    <w:rsid w:val="00E62F46"/>
    <w:rsid w:val="00E6340C"/>
    <w:rsid w:val="00E636E4"/>
    <w:rsid w:val="00E6397D"/>
    <w:rsid w:val="00E63ADD"/>
    <w:rsid w:val="00E63E5B"/>
    <w:rsid w:val="00E63EEC"/>
    <w:rsid w:val="00E63F54"/>
    <w:rsid w:val="00E641E7"/>
    <w:rsid w:val="00E64210"/>
    <w:rsid w:val="00E64212"/>
    <w:rsid w:val="00E64376"/>
    <w:rsid w:val="00E643D2"/>
    <w:rsid w:val="00E645D0"/>
    <w:rsid w:val="00E646C5"/>
    <w:rsid w:val="00E647D8"/>
    <w:rsid w:val="00E64C1F"/>
    <w:rsid w:val="00E64C5C"/>
    <w:rsid w:val="00E64DD0"/>
    <w:rsid w:val="00E64E49"/>
    <w:rsid w:val="00E64F97"/>
    <w:rsid w:val="00E650A3"/>
    <w:rsid w:val="00E65109"/>
    <w:rsid w:val="00E65164"/>
    <w:rsid w:val="00E65265"/>
    <w:rsid w:val="00E6536D"/>
    <w:rsid w:val="00E653FA"/>
    <w:rsid w:val="00E65506"/>
    <w:rsid w:val="00E655B8"/>
    <w:rsid w:val="00E65668"/>
    <w:rsid w:val="00E65869"/>
    <w:rsid w:val="00E65880"/>
    <w:rsid w:val="00E65C39"/>
    <w:rsid w:val="00E65F67"/>
    <w:rsid w:val="00E65F85"/>
    <w:rsid w:val="00E663A1"/>
    <w:rsid w:val="00E6663B"/>
    <w:rsid w:val="00E666BE"/>
    <w:rsid w:val="00E66869"/>
    <w:rsid w:val="00E66A52"/>
    <w:rsid w:val="00E66CEC"/>
    <w:rsid w:val="00E66E40"/>
    <w:rsid w:val="00E672C9"/>
    <w:rsid w:val="00E67308"/>
    <w:rsid w:val="00E675DA"/>
    <w:rsid w:val="00E67737"/>
    <w:rsid w:val="00E6777C"/>
    <w:rsid w:val="00E6779B"/>
    <w:rsid w:val="00E67A30"/>
    <w:rsid w:val="00E67B76"/>
    <w:rsid w:val="00E67D42"/>
    <w:rsid w:val="00E7012A"/>
    <w:rsid w:val="00E70190"/>
    <w:rsid w:val="00E7033C"/>
    <w:rsid w:val="00E7048C"/>
    <w:rsid w:val="00E70891"/>
    <w:rsid w:val="00E708A0"/>
    <w:rsid w:val="00E70A31"/>
    <w:rsid w:val="00E70ACB"/>
    <w:rsid w:val="00E71124"/>
    <w:rsid w:val="00E71143"/>
    <w:rsid w:val="00E711A2"/>
    <w:rsid w:val="00E714DD"/>
    <w:rsid w:val="00E716D9"/>
    <w:rsid w:val="00E71871"/>
    <w:rsid w:val="00E71936"/>
    <w:rsid w:val="00E7205B"/>
    <w:rsid w:val="00E7209F"/>
    <w:rsid w:val="00E720EC"/>
    <w:rsid w:val="00E72199"/>
    <w:rsid w:val="00E72205"/>
    <w:rsid w:val="00E7224E"/>
    <w:rsid w:val="00E727CF"/>
    <w:rsid w:val="00E7286A"/>
    <w:rsid w:val="00E7295A"/>
    <w:rsid w:val="00E72A84"/>
    <w:rsid w:val="00E72C6B"/>
    <w:rsid w:val="00E73161"/>
    <w:rsid w:val="00E731F4"/>
    <w:rsid w:val="00E73295"/>
    <w:rsid w:val="00E732C6"/>
    <w:rsid w:val="00E732DA"/>
    <w:rsid w:val="00E7333E"/>
    <w:rsid w:val="00E737F8"/>
    <w:rsid w:val="00E738CD"/>
    <w:rsid w:val="00E739EA"/>
    <w:rsid w:val="00E73A8E"/>
    <w:rsid w:val="00E73BB3"/>
    <w:rsid w:val="00E73CDF"/>
    <w:rsid w:val="00E73E01"/>
    <w:rsid w:val="00E74087"/>
    <w:rsid w:val="00E74449"/>
    <w:rsid w:val="00E74458"/>
    <w:rsid w:val="00E74558"/>
    <w:rsid w:val="00E747B7"/>
    <w:rsid w:val="00E7490D"/>
    <w:rsid w:val="00E74994"/>
    <w:rsid w:val="00E74ACE"/>
    <w:rsid w:val="00E74B9A"/>
    <w:rsid w:val="00E74F0B"/>
    <w:rsid w:val="00E74FEA"/>
    <w:rsid w:val="00E750AA"/>
    <w:rsid w:val="00E75432"/>
    <w:rsid w:val="00E754E9"/>
    <w:rsid w:val="00E75508"/>
    <w:rsid w:val="00E75602"/>
    <w:rsid w:val="00E756D7"/>
    <w:rsid w:val="00E757FF"/>
    <w:rsid w:val="00E758C1"/>
    <w:rsid w:val="00E75904"/>
    <w:rsid w:val="00E75D2A"/>
    <w:rsid w:val="00E75DE7"/>
    <w:rsid w:val="00E762FD"/>
    <w:rsid w:val="00E76329"/>
    <w:rsid w:val="00E763D1"/>
    <w:rsid w:val="00E763D2"/>
    <w:rsid w:val="00E76568"/>
    <w:rsid w:val="00E766CB"/>
    <w:rsid w:val="00E76807"/>
    <w:rsid w:val="00E768E6"/>
    <w:rsid w:val="00E76A0F"/>
    <w:rsid w:val="00E76A59"/>
    <w:rsid w:val="00E76B38"/>
    <w:rsid w:val="00E76BD0"/>
    <w:rsid w:val="00E76C22"/>
    <w:rsid w:val="00E76DF8"/>
    <w:rsid w:val="00E772C8"/>
    <w:rsid w:val="00E77535"/>
    <w:rsid w:val="00E77560"/>
    <w:rsid w:val="00E775DE"/>
    <w:rsid w:val="00E7771D"/>
    <w:rsid w:val="00E77A4B"/>
    <w:rsid w:val="00E77B39"/>
    <w:rsid w:val="00E77FF4"/>
    <w:rsid w:val="00E80047"/>
    <w:rsid w:val="00E80214"/>
    <w:rsid w:val="00E80254"/>
    <w:rsid w:val="00E802D5"/>
    <w:rsid w:val="00E80462"/>
    <w:rsid w:val="00E805C0"/>
    <w:rsid w:val="00E806F0"/>
    <w:rsid w:val="00E8086F"/>
    <w:rsid w:val="00E8093D"/>
    <w:rsid w:val="00E8095C"/>
    <w:rsid w:val="00E8097E"/>
    <w:rsid w:val="00E80A40"/>
    <w:rsid w:val="00E80C64"/>
    <w:rsid w:val="00E80E8A"/>
    <w:rsid w:val="00E80F4D"/>
    <w:rsid w:val="00E811C8"/>
    <w:rsid w:val="00E81306"/>
    <w:rsid w:val="00E81436"/>
    <w:rsid w:val="00E814FE"/>
    <w:rsid w:val="00E81AA9"/>
    <w:rsid w:val="00E81E1F"/>
    <w:rsid w:val="00E81EA3"/>
    <w:rsid w:val="00E81ED6"/>
    <w:rsid w:val="00E82183"/>
    <w:rsid w:val="00E822ED"/>
    <w:rsid w:val="00E8231A"/>
    <w:rsid w:val="00E823ED"/>
    <w:rsid w:val="00E8264D"/>
    <w:rsid w:val="00E82669"/>
    <w:rsid w:val="00E82751"/>
    <w:rsid w:val="00E828CC"/>
    <w:rsid w:val="00E830D6"/>
    <w:rsid w:val="00E83271"/>
    <w:rsid w:val="00E832C8"/>
    <w:rsid w:val="00E833B0"/>
    <w:rsid w:val="00E83446"/>
    <w:rsid w:val="00E834D0"/>
    <w:rsid w:val="00E836B2"/>
    <w:rsid w:val="00E83786"/>
    <w:rsid w:val="00E83859"/>
    <w:rsid w:val="00E83D4E"/>
    <w:rsid w:val="00E83E4B"/>
    <w:rsid w:val="00E83EE3"/>
    <w:rsid w:val="00E83FE7"/>
    <w:rsid w:val="00E840A9"/>
    <w:rsid w:val="00E8412E"/>
    <w:rsid w:val="00E84522"/>
    <w:rsid w:val="00E845A5"/>
    <w:rsid w:val="00E8485F"/>
    <w:rsid w:val="00E848A8"/>
    <w:rsid w:val="00E84A6F"/>
    <w:rsid w:val="00E84A73"/>
    <w:rsid w:val="00E84CB3"/>
    <w:rsid w:val="00E84D3D"/>
    <w:rsid w:val="00E84D9F"/>
    <w:rsid w:val="00E84DBA"/>
    <w:rsid w:val="00E85046"/>
    <w:rsid w:val="00E85235"/>
    <w:rsid w:val="00E854B2"/>
    <w:rsid w:val="00E8554B"/>
    <w:rsid w:val="00E855DE"/>
    <w:rsid w:val="00E85B05"/>
    <w:rsid w:val="00E85C88"/>
    <w:rsid w:val="00E85D56"/>
    <w:rsid w:val="00E85DEF"/>
    <w:rsid w:val="00E85FE2"/>
    <w:rsid w:val="00E86069"/>
    <w:rsid w:val="00E860D8"/>
    <w:rsid w:val="00E86114"/>
    <w:rsid w:val="00E8651E"/>
    <w:rsid w:val="00E8658B"/>
    <w:rsid w:val="00E865E9"/>
    <w:rsid w:val="00E86828"/>
    <w:rsid w:val="00E86BB8"/>
    <w:rsid w:val="00E86C10"/>
    <w:rsid w:val="00E86CF9"/>
    <w:rsid w:val="00E86D1F"/>
    <w:rsid w:val="00E8720B"/>
    <w:rsid w:val="00E87304"/>
    <w:rsid w:val="00E874E7"/>
    <w:rsid w:val="00E8778D"/>
    <w:rsid w:val="00E87A67"/>
    <w:rsid w:val="00E87AE0"/>
    <w:rsid w:val="00E87C43"/>
    <w:rsid w:val="00E87D9A"/>
    <w:rsid w:val="00E87E06"/>
    <w:rsid w:val="00E87E2C"/>
    <w:rsid w:val="00E90003"/>
    <w:rsid w:val="00E900CC"/>
    <w:rsid w:val="00E90644"/>
    <w:rsid w:val="00E906A3"/>
    <w:rsid w:val="00E907F6"/>
    <w:rsid w:val="00E909D9"/>
    <w:rsid w:val="00E90A40"/>
    <w:rsid w:val="00E90E45"/>
    <w:rsid w:val="00E912F8"/>
    <w:rsid w:val="00E91446"/>
    <w:rsid w:val="00E916A1"/>
    <w:rsid w:val="00E918FF"/>
    <w:rsid w:val="00E91944"/>
    <w:rsid w:val="00E91A3A"/>
    <w:rsid w:val="00E91B24"/>
    <w:rsid w:val="00E91C2B"/>
    <w:rsid w:val="00E91CF9"/>
    <w:rsid w:val="00E922A1"/>
    <w:rsid w:val="00E92394"/>
    <w:rsid w:val="00E926B4"/>
    <w:rsid w:val="00E92801"/>
    <w:rsid w:val="00E92852"/>
    <w:rsid w:val="00E928D9"/>
    <w:rsid w:val="00E92A66"/>
    <w:rsid w:val="00E92C90"/>
    <w:rsid w:val="00E92D74"/>
    <w:rsid w:val="00E92D75"/>
    <w:rsid w:val="00E92E32"/>
    <w:rsid w:val="00E9322B"/>
    <w:rsid w:val="00E93341"/>
    <w:rsid w:val="00E933D1"/>
    <w:rsid w:val="00E9358B"/>
    <w:rsid w:val="00E938CF"/>
    <w:rsid w:val="00E93905"/>
    <w:rsid w:val="00E93A0D"/>
    <w:rsid w:val="00E93B0A"/>
    <w:rsid w:val="00E93BAB"/>
    <w:rsid w:val="00E93F11"/>
    <w:rsid w:val="00E93F2D"/>
    <w:rsid w:val="00E93FDD"/>
    <w:rsid w:val="00E94062"/>
    <w:rsid w:val="00E94320"/>
    <w:rsid w:val="00E94536"/>
    <w:rsid w:val="00E945C9"/>
    <w:rsid w:val="00E94615"/>
    <w:rsid w:val="00E94A20"/>
    <w:rsid w:val="00E94BD3"/>
    <w:rsid w:val="00E94D33"/>
    <w:rsid w:val="00E95131"/>
    <w:rsid w:val="00E952DC"/>
    <w:rsid w:val="00E953EF"/>
    <w:rsid w:val="00E955B0"/>
    <w:rsid w:val="00E95881"/>
    <w:rsid w:val="00E959B6"/>
    <w:rsid w:val="00E95BDC"/>
    <w:rsid w:val="00E95CA7"/>
    <w:rsid w:val="00E95DC7"/>
    <w:rsid w:val="00E95F27"/>
    <w:rsid w:val="00E95F7C"/>
    <w:rsid w:val="00E95F8A"/>
    <w:rsid w:val="00E9605E"/>
    <w:rsid w:val="00E960D4"/>
    <w:rsid w:val="00E96162"/>
    <w:rsid w:val="00E96291"/>
    <w:rsid w:val="00E966A4"/>
    <w:rsid w:val="00E969C2"/>
    <w:rsid w:val="00E96B0A"/>
    <w:rsid w:val="00E96B40"/>
    <w:rsid w:val="00E96CAD"/>
    <w:rsid w:val="00E970B9"/>
    <w:rsid w:val="00E97214"/>
    <w:rsid w:val="00E9753C"/>
    <w:rsid w:val="00E97601"/>
    <w:rsid w:val="00E9763D"/>
    <w:rsid w:val="00E97980"/>
    <w:rsid w:val="00E979C1"/>
    <w:rsid w:val="00E97B4F"/>
    <w:rsid w:val="00E97D7A"/>
    <w:rsid w:val="00E97F84"/>
    <w:rsid w:val="00EA015F"/>
    <w:rsid w:val="00EA01B0"/>
    <w:rsid w:val="00EA05E1"/>
    <w:rsid w:val="00EA081C"/>
    <w:rsid w:val="00EA0981"/>
    <w:rsid w:val="00EA0AA7"/>
    <w:rsid w:val="00EA0AC2"/>
    <w:rsid w:val="00EA0AE9"/>
    <w:rsid w:val="00EA0B44"/>
    <w:rsid w:val="00EA0D04"/>
    <w:rsid w:val="00EA0FE5"/>
    <w:rsid w:val="00EA1055"/>
    <w:rsid w:val="00EA127F"/>
    <w:rsid w:val="00EA13DD"/>
    <w:rsid w:val="00EA1490"/>
    <w:rsid w:val="00EA1628"/>
    <w:rsid w:val="00EA162C"/>
    <w:rsid w:val="00EA172F"/>
    <w:rsid w:val="00EA19D8"/>
    <w:rsid w:val="00EA1AF3"/>
    <w:rsid w:val="00EA1D08"/>
    <w:rsid w:val="00EA1D33"/>
    <w:rsid w:val="00EA1D3D"/>
    <w:rsid w:val="00EA1EA7"/>
    <w:rsid w:val="00EA20EA"/>
    <w:rsid w:val="00EA21CA"/>
    <w:rsid w:val="00EA2810"/>
    <w:rsid w:val="00EA2872"/>
    <w:rsid w:val="00EA2F3F"/>
    <w:rsid w:val="00EA2F7D"/>
    <w:rsid w:val="00EA2FD6"/>
    <w:rsid w:val="00EA3057"/>
    <w:rsid w:val="00EA30A2"/>
    <w:rsid w:val="00EA315E"/>
    <w:rsid w:val="00EA322C"/>
    <w:rsid w:val="00EA326A"/>
    <w:rsid w:val="00EA32D6"/>
    <w:rsid w:val="00EA3366"/>
    <w:rsid w:val="00EA37F0"/>
    <w:rsid w:val="00EA3943"/>
    <w:rsid w:val="00EA3992"/>
    <w:rsid w:val="00EA39DC"/>
    <w:rsid w:val="00EA3BD7"/>
    <w:rsid w:val="00EA3C13"/>
    <w:rsid w:val="00EA433D"/>
    <w:rsid w:val="00EA4758"/>
    <w:rsid w:val="00EA475F"/>
    <w:rsid w:val="00EA47F9"/>
    <w:rsid w:val="00EA4A44"/>
    <w:rsid w:val="00EA4AD9"/>
    <w:rsid w:val="00EA4B4E"/>
    <w:rsid w:val="00EA4BB1"/>
    <w:rsid w:val="00EA4CF7"/>
    <w:rsid w:val="00EA4D1C"/>
    <w:rsid w:val="00EA4E73"/>
    <w:rsid w:val="00EA52BB"/>
    <w:rsid w:val="00EA5312"/>
    <w:rsid w:val="00EA54CE"/>
    <w:rsid w:val="00EA5789"/>
    <w:rsid w:val="00EA5861"/>
    <w:rsid w:val="00EA58B2"/>
    <w:rsid w:val="00EA5C8E"/>
    <w:rsid w:val="00EA5D44"/>
    <w:rsid w:val="00EA6065"/>
    <w:rsid w:val="00EA60C0"/>
    <w:rsid w:val="00EA6257"/>
    <w:rsid w:val="00EA631D"/>
    <w:rsid w:val="00EA632C"/>
    <w:rsid w:val="00EA6437"/>
    <w:rsid w:val="00EA64A8"/>
    <w:rsid w:val="00EA69AE"/>
    <w:rsid w:val="00EA6C37"/>
    <w:rsid w:val="00EA6E42"/>
    <w:rsid w:val="00EA700D"/>
    <w:rsid w:val="00EA7024"/>
    <w:rsid w:val="00EA7047"/>
    <w:rsid w:val="00EA7230"/>
    <w:rsid w:val="00EA7426"/>
    <w:rsid w:val="00EA75A3"/>
    <w:rsid w:val="00EA75B8"/>
    <w:rsid w:val="00EA77C4"/>
    <w:rsid w:val="00EA7831"/>
    <w:rsid w:val="00EA78A4"/>
    <w:rsid w:val="00EA7BCB"/>
    <w:rsid w:val="00EA7CE6"/>
    <w:rsid w:val="00EA7DA1"/>
    <w:rsid w:val="00EA7E51"/>
    <w:rsid w:val="00EB0068"/>
    <w:rsid w:val="00EB0248"/>
    <w:rsid w:val="00EB0318"/>
    <w:rsid w:val="00EB037D"/>
    <w:rsid w:val="00EB03C3"/>
    <w:rsid w:val="00EB0513"/>
    <w:rsid w:val="00EB0561"/>
    <w:rsid w:val="00EB059D"/>
    <w:rsid w:val="00EB060D"/>
    <w:rsid w:val="00EB07DC"/>
    <w:rsid w:val="00EB0A4B"/>
    <w:rsid w:val="00EB0B9A"/>
    <w:rsid w:val="00EB0C46"/>
    <w:rsid w:val="00EB0C9C"/>
    <w:rsid w:val="00EB0E73"/>
    <w:rsid w:val="00EB0F92"/>
    <w:rsid w:val="00EB11BE"/>
    <w:rsid w:val="00EB130A"/>
    <w:rsid w:val="00EB1354"/>
    <w:rsid w:val="00EB14CD"/>
    <w:rsid w:val="00EB1598"/>
    <w:rsid w:val="00EB1664"/>
    <w:rsid w:val="00EB16A0"/>
    <w:rsid w:val="00EB1986"/>
    <w:rsid w:val="00EB19C4"/>
    <w:rsid w:val="00EB1CD3"/>
    <w:rsid w:val="00EB1D02"/>
    <w:rsid w:val="00EB1E97"/>
    <w:rsid w:val="00EB2007"/>
    <w:rsid w:val="00EB2066"/>
    <w:rsid w:val="00EB20CF"/>
    <w:rsid w:val="00EB22E5"/>
    <w:rsid w:val="00EB231E"/>
    <w:rsid w:val="00EB231F"/>
    <w:rsid w:val="00EB2375"/>
    <w:rsid w:val="00EB238E"/>
    <w:rsid w:val="00EB23C4"/>
    <w:rsid w:val="00EB2402"/>
    <w:rsid w:val="00EB2486"/>
    <w:rsid w:val="00EB258F"/>
    <w:rsid w:val="00EB2600"/>
    <w:rsid w:val="00EB2723"/>
    <w:rsid w:val="00EB2934"/>
    <w:rsid w:val="00EB2B22"/>
    <w:rsid w:val="00EB2C05"/>
    <w:rsid w:val="00EB2C26"/>
    <w:rsid w:val="00EB2CE8"/>
    <w:rsid w:val="00EB2D1E"/>
    <w:rsid w:val="00EB2E46"/>
    <w:rsid w:val="00EB2F24"/>
    <w:rsid w:val="00EB3143"/>
    <w:rsid w:val="00EB356D"/>
    <w:rsid w:val="00EB35F9"/>
    <w:rsid w:val="00EB3918"/>
    <w:rsid w:val="00EB397B"/>
    <w:rsid w:val="00EB3A13"/>
    <w:rsid w:val="00EB3A8A"/>
    <w:rsid w:val="00EB3B07"/>
    <w:rsid w:val="00EB3B57"/>
    <w:rsid w:val="00EB3BAC"/>
    <w:rsid w:val="00EB3BB5"/>
    <w:rsid w:val="00EB3C6F"/>
    <w:rsid w:val="00EB3D07"/>
    <w:rsid w:val="00EB3E29"/>
    <w:rsid w:val="00EB4041"/>
    <w:rsid w:val="00EB41D1"/>
    <w:rsid w:val="00EB42F0"/>
    <w:rsid w:val="00EB42FB"/>
    <w:rsid w:val="00EB4339"/>
    <w:rsid w:val="00EB447B"/>
    <w:rsid w:val="00EB4ACB"/>
    <w:rsid w:val="00EB4CC0"/>
    <w:rsid w:val="00EB4D34"/>
    <w:rsid w:val="00EB4F1D"/>
    <w:rsid w:val="00EB4F76"/>
    <w:rsid w:val="00EB4F84"/>
    <w:rsid w:val="00EB5033"/>
    <w:rsid w:val="00EB548D"/>
    <w:rsid w:val="00EB54A2"/>
    <w:rsid w:val="00EB569E"/>
    <w:rsid w:val="00EB56C5"/>
    <w:rsid w:val="00EB58C5"/>
    <w:rsid w:val="00EB58E7"/>
    <w:rsid w:val="00EB5914"/>
    <w:rsid w:val="00EB596F"/>
    <w:rsid w:val="00EB5BB8"/>
    <w:rsid w:val="00EB5BD6"/>
    <w:rsid w:val="00EB5D66"/>
    <w:rsid w:val="00EB5D78"/>
    <w:rsid w:val="00EB6017"/>
    <w:rsid w:val="00EB6091"/>
    <w:rsid w:val="00EB60A7"/>
    <w:rsid w:val="00EB62F0"/>
    <w:rsid w:val="00EB6971"/>
    <w:rsid w:val="00EB6B62"/>
    <w:rsid w:val="00EB6B6B"/>
    <w:rsid w:val="00EB6D79"/>
    <w:rsid w:val="00EB6ED2"/>
    <w:rsid w:val="00EB7195"/>
    <w:rsid w:val="00EB74DB"/>
    <w:rsid w:val="00EB75BF"/>
    <w:rsid w:val="00EB75E6"/>
    <w:rsid w:val="00EB7730"/>
    <w:rsid w:val="00EB7A53"/>
    <w:rsid w:val="00EB7A71"/>
    <w:rsid w:val="00EB7C4E"/>
    <w:rsid w:val="00EB7DAE"/>
    <w:rsid w:val="00EB7E6F"/>
    <w:rsid w:val="00EB7F2D"/>
    <w:rsid w:val="00EB7F6C"/>
    <w:rsid w:val="00EC00A8"/>
    <w:rsid w:val="00EC0167"/>
    <w:rsid w:val="00EC03F8"/>
    <w:rsid w:val="00EC050F"/>
    <w:rsid w:val="00EC053E"/>
    <w:rsid w:val="00EC05C2"/>
    <w:rsid w:val="00EC088E"/>
    <w:rsid w:val="00EC0908"/>
    <w:rsid w:val="00EC0B14"/>
    <w:rsid w:val="00EC0C02"/>
    <w:rsid w:val="00EC0C2F"/>
    <w:rsid w:val="00EC0CA9"/>
    <w:rsid w:val="00EC0CB0"/>
    <w:rsid w:val="00EC0D02"/>
    <w:rsid w:val="00EC0D03"/>
    <w:rsid w:val="00EC1020"/>
    <w:rsid w:val="00EC11BE"/>
    <w:rsid w:val="00EC122C"/>
    <w:rsid w:val="00EC15A6"/>
    <w:rsid w:val="00EC188B"/>
    <w:rsid w:val="00EC197E"/>
    <w:rsid w:val="00EC1B51"/>
    <w:rsid w:val="00EC1D11"/>
    <w:rsid w:val="00EC1D1B"/>
    <w:rsid w:val="00EC1DA1"/>
    <w:rsid w:val="00EC1F34"/>
    <w:rsid w:val="00EC2049"/>
    <w:rsid w:val="00EC2077"/>
    <w:rsid w:val="00EC20B6"/>
    <w:rsid w:val="00EC2238"/>
    <w:rsid w:val="00EC22A5"/>
    <w:rsid w:val="00EC247B"/>
    <w:rsid w:val="00EC2480"/>
    <w:rsid w:val="00EC2679"/>
    <w:rsid w:val="00EC2729"/>
    <w:rsid w:val="00EC2843"/>
    <w:rsid w:val="00EC2907"/>
    <w:rsid w:val="00EC2BDE"/>
    <w:rsid w:val="00EC2C11"/>
    <w:rsid w:val="00EC2CA9"/>
    <w:rsid w:val="00EC2CAA"/>
    <w:rsid w:val="00EC2CAE"/>
    <w:rsid w:val="00EC2E6A"/>
    <w:rsid w:val="00EC2F20"/>
    <w:rsid w:val="00EC3069"/>
    <w:rsid w:val="00EC345A"/>
    <w:rsid w:val="00EC3578"/>
    <w:rsid w:val="00EC36B6"/>
    <w:rsid w:val="00EC3959"/>
    <w:rsid w:val="00EC39A9"/>
    <w:rsid w:val="00EC3A96"/>
    <w:rsid w:val="00EC3CC1"/>
    <w:rsid w:val="00EC3D18"/>
    <w:rsid w:val="00EC4027"/>
    <w:rsid w:val="00EC4074"/>
    <w:rsid w:val="00EC461E"/>
    <w:rsid w:val="00EC4689"/>
    <w:rsid w:val="00EC46BB"/>
    <w:rsid w:val="00EC46DF"/>
    <w:rsid w:val="00EC46F2"/>
    <w:rsid w:val="00EC487B"/>
    <w:rsid w:val="00EC48C0"/>
    <w:rsid w:val="00EC495B"/>
    <w:rsid w:val="00EC49F9"/>
    <w:rsid w:val="00EC4ABF"/>
    <w:rsid w:val="00EC4B8B"/>
    <w:rsid w:val="00EC4D97"/>
    <w:rsid w:val="00EC4E89"/>
    <w:rsid w:val="00EC4EF7"/>
    <w:rsid w:val="00EC4F07"/>
    <w:rsid w:val="00EC4F0B"/>
    <w:rsid w:val="00EC500F"/>
    <w:rsid w:val="00EC501F"/>
    <w:rsid w:val="00EC5077"/>
    <w:rsid w:val="00EC50EC"/>
    <w:rsid w:val="00EC50EE"/>
    <w:rsid w:val="00EC5264"/>
    <w:rsid w:val="00EC551B"/>
    <w:rsid w:val="00EC5B76"/>
    <w:rsid w:val="00EC5E95"/>
    <w:rsid w:val="00EC6043"/>
    <w:rsid w:val="00EC60AA"/>
    <w:rsid w:val="00EC616B"/>
    <w:rsid w:val="00EC6174"/>
    <w:rsid w:val="00EC6356"/>
    <w:rsid w:val="00EC635E"/>
    <w:rsid w:val="00EC6400"/>
    <w:rsid w:val="00EC65AB"/>
    <w:rsid w:val="00EC6BBC"/>
    <w:rsid w:val="00EC6D2E"/>
    <w:rsid w:val="00EC6D88"/>
    <w:rsid w:val="00EC70FD"/>
    <w:rsid w:val="00EC74D1"/>
    <w:rsid w:val="00EC76A9"/>
    <w:rsid w:val="00EC76C9"/>
    <w:rsid w:val="00EC7898"/>
    <w:rsid w:val="00EC7969"/>
    <w:rsid w:val="00EC79BA"/>
    <w:rsid w:val="00EC7CCE"/>
    <w:rsid w:val="00EC7CCF"/>
    <w:rsid w:val="00EC7D4F"/>
    <w:rsid w:val="00EC7F15"/>
    <w:rsid w:val="00EC7F26"/>
    <w:rsid w:val="00ED027E"/>
    <w:rsid w:val="00ED0352"/>
    <w:rsid w:val="00ED08DD"/>
    <w:rsid w:val="00ED09D0"/>
    <w:rsid w:val="00ED0BBA"/>
    <w:rsid w:val="00ED0BC9"/>
    <w:rsid w:val="00ED0F95"/>
    <w:rsid w:val="00ED10AC"/>
    <w:rsid w:val="00ED1103"/>
    <w:rsid w:val="00ED11FF"/>
    <w:rsid w:val="00ED1277"/>
    <w:rsid w:val="00ED12B6"/>
    <w:rsid w:val="00ED13B7"/>
    <w:rsid w:val="00ED17A7"/>
    <w:rsid w:val="00ED1897"/>
    <w:rsid w:val="00ED1985"/>
    <w:rsid w:val="00ED1B2C"/>
    <w:rsid w:val="00ED1B7C"/>
    <w:rsid w:val="00ED1E50"/>
    <w:rsid w:val="00ED1F44"/>
    <w:rsid w:val="00ED20AE"/>
    <w:rsid w:val="00ED21FC"/>
    <w:rsid w:val="00ED2235"/>
    <w:rsid w:val="00ED2348"/>
    <w:rsid w:val="00ED23EB"/>
    <w:rsid w:val="00ED2723"/>
    <w:rsid w:val="00ED27D8"/>
    <w:rsid w:val="00ED29A6"/>
    <w:rsid w:val="00ED2B16"/>
    <w:rsid w:val="00ED2DD4"/>
    <w:rsid w:val="00ED2DD9"/>
    <w:rsid w:val="00ED3075"/>
    <w:rsid w:val="00ED32FF"/>
    <w:rsid w:val="00ED34E9"/>
    <w:rsid w:val="00ED35CD"/>
    <w:rsid w:val="00ED3635"/>
    <w:rsid w:val="00ED36BF"/>
    <w:rsid w:val="00ED3737"/>
    <w:rsid w:val="00ED3818"/>
    <w:rsid w:val="00ED3842"/>
    <w:rsid w:val="00ED3B13"/>
    <w:rsid w:val="00ED3D11"/>
    <w:rsid w:val="00ED3EDE"/>
    <w:rsid w:val="00ED437A"/>
    <w:rsid w:val="00ED4622"/>
    <w:rsid w:val="00ED46E0"/>
    <w:rsid w:val="00ED46F4"/>
    <w:rsid w:val="00ED470A"/>
    <w:rsid w:val="00ED4726"/>
    <w:rsid w:val="00ED47F5"/>
    <w:rsid w:val="00ED489F"/>
    <w:rsid w:val="00ED490B"/>
    <w:rsid w:val="00ED4B0C"/>
    <w:rsid w:val="00ED4E33"/>
    <w:rsid w:val="00ED4E45"/>
    <w:rsid w:val="00ED4EEF"/>
    <w:rsid w:val="00ED4EF5"/>
    <w:rsid w:val="00ED500D"/>
    <w:rsid w:val="00ED5064"/>
    <w:rsid w:val="00ED5084"/>
    <w:rsid w:val="00ED50EB"/>
    <w:rsid w:val="00ED53A6"/>
    <w:rsid w:val="00ED55F0"/>
    <w:rsid w:val="00ED5664"/>
    <w:rsid w:val="00ED567F"/>
    <w:rsid w:val="00ED5684"/>
    <w:rsid w:val="00ED584E"/>
    <w:rsid w:val="00ED5A57"/>
    <w:rsid w:val="00ED5B0A"/>
    <w:rsid w:val="00ED5BAB"/>
    <w:rsid w:val="00ED5F8C"/>
    <w:rsid w:val="00ED6110"/>
    <w:rsid w:val="00ED6418"/>
    <w:rsid w:val="00ED64C4"/>
    <w:rsid w:val="00ED64C7"/>
    <w:rsid w:val="00ED6641"/>
    <w:rsid w:val="00ED6656"/>
    <w:rsid w:val="00ED6712"/>
    <w:rsid w:val="00ED6850"/>
    <w:rsid w:val="00ED6906"/>
    <w:rsid w:val="00ED69E4"/>
    <w:rsid w:val="00ED6A10"/>
    <w:rsid w:val="00ED6A32"/>
    <w:rsid w:val="00ED6BAC"/>
    <w:rsid w:val="00ED6C5D"/>
    <w:rsid w:val="00ED6CD1"/>
    <w:rsid w:val="00ED6E29"/>
    <w:rsid w:val="00ED6E73"/>
    <w:rsid w:val="00ED7064"/>
    <w:rsid w:val="00ED749A"/>
    <w:rsid w:val="00ED74AF"/>
    <w:rsid w:val="00ED755A"/>
    <w:rsid w:val="00ED7630"/>
    <w:rsid w:val="00ED76C9"/>
    <w:rsid w:val="00ED76CA"/>
    <w:rsid w:val="00ED7796"/>
    <w:rsid w:val="00ED77D6"/>
    <w:rsid w:val="00ED77D8"/>
    <w:rsid w:val="00ED7834"/>
    <w:rsid w:val="00ED788C"/>
    <w:rsid w:val="00ED791B"/>
    <w:rsid w:val="00ED7984"/>
    <w:rsid w:val="00ED7F40"/>
    <w:rsid w:val="00ED7F67"/>
    <w:rsid w:val="00ED7FE0"/>
    <w:rsid w:val="00EE00B3"/>
    <w:rsid w:val="00EE02F9"/>
    <w:rsid w:val="00EE0498"/>
    <w:rsid w:val="00EE0526"/>
    <w:rsid w:val="00EE0646"/>
    <w:rsid w:val="00EE0AB0"/>
    <w:rsid w:val="00EE0B4F"/>
    <w:rsid w:val="00EE0CE4"/>
    <w:rsid w:val="00EE0D5E"/>
    <w:rsid w:val="00EE0D75"/>
    <w:rsid w:val="00EE10AB"/>
    <w:rsid w:val="00EE1661"/>
    <w:rsid w:val="00EE18CE"/>
    <w:rsid w:val="00EE1949"/>
    <w:rsid w:val="00EE19AE"/>
    <w:rsid w:val="00EE1B7B"/>
    <w:rsid w:val="00EE1CAD"/>
    <w:rsid w:val="00EE1F52"/>
    <w:rsid w:val="00EE20A0"/>
    <w:rsid w:val="00EE20CD"/>
    <w:rsid w:val="00EE213D"/>
    <w:rsid w:val="00EE2212"/>
    <w:rsid w:val="00EE261D"/>
    <w:rsid w:val="00EE26E8"/>
    <w:rsid w:val="00EE2CC3"/>
    <w:rsid w:val="00EE2CCD"/>
    <w:rsid w:val="00EE2E43"/>
    <w:rsid w:val="00EE2E6C"/>
    <w:rsid w:val="00EE2EBA"/>
    <w:rsid w:val="00EE2EC1"/>
    <w:rsid w:val="00EE30E2"/>
    <w:rsid w:val="00EE314F"/>
    <w:rsid w:val="00EE3442"/>
    <w:rsid w:val="00EE34B0"/>
    <w:rsid w:val="00EE3730"/>
    <w:rsid w:val="00EE3772"/>
    <w:rsid w:val="00EE384B"/>
    <w:rsid w:val="00EE3852"/>
    <w:rsid w:val="00EE390C"/>
    <w:rsid w:val="00EE3930"/>
    <w:rsid w:val="00EE3960"/>
    <w:rsid w:val="00EE3D11"/>
    <w:rsid w:val="00EE3E82"/>
    <w:rsid w:val="00EE3E99"/>
    <w:rsid w:val="00EE3ECC"/>
    <w:rsid w:val="00EE4243"/>
    <w:rsid w:val="00EE43FB"/>
    <w:rsid w:val="00EE46A4"/>
    <w:rsid w:val="00EE46C3"/>
    <w:rsid w:val="00EE4922"/>
    <w:rsid w:val="00EE4BA0"/>
    <w:rsid w:val="00EE4D8B"/>
    <w:rsid w:val="00EE4E8A"/>
    <w:rsid w:val="00EE4EA0"/>
    <w:rsid w:val="00EE4FF6"/>
    <w:rsid w:val="00EE50B9"/>
    <w:rsid w:val="00EE5138"/>
    <w:rsid w:val="00EE51B6"/>
    <w:rsid w:val="00EE5443"/>
    <w:rsid w:val="00EE545A"/>
    <w:rsid w:val="00EE54C8"/>
    <w:rsid w:val="00EE5673"/>
    <w:rsid w:val="00EE56C1"/>
    <w:rsid w:val="00EE57AC"/>
    <w:rsid w:val="00EE5BB0"/>
    <w:rsid w:val="00EE5DD5"/>
    <w:rsid w:val="00EE5FDE"/>
    <w:rsid w:val="00EE6827"/>
    <w:rsid w:val="00EE6967"/>
    <w:rsid w:val="00EE69E1"/>
    <w:rsid w:val="00EE69EC"/>
    <w:rsid w:val="00EE6A3E"/>
    <w:rsid w:val="00EE6A57"/>
    <w:rsid w:val="00EE6DA5"/>
    <w:rsid w:val="00EE6E5E"/>
    <w:rsid w:val="00EE7134"/>
    <w:rsid w:val="00EE7221"/>
    <w:rsid w:val="00EE76FC"/>
    <w:rsid w:val="00EE777E"/>
    <w:rsid w:val="00EE7A36"/>
    <w:rsid w:val="00EE7AB9"/>
    <w:rsid w:val="00EE7CEE"/>
    <w:rsid w:val="00EE7D76"/>
    <w:rsid w:val="00EE7DE4"/>
    <w:rsid w:val="00EE7E78"/>
    <w:rsid w:val="00EE7F9D"/>
    <w:rsid w:val="00EE7FDE"/>
    <w:rsid w:val="00EF00DA"/>
    <w:rsid w:val="00EF00EC"/>
    <w:rsid w:val="00EF0115"/>
    <w:rsid w:val="00EF0226"/>
    <w:rsid w:val="00EF0421"/>
    <w:rsid w:val="00EF05BC"/>
    <w:rsid w:val="00EF05F1"/>
    <w:rsid w:val="00EF07CA"/>
    <w:rsid w:val="00EF0C86"/>
    <w:rsid w:val="00EF0D12"/>
    <w:rsid w:val="00EF0D95"/>
    <w:rsid w:val="00EF1073"/>
    <w:rsid w:val="00EF1169"/>
    <w:rsid w:val="00EF1193"/>
    <w:rsid w:val="00EF11D2"/>
    <w:rsid w:val="00EF1245"/>
    <w:rsid w:val="00EF1254"/>
    <w:rsid w:val="00EF12E1"/>
    <w:rsid w:val="00EF13D4"/>
    <w:rsid w:val="00EF1521"/>
    <w:rsid w:val="00EF1575"/>
    <w:rsid w:val="00EF188D"/>
    <w:rsid w:val="00EF188F"/>
    <w:rsid w:val="00EF1B6A"/>
    <w:rsid w:val="00EF1E84"/>
    <w:rsid w:val="00EF1F3B"/>
    <w:rsid w:val="00EF207D"/>
    <w:rsid w:val="00EF236B"/>
    <w:rsid w:val="00EF2443"/>
    <w:rsid w:val="00EF2694"/>
    <w:rsid w:val="00EF2762"/>
    <w:rsid w:val="00EF27A7"/>
    <w:rsid w:val="00EF27C7"/>
    <w:rsid w:val="00EF2926"/>
    <w:rsid w:val="00EF2A10"/>
    <w:rsid w:val="00EF2B76"/>
    <w:rsid w:val="00EF2DF5"/>
    <w:rsid w:val="00EF2E59"/>
    <w:rsid w:val="00EF30C1"/>
    <w:rsid w:val="00EF3158"/>
    <w:rsid w:val="00EF3340"/>
    <w:rsid w:val="00EF3379"/>
    <w:rsid w:val="00EF33AB"/>
    <w:rsid w:val="00EF3A31"/>
    <w:rsid w:val="00EF3C04"/>
    <w:rsid w:val="00EF3C22"/>
    <w:rsid w:val="00EF3F17"/>
    <w:rsid w:val="00EF3FA1"/>
    <w:rsid w:val="00EF4360"/>
    <w:rsid w:val="00EF43F9"/>
    <w:rsid w:val="00EF48E4"/>
    <w:rsid w:val="00EF49D3"/>
    <w:rsid w:val="00EF49DE"/>
    <w:rsid w:val="00EF4B2A"/>
    <w:rsid w:val="00EF4B48"/>
    <w:rsid w:val="00EF5028"/>
    <w:rsid w:val="00EF5093"/>
    <w:rsid w:val="00EF51CE"/>
    <w:rsid w:val="00EF523D"/>
    <w:rsid w:val="00EF582A"/>
    <w:rsid w:val="00EF5A30"/>
    <w:rsid w:val="00EF5B58"/>
    <w:rsid w:val="00EF5BBF"/>
    <w:rsid w:val="00EF600B"/>
    <w:rsid w:val="00EF61B0"/>
    <w:rsid w:val="00EF6451"/>
    <w:rsid w:val="00EF649B"/>
    <w:rsid w:val="00EF6516"/>
    <w:rsid w:val="00EF6766"/>
    <w:rsid w:val="00EF680C"/>
    <w:rsid w:val="00EF6922"/>
    <w:rsid w:val="00EF6952"/>
    <w:rsid w:val="00EF69BB"/>
    <w:rsid w:val="00EF6B6D"/>
    <w:rsid w:val="00EF6C23"/>
    <w:rsid w:val="00EF6CA2"/>
    <w:rsid w:val="00EF6D20"/>
    <w:rsid w:val="00EF6E64"/>
    <w:rsid w:val="00EF7165"/>
    <w:rsid w:val="00EF7314"/>
    <w:rsid w:val="00EF7386"/>
    <w:rsid w:val="00EF76A2"/>
    <w:rsid w:val="00EF790E"/>
    <w:rsid w:val="00EF796F"/>
    <w:rsid w:val="00EF7AB3"/>
    <w:rsid w:val="00EF7C12"/>
    <w:rsid w:val="00F0022E"/>
    <w:rsid w:val="00F0032E"/>
    <w:rsid w:val="00F00632"/>
    <w:rsid w:val="00F0064A"/>
    <w:rsid w:val="00F0064E"/>
    <w:rsid w:val="00F0066C"/>
    <w:rsid w:val="00F006DD"/>
    <w:rsid w:val="00F00926"/>
    <w:rsid w:val="00F00B41"/>
    <w:rsid w:val="00F00BBD"/>
    <w:rsid w:val="00F00CEC"/>
    <w:rsid w:val="00F00EFC"/>
    <w:rsid w:val="00F01120"/>
    <w:rsid w:val="00F01505"/>
    <w:rsid w:val="00F0167A"/>
    <w:rsid w:val="00F016AD"/>
    <w:rsid w:val="00F0178B"/>
    <w:rsid w:val="00F019C2"/>
    <w:rsid w:val="00F01C5C"/>
    <w:rsid w:val="00F01F51"/>
    <w:rsid w:val="00F0247F"/>
    <w:rsid w:val="00F024A7"/>
    <w:rsid w:val="00F02562"/>
    <w:rsid w:val="00F025A0"/>
    <w:rsid w:val="00F025EE"/>
    <w:rsid w:val="00F02A7E"/>
    <w:rsid w:val="00F02CD8"/>
    <w:rsid w:val="00F02E59"/>
    <w:rsid w:val="00F02F7E"/>
    <w:rsid w:val="00F02FF7"/>
    <w:rsid w:val="00F0312C"/>
    <w:rsid w:val="00F0383A"/>
    <w:rsid w:val="00F038F2"/>
    <w:rsid w:val="00F03F79"/>
    <w:rsid w:val="00F040AB"/>
    <w:rsid w:val="00F0421E"/>
    <w:rsid w:val="00F044AE"/>
    <w:rsid w:val="00F045C9"/>
    <w:rsid w:val="00F045E7"/>
    <w:rsid w:val="00F046A6"/>
    <w:rsid w:val="00F048A8"/>
    <w:rsid w:val="00F0492D"/>
    <w:rsid w:val="00F04957"/>
    <w:rsid w:val="00F04A2F"/>
    <w:rsid w:val="00F04C3A"/>
    <w:rsid w:val="00F04CA0"/>
    <w:rsid w:val="00F04CE5"/>
    <w:rsid w:val="00F04D20"/>
    <w:rsid w:val="00F04E66"/>
    <w:rsid w:val="00F04E7A"/>
    <w:rsid w:val="00F051B5"/>
    <w:rsid w:val="00F05353"/>
    <w:rsid w:val="00F05838"/>
    <w:rsid w:val="00F05A3A"/>
    <w:rsid w:val="00F05D8B"/>
    <w:rsid w:val="00F05DA3"/>
    <w:rsid w:val="00F05EFD"/>
    <w:rsid w:val="00F06026"/>
    <w:rsid w:val="00F060B6"/>
    <w:rsid w:val="00F06151"/>
    <w:rsid w:val="00F062E5"/>
    <w:rsid w:val="00F063A3"/>
    <w:rsid w:val="00F064EA"/>
    <w:rsid w:val="00F064EC"/>
    <w:rsid w:val="00F0685D"/>
    <w:rsid w:val="00F068EE"/>
    <w:rsid w:val="00F06A43"/>
    <w:rsid w:val="00F06AE4"/>
    <w:rsid w:val="00F06E1A"/>
    <w:rsid w:val="00F072B7"/>
    <w:rsid w:val="00F07365"/>
    <w:rsid w:val="00F07531"/>
    <w:rsid w:val="00F07612"/>
    <w:rsid w:val="00F07641"/>
    <w:rsid w:val="00F0775B"/>
    <w:rsid w:val="00F07814"/>
    <w:rsid w:val="00F07820"/>
    <w:rsid w:val="00F0784A"/>
    <w:rsid w:val="00F079AD"/>
    <w:rsid w:val="00F07B3D"/>
    <w:rsid w:val="00F07B4D"/>
    <w:rsid w:val="00F07BA9"/>
    <w:rsid w:val="00F07D6B"/>
    <w:rsid w:val="00F07DB8"/>
    <w:rsid w:val="00F07F19"/>
    <w:rsid w:val="00F100B9"/>
    <w:rsid w:val="00F100C1"/>
    <w:rsid w:val="00F1015C"/>
    <w:rsid w:val="00F101EB"/>
    <w:rsid w:val="00F105AC"/>
    <w:rsid w:val="00F10918"/>
    <w:rsid w:val="00F10923"/>
    <w:rsid w:val="00F10F26"/>
    <w:rsid w:val="00F10FA6"/>
    <w:rsid w:val="00F1109A"/>
    <w:rsid w:val="00F1109D"/>
    <w:rsid w:val="00F110EF"/>
    <w:rsid w:val="00F11651"/>
    <w:rsid w:val="00F116BD"/>
    <w:rsid w:val="00F1172A"/>
    <w:rsid w:val="00F11805"/>
    <w:rsid w:val="00F11979"/>
    <w:rsid w:val="00F11A0A"/>
    <w:rsid w:val="00F11BA1"/>
    <w:rsid w:val="00F11BDA"/>
    <w:rsid w:val="00F11F25"/>
    <w:rsid w:val="00F11FE8"/>
    <w:rsid w:val="00F1212C"/>
    <w:rsid w:val="00F1216B"/>
    <w:rsid w:val="00F121DE"/>
    <w:rsid w:val="00F12315"/>
    <w:rsid w:val="00F12583"/>
    <w:rsid w:val="00F125B3"/>
    <w:rsid w:val="00F125E4"/>
    <w:rsid w:val="00F1269C"/>
    <w:rsid w:val="00F12702"/>
    <w:rsid w:val="00F1273C"/>
    <w:rsid w:val="00F12876"/>
    <w:rsid w:val="00F12CF0"/>
    <w:rsid w:val="00F13190"/>
    <w:rsid w:val="00F13430"/>
    <w:rsid w:val="00F1346A"/>
    <w:rsid w:val="00F13609"/>
    <w:rsid w:val="00F13624"/>
    <w:rsid w:val="00F1363A"/>
    <w:rsid w:val="00F13837"/>
    <w:rsid w:val="00F1387B"/>
    <w:rsid w:val="00F13975"/>
    <w:rsid w:val="00F13A1F"/>
    <w:rsid w:val="00F13A95"/>
    <w:rsid w:val="00F13C90"/>
    <w:rsid w:val="00F13E99"/>
    <w:rsid w:val="00F1404C"/>
    <w:rsid w:val="00F14167"/>
    <w:rsid w:val="00F1441E"/>
    <w:rsid w:val="00F144B1"/>
    <w:rsid w:val="00F144EB"/>
    <w:rsid w:val="00F147B7"/>
    <w:rsid w:val="00F14851"/>
    <w:rsid w:val="00F1485A"/>
    <w:rsid w:val="00F148F6"/>
    <w:rsid w:val="00F14A57"/>
    <w:rsid w:val="00F14D34"/>
    <w:rsid w:val="00F14F42"/>
    <w:rsid w:val="00F14FF7"/>
    <w:rsid w:val="00F1536E"/>
    <w:rsid w:val="00F15445"/>
    <w:rsid w:val="00F15478"/>
    <w:rsid w:val="00F15517"/>
    <w:rsid w:val="00F155DE"/>
    <w:rsid w:val="00F15663"/>
    <w:rsid w:val="00F157B0"/>
    <w:rsid w:val="00F15AAF"/>
    <w:rsid w:val="00F15E41"/>
    <w:rsid w:val="00F160DB"/>
    <w:rsid w:val="00F160F8"/>
    <w:rsid w:val="00F1613F"/>
    <w:rsid w:val="00F1618E"/>
    <w:rsid w:val="00F16203"/>
    <w:rsid w:val="00F1622D"/>
    <w:rsid w:val="00F1681D"/>
    <w:rsid w:val="00F16B17"/>
    <w:rsid w:val="00F16C01"/>
    <w:rsid w:val="00F16C5C"/>
    <w:rsid w:val="00F16C72"/>
    <w:rsid w:val="00F16E48"/>
    <w:rsid w:val="00F16E98"/>
    <w:rsid w:val="00F16F96"/>
    <w:rsid w:val="00F17023"/>
    <w:rsid w:val="00F17147"/>
    <w:rsid w:val="00F17149"/>
    <w:rsid w:val="00F1729D"/>
    <w:rsid w:val="00F1743A"/>
    <w:rsid w:val="00F17451"/>
    <w:rsid w:val="00F178A9"/>
    <w:rsid w:val="00F178EA"/>
    <w:rsid w:val="00F179A9"/>
    <w:rsid w:val="00F17C4D"/>
    <w:rsid w:val="00F17D64"/>
    <w:rsid w:val="00F17DDF"/>
    <w:rsid w:val="00F17F4A"/>
    <w:rsid w:val="00F2003E"/>
    <w:rsid w:val="00F20256"/>
    <w:rsid w:val="00F202E0"/>
    <w:rsid w:val="00F2036E"/>
    <w:rsid w:val="00F205B6"/>
    <w:rsid w:val="00F20778"/>
    <w:rsid w:val="00F20A91"/>
    <w:rsid w:val="00F20BE0"/>
    <w:rsid w:val="00F20EFC"/>
    <w:rsid w:val="00F20FAC"/>
    <w:rsid w:val="00F212A6"/>
    <w:rsid w:val="00F212BE"/>
    <w:rsid w:val="00F217F2"/>
    <w:rsid w:val="00F2184D"/>
    <w:rsid w:val="00F21853"/>
    <w:rsid w:val="00F21A80"/>
    <w:rsid w:val="00F21B23"/>
    <w:rsid w:val="00F21B3F"/>
    <w:rsid w:val="00F21BDC"/>
    <w:rsid w:val="00F21C3C"/>
    <w:rsid w:val="00F21DDF"/>
    <w:rsid w:val="00F21E50"/>
    <w:rsid w:val="00F220AC"/>
    <w:rsid w:val="00F220CE"/>
    <w:rsid w:val="00F2213D"/>
    <w:rsid w:val="00F2215E"/>
    <w:rsid w:val="00F222B6"/>
    <w:rsid w:val="00F222D2"/>
    <w:rsid w:val="00F22625"/>
    <w:rsid w:val="00F22634"/>
    <w:rsid w:val="00F22665"/>
    <w:rsid w:val="00F2269B"/>
    <w:rsid w:val="00F22907"/>
    <w:rsid w:val="00F229BD"/>
    <w:rsid w:val="00F22BE8"/>
    <w:rsid w:val="00F22D61"/>
    <w:rsid w:val="00F22E9A"/>
    <w:rsid w:val="00F23176"/>
    <w:rsid w:val="00F23227"/>
    <w:rsid w:val="00F2346A"/>
    <w:rsid w:val="00F234CB"/>
    <w:rsid w:val="00F2356C"/>
    <w:rsid w:val="00F23716"/>
    <w:rsid w:val="00F23E52"/>
    <w:rsid w:val="00F240F6"/>
    <w:rsid w:val="00F24106"/>
    <w:rsid w:val="00F241C8"/>
    <w:rsid w:val="00F243A9"/>
    <w:rsid w:val="00F244FB"/>
    <w:rsid w:val="00F2480B"/>
    <w:rsid w:val="00F24841"/>
    <w:rsid w:val="00F2486A"/>
    <w:rsid w:val="00F248E5"/>
    <w:rsid w:val="00F24A3A"/>
    <w:rsid w:val="00F24B3D"/>
    <w:rsid w:val="00F24BD6"/>
    <w:rsid w:val="00F24DBF"/>
    <w:rsid w:val="00F24EC1"/>
    <w:rsid w:val="00F24F64"/>
    <w:rsid w:val="00F24FDA"/>
    <w:rsid w:val="00F250B5"/>
    <w:rsid w:val="00F25182"/>
    <w:rsid w:val="00F25246"/>
    <w:rsid w:val="00F2529C"/>
    <w:rsid w:val="00F2598E"/>
    <w:rsid w:val="00F259B5"/>
    <w:rsid w:val="00F25C1A"/>
    <w:rsid w:val="00F25CF5"/>
    <w:rsid w:val="00F25E7F"/>
    <w:rsid w:val="00F26179"/>
    <w:rsid w:val="00F26380"/>
    <w:rsid w:val="00F26653"/>
    <w:rsid w:val="00F26733"/>
    <w:rsid w:val="00F267F5"/>
    <w:rsid w:val="00F26852"/>
    <w:rsid w:val="00F268A8"/>
    <w:rsid w:val="00F26957"/>
    <w:rsid w:val="00F26985"/>
    <w:rsid w:val="00F269AB"/>
    <w:rsid w:val="00F269CE"/>
    <w:rsid w:val="00F26BC8"/>
    <w:rsid w:val="00F26CA8"/>
    <w:rsid w:val="00F26EFA"/>
    <w:rsid w:val="00F26FD2"/>
    <w:rsid w:val="00F26FE2"/>
    <w:rsid w:val="00F271BF"/>
    <w:rsid w:val="00F27218"/>
    <w:rsid w:val="00F272F0"/>
    <w:rsid w:val="00F275E9"/>
    <w:rsid w:val="00F27779"/>
    <w:rsid w:val="00F277B2"/>
    <w:rsid w:val="00F277CC"/>
    <w:rsid w:val="00F279EF"/>
    <w:rsid w:val="00F27A48"/>
    <w:rsid w:val="00F27AD7"/>
    <w:rsid w:val="00F27CD3"/>
    <w:rsid w:val="00F27D25"/>
    <w:rsid w:val="00F27E66"/>
    <w:rsid w:val="00F27E6F"/>
    <w:rsid w:val="00F27EA6"/>
    <w:rsid w:val="00F27F78"/>
    <w:rsid w:val="00F3005E"/>
    <w:rsid w:val="00F3018F"/>
    <w:rsid w:val="00F3057C"/>
    <w:rsid w:val="00F30999"/>
    <w:rsid w:val="00F30AAF"/>
    <w:rsid w:val="00F30B29"/>
    <w:rsid w:val="00F30C05"/>
    <w:rsid w:val="00F3126A"/>
    <w:rsid w:val="00F3136F"/>
    <w:rsid w:val="00F314E1"/>
    <w:rsid w:val="00F314F4"/>
    <w:rsid w:val="00F315B7"/>
    <w:rsid w:val="00F31667"/>
    <w:rsid w:val="00F31676"/>
    <w:rsid w:val="00F316C6"/>
    <w:rsid w:val="00F31936"/>
    <w:rsid w:val="00F319C6"/>
    <w:rsid w:val="00F32070"/>
    <w:rsid w:val="00F322BB"/>
    <w:rsid w:val="00F32387"/>
    <w:rsid w:val="00F323DF"/>
    <w:rsid w:val="00F324A7"/>
    <w:rsid w:val="00F3272F"/>
    <w:rsid w:val="00F3274D"/>
    <w:rsid w:val="00F32760"/>
    <w:rsid w:val="00F328B4"/>
    <w:rsid w:val="00F328BC"/>
    <w:rsid w:val="00F32B82"/>
    <w:rsid w:val="00F32BB1"/>
    <w:rsid w:val="00F32F8E"/>
    <w:rsid w:val="00F33039"/>
    <w:rsid w:val="00F330CA"/>
    <w:rsid w:val="00F33254"/>
    <w:rsid w:val="00F332CD"/>
    <w:rsid w:val="00F33314"/>
    <w:rsid w:val="00F3343B"/>
    <w:rsid w:val="00F3343F"/>
    <w:rsid w:val="00F33479"/>
    <w:rsid w:val="00F3354C"/>
    <w:rsid w:val="00F335C9"/>
    <w:rsid w:val="00F335E5"/>
    <w:rsid w:val="00F3393C"/>
    <w:rsid w:val="00F339BB"/>
    <w:rsid w:val="00F33BBB"/>
    <w:rsid w:val="00F33C1C"/>
    <w:rsid w:val="00F33DCD"/>
    <w:rsid w:val="00F33DDB"/>
    <w:rsid w:val="00F34004"/>
    <w:rsid w:val="00F34030"/>
    <w:rsid w:val="00F340B5"/>
    <w:rsid w:val="00F340C0"/>
    <w:rsid w:val="00F341D4"/>
    <w:rsid w:val="00F3453E"/>
    <w:rsid w:val="00F3458D"/>
    <w:rsid w:val="00F34862"/>
    <w:rsid w:val="00F34897"/>
    <w:rsid w:val="00F3499B"/>
    <w:rsid w:val="00F34BB9"/>
    <w:rsid w:val="00F34CA5"/>
    <w:rsid w:val="00F35515"/>
    <w:rsid w:val="00F35794"/>
    <w:rsid w:val="00F35CA3"/>
    <w:rsid w:val="00F35D44"/>
    <w:rsid w:val="00F35E9F"/>
    <w:rsid w:val="00F3613E"/>
    <w:rsid w:val="00F3618C"/>
    <w:rsid w:val="00F362A8"/>
    <w:rsid w:val="00F36309"/>
    <w:rsid w:val="00F36405"/>
    <w:rsid w:val="00F36451"/>
    <w:rsid w:val="00F36497"/>
    <w:rsid w:val="00F3656A"/>
    <w:rsid w:val="00F36588"/>
    <w:rsid w:val="00F367C6"/>
    <w:rsid w:val="00F36AA3"/>
    <w:rsid w:val="00F370BA"/>
    <w:rsid w:val="00F37126"/>
    <w:rsid w:val="00F37555"/>
    <w:rsid w:val="00F37635"/>
    <w:rsid w:val="00F377B5"/>
    <w:rsid w:val="00F37A7D"/>
    <w:rsid w:val="00F37AB2"/>
    <w:rsid w:val="00F37C4F"/>
    <w:rsid w:val="00F37EDF"/>
    <w:rsid w:val="00F37FAE"/>
    <w:rsid w:val="00F40123"/>
    <w:rsid w:val="00F401C8"/>
    <w:rsid w:val="00F402E1"/>
    <w:rsid w:val="00F40321"/>
    <w:rsid w:val="00F40387"/>
    <w:rsid w:val="00F40662"/>
    <w:rsid w:val="00F40934"/>
    <w:rsid w:val="00F40A52"/>
    <w:rsid w:val="00F40DCA"/>
    <w:rsid w:val="00F40E12"/>
    <w:rsid w:val="00F40F1D"/>
    <w:rsid w:val="00F40FF9"/>
    <w:rsid w:val="00F4129C"/>
    <w:rsid w:val="00F4140A"/>
    <w:rsid w:val="00F41412"/>
    <w:rsid w:val="00F41499"/>
    <w:rsid w:val="00F414CF"/>
    <w:rsid w:val="00F41BB0"/>
    <w:rsid w:val="00F41D61"/>
    <w:rsid w:val="00F41E2A"/>
    <w:rsid w:val="00F41ECC"/>
    <w:rsid w:val="00F42096"/>
    <w:rsid w:val="00F420EC"/>
    <w:rsid w:val="00F420F3"/>
    <w:rsid w:val="00F421C3"/>
    <w:rsid w:val="00F42204"/>
    <w:rsid w:val="00F4226E"/>
    <w:rsid w:val="00F42289"/>
    <w:rsid w:val="00F4236E"/>
    <w:rsid w:val="00F42371"/>
    <w:rsid w:val="00F4263D"/>
    <w:rsid w:val="00F427EF"/>
    <w:rsid w:val="00F42999"/>
    <w:rsid w:val="00F42A0B"/>
    <w:rsid w:val="00F42C2A"/>
    <w:rsid w:val="00F42C71"/>
    <w:rsid w:val="00F42EB1"/>
    <w:rsid w:val="00F42F59"/>
    <w:rsid w:val="00F43146"/>
    <w:rsid w:val="00F432A5"/>
    <w:rsid w:val="00F4343B"/>
    <w:rsid w:val="00F4352C"/>
    <w:rsid w:val="00F436D2"/>
    <w:rsid w:val="00F43992"/>
    <w:rsid w:val="00F43AC3"/>
    <w:rsid w:val="00F43AC7"/>
    <w:rsid w:val="00F43ACF"/>
    <w:rsid w:val="00F43BF9"/>
    <w:rsid w:val="00F43F94"/>
    <w:rsid w:val="00F43FB2"/>
    <w:rsid w:val="00F43FDD"/>
    <w:rsid w:val="00F4446A"/>
    <w:rsid w:val="00F4450C"/>
    <w:rsid w:val="00F4462D"/>
    <w:rsid w:val="00F44874"/>
    <w:rsid w:val="00F44A1E"/>
    <w:rsid w:val="00F44A22"/>
    <w:rsid w:val="00F44C4F"/>
    <w:rsid w:val="00F44E9D"/>
    <w:rsid w:val="00F44EA1"/>
    <w:rsid w:val="00F44EDA"/>
    <w:rsid w:val="00F44F49"/>
    <w:rsid w:val="00F4507C"/>
    <w:rsid w:val="00F450BF"/>
    <w:rsid w:val="00F4523F"/>
    <w:rsid w:val="00F452B1"/>
    <w:rsid w:val="00F4562B"/>
    <w:rsid w:val="00F45773"/>
    <w:rsid w:val="00F45A3C"/>
    <w:rsid w:val="00F45BC3"/>
    <w:rsid w:val="00F45C5E"/>
    <w:rsid w:val="00F45D19"/>
    <w:rsid w:val="00F45DA8"/>
    <w:rsid w:val="00F45F56"/>
    <w:rsid w:val="00F45FE4"/>
    <w:rsid w:val="00F463BC"/>
    <w:rsid w:val="00F4640B"/>
    <w:rsid w:val="00F464E4"/>
    <w:rsid w:val="00F46703"/>
    <w:rsid w:val="00F4690A"/>
    <w:rsid w:val="00F46E07"/>
    <w:rsid w:val="00F47036"/>
    <w:rsid w:val="00F4770F"/>
    <w:rsid w:val="00F47CA1"/>
    <w:rsid w:val="00F47D1F"/>
    <w:rsid w:val="00F47E0E"/>
    <w:rsid w:val="00F47FA8"/>
    <w:rsid w:val="00F50547"/>
    <w:rsid w:val="00F5064E"/>
    <w:rsid w:val="00F5065B"/>
    <w:rsid w:val="00F5073F"/>
    <w:rsid w:val="00F507FB"/>
    <w:rsid w:val="00F50A71"/>
    <w:rsid w:val="00F50B79"/>
    <w:rsid w:val="00F50BED"/>
    <w:rsid w:val="00F50C34"/>
    <w:rsid w:val="00F50D79"/>
    <w:rsid w:val="00F5106D"/>
    <w:rsid w:val="00F512C9"/>
    <w:rsid w:val="00F513C2"/>
    <w:rsid w:val="00F515C0"/>
    <w:rsid w:val="00F51647"/>
    <w:rsid w:val="00F516B6"/>
    <w:rsid w:val="00F516C5"/>
    <w:rsid w:val="00F516DA"/>
    <w:rsid w:val="00F517C1"/>
    <w:rsid w:val="00F518F6"/>
    <w:rsid w:val="00F51A1C"/>
    <w:rsid w:val="00F51A38"/>
    <w:rsid w:val="00F51B35"/>
    <w:rsid w:val="00F51BFD"/>
    <w:rsid w:val="00F51D21"/>
    <w:rsid w:val="00F51ED5"/>
    <w:rsid w:val="00F51FFD"/>
    <w:rsid w:val="00F52030"/>
    <w:rsid w:val="00F522AA"/>
    <w:rsid w:val="00F523E3"/>
    <w:rsid w:val="00F527C9"/>
    <w:rsid w:val="00F5290C"/>
    <w:rsid w:val="00F52974"/>
    <w:rsid w:val="00F529B3"/>
    <w:rsid w:val="00F52D58"/>
    <w:rsid w:val="00F52E66"/>
    <w:rsid w:val="00F52FF0"/>
    <w:rsid w:val="00F53107"/>
    <w:rsid w:val="00F5313D"/>
    <w:rsid w:val="00F53512"/>
    <w:rsid w:val="00F53DD5"/>
    <w:rsid w:val="00F53F16"/>
    <w:rsid w:val="00F541E4"/>
    <w:rsid w:val="00F54223"/>
    <w:rsid w:val="00F5422E"/>
    <w:rsid w:val="00F5437F"/>
    <w:rsid w:val="00F543B2"/>
    <w:rsid w:val="00F54446"/>
    <w:rsid w:val="00F544A7"/>
    <w:rsid w:val="00F54519"/>
    <w:rsid w:val="00F54539"/>
    <w:rsid w:val="00F54799"/>
    <w:rsid w:val="00F5485A"/>
    <w:rsid w:val="00F548A5"/>
    <w:rsid w:val="00F54D97"/>
    <w:rsid w:val="00F54F36"/>
    <w:rsid w:val="00F54F70"/>
    <w:rsid w:val="00F55148"/>
    <w:rsid w:val="00F55225"/>
    <w:rsid w:val="00F55250"/>
    <w:rsid w:val="00F5528B"/>
    <w:rsid w:val="00F55475"/>
    <w:rsid w:val="00F55491"/>
    <w:rsid w:val="00F554D7"/>
    <w:rsid w:val="00F5582C"/>
    <w:rsid w:val="00F55CA2"/>
    <w:rsid w:val="00F55EAC"/>
    <w:rsid w:val="00F55F23"/>
    <w:rsid w:val="00F55FAB"/>
    <w:rsid w:val="00F55FC1"/>
    <w:rsid w:val="00F56173"/>
    <w:rsid w:val="00F566B0"/>
    <w:rsid w:val="00F56A6C"/>
    <w:rsid w:val="00F56AF5"/>
    <w:rsid w:val="00F56F12"/>
    <w:rsid w:val="00F56F50"/>
    <w:rsid w:val="00F57371"/>
    <w:rsid w:val="00F57672"/>
    <w:rsid w:val="00F576C6"/>
    <w:rsid w:val="00F57719"/>
    <w:rsid w:val="00F577E5"/>
    <w:rsid w:val="00F57814"/>
    <w:rsid w:val="00F578F6"/>
    <w:rsid w:val="00F579A3"/>
    <w:rsid w:val="00F57D2E"/>
    <w:rsid w:val="00F57E77"/>
    <w:rsid w:val="00F6033E"/>
    <w:rsid w:val="00F60392"/>
    <w:rsid w:val="00F60454"/>
    <w:rsid w:val="00F60465"/>
    <w:rsid w:val="00F60650"/>
    <w:rsid w:val="00F606D9"/>
    <w:rsid w:val="00F606EE"/>
    <w:rsid w:val="00F60724"/>
    <w:rsid w:val="00F60852"/>
    <w:rsid w:val="00F60AE4"/>
    <w:rsid w:val="00F60B1D"/>
    <w:rsid w:val="00F60B48"/>
    <w:rsid w:val="00F60B52"/>
    <w:rsid w:val="00F60BEB"/>
    <w:rsid w:val="00F60EAB"/>
    <w:rsid w:val="00F610BC"/>
    <w:rsid w:val="00F612B3"/>
    <w:rsid w:val="00F61442"/>
    <w:rsid w:val="00F6176B"/>
    <w:rsid w:val="00F6181D"/>
    <w:rsid w:val="00F6184E"/>
    <w:rsid w:val="00F61BC3"/>
    <w:rsid w:val="00F61BEB"/>
    <w:rsid w:val="00F61C91"/>
    <w:rsid w:val="00F61F71"/>
    <w:rsid w:val="00F61FBB"/>
    <w:rsid w:val="00F62187"/>
    <w:rsid w:val="00F621C5"/>
    <w:rsid w:val="00F6222E"/>
    <w:rsid w:val="00F6236E"/>
    <w:rsid w:val="00F62AA2"/>
    <w:rsid w:val="00F62B1B"/>
    <w:rsid w:val="00F62B42"/>
    <w:rsid w:val="00F62B57"/>
    <w:rsid w:val="00F62CDC"/>
    <w:rsid w:val="00F62D5B"/>
    <w:rsid w:val="00F62DF6"/>
    <w:rsid w:val="00F62E58"/>
    <w:rsid w:val="00F62EAE"/>
    <w:rsid w:val="00F630BB"/>
    <w:rsid w:val="00F633FD"/>
    <w:rsid w:val="00F63477"/>
    <w:rsid w:val="00F635A4"/>
    <w:rsid w:val="00F6369B"/>
    <w:rsid w:val="00F63854"/>
    <w:rsid w:val="00F6399B"/>
    <w:rsid w:val="00F63AA4"/>
    <w:rsid w:val="00F63AB5"/>
    <w:rsid w:val="00F63D81"/>
    <w:rsid w:val="00F63DD8"/>
    <w:rsid w:val="00F640C7"/>
    <w:rsid w:val="00F642F0"/>
    <w:rsid w:val="00F64439"/>
    <w:rsid w:val="00F645D2"/>
    <w:rsid w:val="00F645EE"/>
    <w:rsid w:val="00F64645"/>
    <w:rsid w:val="00F646FB"/>
    <w:rsid w:val="00F649BA"/>
    <w:rsid w:val="00F64A88"/>
    <w:rsid w:val="00F64AFD"/>
    <w:rsid w:val="00F64BE6"/>
    <w:rsid w:val="00F64CED"/>
    <w:rsid w:val="00F64D75"/>
    <w:rsid w:val="00F64E49"/>
    <w:rsid w:val="00F64FD9"/>
    <w:rsid w:val="00F6509B"/>
    <w:rsid w:val="00F651DB"/>
    <w:rsid w:val="00F652C2"/>
    <w:rsid w:val="00F652EA"/>
    <w:rsid w:val="00F65562"/>
    <w:rsid w:val="00F655E0"/>
    <w:rsid w:val="00F65654"/>
    <w:rsid w:val="00F656F4"/>
    <w:rsid w:val="00F65CC6"/>
    <w:rsid w:val="00F65E60"/>
    <w:rsid w:val="00F65EF9"/>
    <w:rsid w:val="00F65F06"/>
    <w:rsid w:val="00F65FF1"/>
    <w:rsid w:val="00F660BF"/>
    <w:rsid w:val="00F66178"/>
    <w:rsid w:val="00F6640F"/>
    <w:rsid w:val="00F66518"/>
    <w:rsid w:val="00F66595"/>
    <w:rsid w:val="00F666BD"/>
    <w:rsid w:val="00F666DD"/>
    <w:rsid w:val="00F66829"/>
    <w:rsid w:val="00F66839"/>
    <w:rsid w:val="00F669E5"/>
    <w:rsid w:val="00F66B67"/>
    <w:rsid w:val="00F66EAF"/>
    <w:rsid w:val="00F67031"/>
    <w:rsid w:val="00F67144"/>
    <w:rsid w:val="00F67361"/>
    <w:rsid w:val="00F67399"/>
    <w:rsid w:val="00F6750B"/>
    <w:rsid w:val="00F6754A"/>
    <w:rsid w:val="00F67776"/>
    <w:rsid w:val="00F677B5"/>
    <w:rsid w:val="00F67AA1"/>
    <w:rsid w:val="00F67CBD"/>
    <w:rsid w:val="00F67ECB"/>
    <w:rsid w:val="00F700E1"/>
    <w:rsid w:val="00F7012D"/>
    <w:rsid w:val="00F702A3"/>
    <w:rsid w:val="00F703C9"/>
    <w:rsid w:val="00F707A1"/>
    <w:rsid w:val="00F70B24"/>
    <w:rsid w:val="00F70B3C"/>
    <w:rsid w:val="00F70CF1"/>
    <w:rsid w:val="00F70EBC"/>
    <w:rsid w:val="00F71221"/>
    <w:rsid w:val="00F71259"/>
    <w:rsid w:val="00F715A2"/>
    <w:rsid w:val="00F71C19"/>
    <w:rsid w:val="00F71E4E"/>
    <w:rsid w:val="00F72053"/>
    <w:rsid w:val="00F720B5"/>
    <w:rsid w:val="00F720DD"/>
    <w:rsid w:val="00F7210D"/>
    <w:rsid w:val="00F72142"/>
    <w:rsid w:val="00F722C3"/>
    <w:rsid w:val="00F722E7"/>
    <w:rsid w:val="00F723BB"/>
    <w:rsid w:val="00F724FA"/>
    <w:rsid w:val="00F72AAA"/>
    <w:rsid w:val="00F72C42"/>
    <w:rsid w:val="00F7303C"/>
    <w:rsid w:val="00F733CB"/>
    <w:rsid w:val="00F7344B"/>
    <w:rsid w:val="00F73653"/>
    <w:rsid w:val="00F73777"/>
    <w:rsid w:val="00F738D1"/>
    <w:rsid w:val="00F73926"/>
    <w:rsid w:val="00F73A2B"/>
    <w:rsid w:val="00F73AD0"/>
    <w:rsid w:val="00F73EF3"/>
    <w:rsid w:val="00F73F46"/>
    <w:rsid w:val="00F73F53"/>
    <w:rsid w:val="00F740F1"/>
    <w:rsid w:val="00F740F6"/>
    <w:rsid w:val="00F74206"/>
    <w:rsid w:val="00F7443D"/>
    <w:rsid w:val="00F7447D"/>
    <w:rsid w:val="00F746EB"/>
    <w:rsid w:val="00F74968"/>
    <w:rsid w:val="00F749A4"/>
    <w:rsid w:val="00F749FA"/>
    <w:rsid w:val="00F74B2D"/>
    <w:rsid w:val="00F74CEC"/>
    <w:rsid w:val="00F7515C"/>
    <w:rsid w:val="00F752DC"/>
    <w:rsid w:val="00F75782"/>
    <w:rsid w:val="00F758A4"/>
    <w:rsid w:val="00F7599A"/>
    <w:rsid w:val="00F75A63"/>
    <w:rsid w:val="00F75A87"/>
    <w:rsid w:val="00F75A8A"/>
    <w:rsid w:val="00F75E2A"/>
    <w:rsid w:val="00F76235"/>
    <w:rsid w:val="00F76293"/>
    <w:rsid w:val="00F764ED"/>
    <w:rsid w:val="00F76A3F"/>
    <w:rsid w:val="00F76A58"/>
    <w:rsid w:val="00F76A6C"/>
    <w:rsid w:val="00F76D73"/>
    <w:rsid w:val="00F76D85"/>
    <w:rsid w:val="00F76EC5"/>
    <w:rsid w:val="00F76F14"/>
    <w:rsid w:val="00F77012"/>
    <w:rsid w:val="00F77041"/>
    <w:rsid w:val="00F77932"/>
    <w:rsid w:val="00F77B67"/>
    <w:rsid w:val="00F77C89"/>
    <w:rsid w:val="00F77DBC"/>
    <w:rsid w:val="00F77DFF"/>
    <w:rsid w:val="00F77FF6"/>
    <w:rsid w:val="00F80036"/>
    <w:rsid w:val="00F8013D"/>
    <w:rsid w:val="00F801C7"/>
    <w:rsid w:val="00F8037B"/>
    <w:rsid w:val="00F8054B"/>
    <w:rsid w:val="00F806C7"/>
    <w:rsid w:val="00F808EC"/>
    <w:rsid w:val="00F80944"/>
    <w:rsid w:val="00F80D5C"/>
    <w:rsid w:val="00F80E9A"/>
    <w:rsid w:val="00F816DE"/>
    <w:rsid w:val="00F81841"/>
    <w:rsid w:val="00F81999"/>
    <w:rsid w:val="00F819C9"/>
    <w:rsid w:val="00F81A90"/>
    <w:rsid w:val="00F81B59"/>
    <w:rsid w:val="00F81BAD"/>
    <w:rsid w:val="00F81C58"/>
    <w:rsid w:val="00F8207B"/>
    <w:rsid w:val="00F8215F"/>
    <w:rsid w:val="00F8231A"/>
    <w:rsid w:val="00F82401"/>
    <w:rsid w:val="00F82567"/>
    <w:rsid w:val="00F826FE"/>
    <w:rsid w:val="00F82737"/>
    <w:rsid w:val="00F82789"/>
    <w:rsid w:val="00F82A7A"/>
    <w:rsid w:val="00F82A88"/>
    <w:rsid w:val="00F82DA4"/>
    <w:rsid w:val="00F82FC3"/>
    <w:rsid w:val="00F831F5"/>
    <w:rsid w:val="00F833CF"/>
    <w:rsid w:val="00F8353F"/>
    <w:rsid w:val="00F83699"/>
    <w:rsid w:val="00F836CE"/>
    <w:rsid w:val="00F83779"/>
    <w:rsid w:val="00F83B0E"/>
    <w:rsid w:val="00F83C9D"/>
    <w:rsid w:val="00F83D29"/>
    <w:rsid w:val="00F83D58"/>
    <w:rsid w:val="00F83D68"/>
    <w:rsid w:val="00F83DF9"/>
    <w:rsid w:val="00F83FA0"/>
    <w:rsid w:val="00F840E2"/>
    <w:rsid w:val="00F841AF"/>
    <w:rsid w:val="00F84203"/>
    <w:rsid w:val="00F8439E"/>
    <w:rsid w:val="00F843C5"/>
    <w:rsid w:val="00F84471"/>
    <w:rsid w:val="00F8454E"/>
    <w:rsid w:val="00F847DC"/>
    <w:rsid w:val="00F84916"/>
    <w:rsid w:val="00F849AC"/>
    <w:rsid w:val="00F84AEE"/>
    <w:rsid w:val="00F84CFF"/>
    <w:rsid w:val="00F84E64"/>
    <w:rsid w:val="00F84FB3"/>
    <w:rsid w:val="00F853F7"/>
    <w:rsid w:val="00F854A2"/>
    <w:rsid w:val="00F856FA"/>
    <w:rsid w:val="00F8587C"/>
    <w:rsid w:val="00F859E5"/>
    <w:rsid w:val="00F85BD0"/>
    <w:rsid w:val="00F85CCE"/>
    <w:rsid w:val="00F85EF7"/>
    <w:rsid w:val="00F85FD1"/>
    <w:rsid w:val="00F8605D"/>
    <w:rsid w:val="00F86139"/>
    <w:rsid w:val="00F8631A"/>
    <w:rsid w:val="00F86329"/>
    <w:rsid w:val="00F864DC"/>
    <w:rsid w:val="00F86573"/>
    <w:rsid w:val="00F867DC"/>
    <w:rsid w:val="00F86952"/>
    <w:rsid w:val="00F86A6F"/>
    <w:rsid w:val="00F86E54"/>
    <w:rsid w:val="00F86E6D"/>
    <w:rsid w:val="00F87122"/>
    <w:rsid w:val="00F87133"/>
    <w:rsid w:val="00F87542"/>
    <w:rsid w:val="00F876C7"/>
    <w:rsid w:val="00F8770B"/>
    <w:rsid w:val="00F87755"/>
    <w:rsid w:val="00F878F9"/>
    <w:rsid w:val="00F87A25"/>
    <w:rsid w:val="00F87ACB"/>
    <w:rsid w:val="00F87CD2"/>
    <w:rsid w:val="00F900D1"/>
    <w:rsid w:val="00F900DC"/>
    <w:rsid w:val="00F90270"/>
    <w:rsid w:val="00F90304"/>
    <w:rsid w:val="00F9044B"/>
    <w:rsid w:val="00F904ED"/>
    <w:rsid w:val="00F904FD"/>
    <w:rsid w:val="00F9065B"/>
    <w:rsid w:val="00F90706"/>
    <w:rsid w:val="00F90722"/>
    <w:rsid w:val="00F90782"/>
    <w:rsid w:val="00F90866"/>
    <w:rsid w:val="00F90952"/>
    <w:rsid w:val="00F909BC"/>
    <w:rsid w:val="00F909F5"/>
    <w:rsid w:val="00F90A1B"/>
    <w:rsid w:val="00F90AF6"/>
    <w:rsid w:val="00F90D4B"/>
    <w:rsid w:val="00F90ED5"/>
    <w:rsid w:val="00F90F62"/>
    <w:rsid w:val="00F91003"/>
    <w:rsid w:val="00F91411"/>
    <w:rsid w:val="00F91C01"/>
    <w:rsid w:val="00F91D8D"/>
    <w:rsid w:val="00F91E89"/>
    <w:rsid w:val="00F91F0C"/>
    <w:rsid w:val="00F91F30"/>
    <w:rsid w:val="00F91F7E"/>
    <w:rsid w:val="00F91FEE"/>
    <w:rsid w:val="00F921C6"/>
    <w:rsid w:val="00F92568"/>
    <w:rsid w:val="00F92575"/>
    <w:rsid w:val="00F92745"/>
    <w:rsid w:val="00F9281C"/>
    <w:rsid w:val="00F92A88"/>
    <w:rsid w:val="00F92A9B"/>
    <w:rsid w:val="00F92C25"/>
    <w:rsid w:val="00F92D57"/>
    <w:rsid w:val="00F92E6B"/>
    <w:rsid w:val="00F9334E"/>
    <w:rsid w:val="00F9379A"/>
    <w:rsid w:val="00F93A6B"/>
    <w:rsid w:val="00F93A92"/>
    <w:rsid w:val="00F93ACB"/>
    <w:rsid w:val="00F93B27"/>
    <w:rsid w:val="00F93B5A"/>
    <w:rsid w:val="00F93C1C"/>
    <w:rsid w:val="00F93C59"/>
    <w:rsid w:val="00F93FB1"/>
    <w:rsid w:val="00F940B6"/>
    <w:rsid w:val="00F94329"/>
    <w:rsid w:val="00F94427"/>
    <w:rsid w:val="00F945F1"/>
    <w:rsid w:val="00F94B32"/>
    <w:rsid w:val="00F94DEF"/>
    <w:rsid w:val="00F94E67"/>
    <w:rsid w:val="00F94E73"/>
    <w:rsid w:val="00F9509B"/>
    <w:rsid w:val="00F95196"/>
    <w:rsid w:val="00F951EC"/>
    <w:rsid w:val="00F9559B"/>
    <w:rsid w:val="00F95904"/>
    <w:rsid w:val="00F959AF"/>
    <w:rsid w:val="00F95B6F"/>
    <w:rsid w:val="00F95E20"/>
    <w:rsid w:val="00F95E2E"/>
    <w:rsid w:val="00F95E72"/>
    <w:rsid w:val="00F95EC9"/>
    <w:rsid w:val="00F95F86"/>
    <w:rsid w:val="00F95FB2"/>
    <w:rsid w:val="00F9602C"/>
    <w:rsid w:val="00F96107"/>
    <w:rsid w:val="00F9629D"/>
    <w:rsid w:val="00F9635E"/>
    <w:rsid w:val="00F96506"/>
    <w:rsid w:val="00F9669C"/>
    <w:rsid w:val="00F96861"/>
    <w:rsid w:val="00F9695F"/>
    <w:rsid w:val="00F9697F"/>
    <w:rsid w:val="00F969DD"/>
    <w:rsid w:val="00F96BF1"/>
    <w:rsid w:val="00F96CBC"/>
    <w:rsid w:val="00F96D4B"/>
    <w:rsid w:val="00F97057"/>
    <w:rsid w:val="00F97330"/>
    <w:rsid w:val="00F97774"/>
    <w:rsid w:val="00F977DE"/>
    <w:rsid w:val="00F97A61"/>
    <w:rsid w:val="00F97AC5"/>
    <w:rsid w:val="00F97BA2"/>
    <w:rsid w:val="00F97C99"/>
    <w:rsid w:val="00FA032A"/>
    <w:rsid w:val="00FA0389"/>
    <w:rsid w:val="00FA059D"/>
    <w:rsid w:val="00FA05D5"/>
    <w:rsid w:val="00FA05F8"/>
    <w:rsid w:val="00FA0763"/>
    <w:rsid w:val="00FA0A21"/>
    <w:rsid w:val="00FA0E52"/>
    <w:rsid w:val="00FA0E97"/>
    <w:rsid w:val="00FA128E"/>
    <w:rsid w:val="00FA1408"/>
    <w:rsid w:val="00FA1537"/>
    <w:rsid w:val="00FA1685"/>
    <w:rsid w:val="00FA1829"/>
    <w:rsid w:val="00FA18FE"/>
    <w:rsid w:val="00FA1BCB"/>
    <w:rsid w:val="00FA1C34"/>
    <w:rsid w:val="00FA1EF1"/>
    <w:rsid w:val="00FA1F93"/>
    <w:rsid w:val="00FA201E"/>
    <w:rsid w:val="00FA222C"/>
    <w:rsid w:val="00FA22DA"/>
    <w:rsid w:val="00FA2341"/>
    <w:rsid w:val="00FA2541"/>
    <w:rsid w:val="00FA2655"/>
    <w:rsid w:val="00FA2756"/>
    <w:rsid w:val="00FA2828"/>
    <w:rsid w:val="00FA2942"/>
    <w:rsid w:val="00FA297E"/>
    <w:rsid w:val="00FA2A84"/>
    <w:rsid w:val="00FA2B12"/>
    <w:rsid w:val="00FA2B24"/>
    <w:rsid w:val="00FA2B46"/>
    <w:rsid w:val="00FA2B7D"/>
    <w:rsid w:val="00FA2BA3"/>
    <w:rsid w:val="00FA2C2B"/>
    <w:rsid w:val="00FA2F8E"/>
    <w:rsid w:val="00FA30E3"/>
    <w:rsid w:val="00FA3357"/>
    <w:rsid w:val="00FA364A"/>
    <w:rsid w:val="00FA36C2"/>
    <w:rsid w:val="00FA37A3"/>
    <w:rsid w:val="00FA3876"/>
    <w:rsid w:val="00FA3AC2"/>
    <w:rsid w:val="00FA3B6D"/>
    <w:rsid w:val="00FA3D95"/>
    <w:rsid w:val="00FA3EF5"/>
    <w:rsid w:val="00FA3F63"/>
    <w:rsid w:val="00FA4209"/>
    <w:rsid w:val="00FA450D"/>
    <w:rsid w:val="00FA49AB"/>
    <w:rsid w:val="00FA4B7B"/>
    <w:rsid w:val="00FA4C66"/>
    <w:rsid w:val="00FA4D0B"/>
    <w:rsid w:val="00FA4F10"/>
    <w:rsid w:val="00FA5009"/>
    <w:rsid w:val="00FA5010"/>
    <w:rsid w:val="00FA51D4"/>
    <w:rsid w:val="00FA5491"/>
    <w:rsid w:val="00FA564A"/>
    <w:rsid w:val="00FA5657"/>
    <w:rsid w:val="00FA5B3C"/>
    <w:rsid w:val="00FA5BF1"/>
    <w:rsid w:val="00FA5C9E"/>
    <w:rsid w:val="00FA5DE7"/>
    <w:rsid w:val="00FA5F81"/>
    <w:rsid w:val="00FA5FFD"/>
    <w:rsid w:val="00FA6013"/>
    <w:rsid w:val="00FA6068"/>
    <w:rsid w:val="00FA60AC"/>
    <w:rsid w:val="00FA6151"/>
    <w:rsid w:val="00FA63ED"/>
    <w:rsid w:val="00FA64C2"/>
    <w:rsid w:val="00FA64E2"/>
    <w:rsid w:val="00FA674C"/>
    <w:rsid w:val="00FA6807"/>
    <w:rsid w:val="00FA69B2"/>
    <w:rsid w:val="00FA6D98"/>
    <w:rsid w:val="00FA715C"/>
    <w:rsid w:val="00FA72C7"/>
    <w:rsid w:val="00FA72FE"/>
    <w:rsid w:val="00FA7916"/>
    <w:rsid w:val="00FA7E87"/>
    <w:rsid w:val="00FA7FDF"/>
    <w:rsid w:val="00FB00E7"/>
    <w:rsid w:val="00FB012B"/>
    <w:rsid w:val="00FB035C"/>
    <w:rsid w:val="00FB0684"/>
    <w:rsid w:val="00FB06B5"/>
    <w:rsid w:val="00FB09C6"/>
    <w:rsid w:val="00FB0AB9"/>
    <w:rsid w:val="00FB0C85"/>
    <w:rsid w:val="00FB0C91"/>
    <w:rsid w:val="00FB0CB9"/>
    <w:rsid w:val="00FB0E78"/>
    <w:rsid w:val="00FB0F3A"/>
    <w:rsid w:val="00FB0F9F"/>
    <w:rsid w:val="00FB122D"/>
    <w:rsid w:val="00FB18F3"/>
    <w:rsid w:val="00FB1A82"/>
    <w:rsid w:val="00FB1AE6"/>
    <w:rsid w:val="00FB1CE8"/>
    <w:rsid w:val="00FB213A"/>
    <w:rsid w:val="00FB2440"/>
    <w:rsid w:val="00FB2528"/>
    <w:rsid w:val="00FB271F"/>
    <w:rsid w:val="00FB28AE"/>
    <w:rsid w:val="00FB2983"/>
    <w:rsid w:val="00FB2DEE"/>
    <w:rsid w:val="00FB2E5D"/>
    <w:rsid w:val="00FB2F13"/>
    <w:rsid w:val="00FB2F74"/>
    <w:rsid w:val="00FB33D5"/>
    <w:rsid w:val="00FB35EA"/>
    <w:rsid w:val="00FB3632"/>
    <w:rsid w:val="00FB3749"/>
    <w:rsid w:val="00FB3830"/>
    <w:rsid w:val="00FB3856"/>
    <w:rsid w:val="00FB38F1"/>
    <w:rsid w:val="00FB3920"/>
    <w:rsid w:val="00FB3A56"/>
    <w:rsid w:val="00FB3ABB"/>
    <w:rsid w:val="00FB3EB2"/>
    <w:rsid w:val="00FB3ECA"/>
    <w:rsid w:val="00FB42CF"/>
    <w:rsid w:val="00FB4760"/>
    <w:rsid w:val="00FB47E5"/>
    <w:rsid w:val="00FB49D5"/>
    <w:rsid w:val="00FB49E2"/>
    <w:rsid w:val="00FB4D50"/>
    <w:rsid w:val="00FB4D70"/>
    <w:rsid w:val="00FB50C5"/>
    <w:rsid w:val="00FB5158"/>
    <w:rsid w:val="00FB51E5"/>
    <w:rsid w:val="00FB52FF"/>
    <w:rsid w:val="00FB5333"/>
    <w:rsid w:val="00FB56F4"/>
    <w:rsid w:val="00FB5977"/>
    <w:rsid w:val="00FB5CF6"/>
    <w:rsid w:val="00FB5EDE"/>
    <w:rsid w:val="00FB6088"/>
    <w:rsid w:val="00FB6497"/>
    <w:rsid w:val="00FB649F"/>
    <w:rsid w:val="00FB695E"/>
    <w:rsid w:val="00FB69A9"/>
    <w:rsid w:val="00FB6AAB"/>
    <w:rsid w:val="00FB6B10"/>
    <w:rsid w:val="00FB6BC7"/>
    <w:rsid w:val="00FB6EE6"/>
    <w:rsid w:val="00FB6EE7"/>
    <w:rsid w:val="00FB7017"/>
    <w:rsid w:val="00FB71AF"/>
    <w:rsid w:val="00FB7240"/>
    <w:rsid w:val="00FB74E2"/>
    <w:rsid w:val="00FB7646"/>
    <w:rsid w:val="00FB764E"/>
    <w:rsid w:val="00FB784A"/>
    <w:rsid w:val="00FB788A"/>
    <w:rsid w:val="00FB7B8E"/>
    <w:rsid w:val="00FB7D02"/>
    <w:rsid w:val="00FB7DAD"/>
    <w:rsid w:val="00FB7DF4"/>
    <w:rsid w:val="00FC018E"/>
    <w:rsid w:val="00FC01A5"/>
    <w:rsid w:val="00FC04E3"/>
    <w:rsid w:val="00FC0642"/>
    <w:rsid w:val="00FC0C2D"/>
    <w:rsid w:val="00FC14B6"/>
    <w:rsid w:val="00FC1709"/>
    <w:rsid w:val="00FC19EF"/>
    <w:rsid w:val="00FC1BED"/>
    <w:rsid w:val="00FC1C5F"/>
    <w:rsid w:val="00FC1CD8"/>
    <w:rsid w:val="00FC1CED"/>
    <w:rsid w:val="00FC1F02"/>
    <w:rsid w:val="00FC2359"/>
    <w:rsid w:val="00FC242F"/>
    <w:rsid w:val="00FC257E"/>
    <w:rsid w:val="00FC2610"/>
    <w:rsid w:val="00FC2792"/>
    <w:rsid w:val="00FC285E"/>
    <w:rsid w:val="00FC2A11"/>
    <w:rsid w:val="00FC2ADD"/>
    <w:rsid w:val="00FC2C9A"/>
    <w:rsid w:val="00FC2F15"/>
    <w:rsid w:val="00FC3164"/>
    <w:rsid w:val="00FC3196"/>
    <w:rsid w:val="00FC3322"/>
    <w:rsid w:val="00FC3596"/>
    <w:rsid w:val="00FC37B1"/>
    <w:rsid w:val="00FC383A"/>
    <w:rsid w:val="00FC38D0"/>
    <w:rsid w:val="00FC3A0A"/>
    <w:rsid w:val="00FC3ACE"/>
    <w:rsid w:val="00FC3C5D"/>
    <w:rsid w:val="00FC3DB9"/>
    <w:rsid w:val="00FC3EFC"/>
    <w:rsid w:val="00FC3F7A"/>
    <w:rsid w:val="00FC4094"/>
    <w:rsid w:val="00FC41AC"/>
    <w:rsid w:val="00FC44FA"/>
    <w:rsid w:val="00FC45ED"/>
    <w:rsid w:val="00FC46F9"/>
    <w:rsid w:val="00FC4769"/>
    <w:rsid w:val="00FC4954"/>
    <w:rsid w:val="00FC4B30"/>
    <w:rsid w:val="00FC4BB0"/>
    <w:rsid w:val="00FC4CF7"/>
    <w:rsid w:val="00FC4D9B"/>
    <w:rsid w:val="00FC5052"/>
    <w:rsid w:val="00FC51C4"/>
    <w:rsid w:val="00FC5257"/>
    <w:rsid w:val="00FC552D"/>
    <w:rsid w:val="00FC5A38"/>
    <w:rsid w:val="00FC5ABA"/>
    <w:rsid w:val="00FC5B20"/>
    <w:rsid w:val="00FC5C08"/>
    <w:rsid w:val="00FC5D33"/>
    <w:rsid w:val="00FC6121"/>
    <w:rsid w:val="00FC621D"/>
    <w:rsid w:val="00FC6337"/>
    <w:rsid w:val="00FC63AA"/>
    <w:rsid w:val="00FC642D"/>
    <w:rsid w:val="00FC6465"/>
    <w:rsid w:val="00FC6511"/>
    <w:rsid w:val="00FC678F"/>
    <w:rsid w:val="00FC6813"/>
    <w:rsid w:val="00FC686B"/>
    <w:rsid w:val="00FC68F4"/>
    <w:rsid w:val="00FC6A19"/>
    <w:rsid w:val="00FC6A36"/>
    <w:rsid w:val="00FC6C6D"/>
    <w:rsid w:val="00FC6C72"/>
    <w:rsid w:val="00FC6E0F"/>
    <w:rsid w:val="00FC6E17"/>
    <w:rsid w:val="00FC6E66"/>
    <w:rsid w:val="00FC7014"/>
    <w:rsid w:val="00FC70CF"/>
    <w:rsid w:val="00FC7136"/>
    <w:rsid w:val="00FC713D"/>
    <w:rsid w:val="00FC72AF"/>
    <w:rsid w:val="00FC72C3"/>
    <w:rsid w:val="00FC72F7"/>
    <w:rsid w:val="00FC757D"/>
    <w:rsid w:val="00FC767B"/>
    <w:rsid w:val="00FC783E"/>
    <w:rsid w:val="00FC7997"/>
    <w:rsid w:val="00FC7B78"/>
    <w:rsid w:val="00FC7CAC"/>
    <w:rsid w:val="00FC7D81"/>
    <w:rsid w:val="00FD028B"/>
    <w:rsid w:val="00FD0405"/>
    <w:rsid w:val="00FD0A40"/>
    <w:rsid w:val="00FD0BDB"/>
    <w:rsid w:val="00FD0D2D"/>
    <w:rsid w:val="00FD0D8F"/>
    <w:rsid w:val="00FD0E55"/>
    <w:rsid w:val="00FD1071"/>
    <w:rsid w:val="00FD1102"/>
    <w:rsid w:val="00FD1304"/>
    <w:rsid w:val="00FD136A"/>
    <w:rsid w:val="00FD1451"/>
    <w:rsid w:val="00FD147D"/>
    <w:rsid w:val="00FD1698"/>
    <w:rsid w:val="00FD1798"/>
    <w:rsid w:val="00FD1819"/>
    <w:rsid w:val="00FD1880"/>
    <w:rsid w:val="00FD1A81"/>
    <w:rsid w:val="00FD1C33"/>
    <w:rsid w:val="00FD1C71"/>
    <w:rsid w:val="00FD1DE8"/>
    <w:rsid w:val="00FD1F4F"/>
    <w:rsid w:val="00FD2590"/>
    <w:rsid w:val="00FD2A43"/>
    <w:rsid w:val="00FD2AEA"/>
    <w:rsid w:val="00FD2B74"/>
    <w:rsid w:val="00FD2B8F"/>
    <w:rsid w:val="00FD2D69"/>
    <w:rsid w:val="00FD2D9A"/>
    <w:rsid w:val="00FD2FAE"/>
    <w:rsid w:val="00FD311C"/>
    <w:rsid w:val="00FD34D8"/>
    <w:rsid w:val="00FD358C"/>
    <w:rsid w:val="00FD3CA1"/>
    <w:rsid w:val="00FD3DE2"/>
    <w:rsid w:val="00FD3DE6"/>
    <w:rsid w:val="00FD3E78"/>
    <w:rsid w:val="00FD4058"/>
    <w:rsid w:val="00FD4167"/>
    <w:rsid w:val="00FD418A"/>
    <w:rsid w:val="00FD4262"/>
    <w:rsid w:val="00FD441E"/>
    <w:rsid w:val="00FD44AC"/>
    <w:rsid w:val="00FD44DD"/>
    <w:rsid w:val="00FD45EC"/>
    <w:rsid w:val="00FD487E"/>
    <w:rsid w:val="00FD4A32"/>
    <w:rsid w:val="00FD4B37"/>
    <w:rsid w:val="00FD4C51"/>
    <w:rsid w:val="00FD4D00"/>
    <w:rsid w:val="00FD4F9B"/>
    <w:rsid w:val="00FD52AD"/>
    <w:rsid w:val="00FD543F"/>
    <w:rsid w:val="00FD57A5"/>
    <w:rsid w:val="00FD5846"/>
    <w:rsid w:val="00FD590C"/>
    <w:rsid w:val="00FD5919"/>
    <w:rsid w:val="00FD60EE"/>
    <w:rsid w:val="00FD6153"/>
    <w:rsid w:val="00FD6188"/>
    <w:rsid w:val="00FD61DB"/>
    <w:rsid w:val="00FD63ED"/>
    <w:rsid w:val="00FD66B7"/>
    <w:rsid w:val="00FD67C5"/>
    <w:rsid w:val="00FD6801"/>
    <w:rsid w:val="00FD690F"/>
    <w:rsid w:val="00FD69B3"/>
    <w:rsid w:val="00FD6BBE"/>
    <w:rsid w:val="00FD6C8A"/>
    <w:rsid w:val="00FD6F4E"/>
    <w:rsid w:val="00FD7024"/>
    <w:rsid w:val="00FD73A0"/>
    <w:rsid w:val="00FD7673"/>
    <w:rsid w:val="00FD76AC"/>
    <w:rsid w:val="00FD77F7"/>
    <w:rsid w:val="00FD79B1"/>
    <w:rsid w:val="00FD7ADA"/>
    <w:rsid w:val="00FD7BDE"/>
    <w:rsid w:val="00FD7DAA"/>
    <w:rsid w:val="00FD7FCD"/>
    <w:rsid w:val="00FE00A1"/>
    <w:rsid w:val="00FE0104"/>
    <w:rsid w:val="00FE0281"/>
    <w:rsid w:val="00FE048B"/>
    <w:rsid w:val="00FE080F"/>
    <w:rsid w:val="00FE08B3"/>
    <w:rsid w:val="00FE08E4"/>
    <w:rsid w:val="00FE0993"/>
    <w:rsid w:val="00FE0A98"/>
    <w:rsid w:val="00FE0AFA"/>
    <w:rsid w:val="00FE0C84"/>
    <w:rsid w:val="00FE0DA0"/>
    <w:rsid w:val="00FE0E7A"/>
    <w:rsid w:val="00FE10C5"/>
    <w:rsid w:val="00FE1191"/>
    <w:rsid w:val="00FE1269"/>
    <w:rsid w:val="00FE1345"/>
    <w:rsid w:val="00FE1636"/>
    <w:rsid w:val="00FE178B"/>
    <w:rsid w:val="00FE19AE"/>
    <w:rsid w:val="00FE19B1"/>
    <w:rsid w:val="00FE1B27"/>
    <w:rsid w:val="00FE1D87"/>
    <w:rsid w:val="00FE1F71"/>
    <w:rsid w:val="00FE20AA"/>
    <w:rsid w:val="00FE20B7"/>
    <w:rsid w:val="00FE2392"/>
    <w:rsid w:val="00FE23E3"/>
    <w:rsid w:val="00FE2431"/>
    <w:rsid w:val="00FE2445"/>
    <w:rsid w:val="00FE2504"/>
    <w:rsid w:val="00FE2567"/>
    <w:rsid w:val="00FE27AC"/>
    <w:rsid w:val="00FE2996"/>
    <w:rsid w:val="00FE29B8"/>
    <w:rsid w:val="00FE2A58"/>
    <w:rsid w:val="00FE2B5B"/>
    <w:rsid w:val="00FE2B67"/>
    <w:rsid w:val="00FE2B96"/>
    <w:rsid w:val="00FE2C34"/>
    <w:rsid w:val="00FE2DC2"/>
    <w:rsid w:val="00FE2F3D"/>
    <w:rsid w:val="00FE33D4"/>
    <w:rsid w:val="00FE352A"/>
    <w:rsid w:val="00FE3631"/>
    <w:rsid w:val="00FE3675"/>
    <w:rsid w:val="00FE3872"/>
    <w:rsid w:val="00FE3A27"/>
    <w:rsid w:val="00FE3D0C"/>
    <w:rsid w:val="00FE4335"/>
    <w:rsid w:val="00FE4396"/>
    <w:rsid w:val="00FE4578"/>
    <w:rsid w:val="00FE46E8"/>
    <w:rsid w:val="00FE4786"/>
    <w:rsid w:val="00FE49D4"/>
    <w:rsid w:val="00FE49FE"/>
    <w:rsid w:val="00FE4A87"/>
    <w:rsid w:val="00FE4B09"/>
    <w:rsid w:val="00FE4B1F"/>
    <w:rsid w:val="00FE4B45"/>
    <w:rsid w:val="00FE4E98"/>
    <w:rsid w:val="00FE4F8A"/>
    <w:rsid w:val="00FE5251"/>
    <w:rsid w:val="00FE5258"/>
    <w:rsid w:val="00FE5576"/>
    <w:rsid w:val="00FE564C"/>
    <w:rsid w:val="00FE56F0"/>
    <w:rsid w:val="00FE5738"/>
    <w:rsid w:val="00FE5770"/>
    <w:rsid w:val="00FE57E1"/>
    <w:rsid w:val="00FE58DE"/>
    <w:rsid w:val="00FE5939"/>
    <w:rsid w:val="00FE5A99"/>
    <w:rsid w:val="00FE5BAD"/>
    <w:rsid w:val="00FE5D35"/>
    <w:rsid w:val="00FE5F79"/>
    <w:rsid w:val="00FE60C7"/>
    <w:rsid w:val="00FE60FB"/>
    <w:rsid w:val="00FE613F"/>
    <w:rsid w:val="00FE61BC"/>
    <w:rsid w:val="00FE62FC"/>
    <w:rsid w:val="00FE6698"/>
    <w:rsid w:val="00FE6819"/>
    <w:rsid w:val="00FE6981"/>
    <w:rsid w:val="00FE6AF2"/>
    <w:rsid w:val="00FE6BF4"/>
    <w:rsid w:val="00FE6C05"/>
    <w:rsid w:val="00FE6CE1"/>
    <w:rsid w:val="00FE6FFA"/>
    <w:rsid w:val="00FE70F0"/>
    <w:rsid w:val="00FE749C"/>
    <w:rsid w:val="00FE74A7"/>
    <w:rsid w:val="00FE74B5"/>
    <w:rsid w:val="00FE74FE"/>
    <w:rsid w:val="00FE7618"/>
    <w:rsid w:val="00FE762E"/>
    <w:rsid w:val="00FE7961"/>
    <w:rsid w:val="00FE7C2F"/>
    <w:rsid w:val="00FE7C8D"/>
    <w:rsid w:val="00FE7D5C"/>
    <w:rsid w:val="00FE7DF1"/>
    <w:rsid w:val="00FF018C"/>
    <w:rsid w:val="00FF01F2"/>
    <w:rsid w:val="00FF03E3"/>
    <w:rsid w:val="00FF0756"/>
    <w:rsid w:val="00FF0812"/>
    <w:rsid w:val="00FF082F"/>
    <w:rsid w:val="00FF0AC3"/>
    <w:rsid w:val="00FF0C25"/>
    <w:rsid w:val="00FF0C8D"/>
    <w:rsid w:val="00FF0F83"/>
    <w:rsid w:val="00FF119A"/>
    <w:rsid w:val="00FF12CF"/>
    <w:rsid w:val="00FF1350"/>
    <w:rsid w:val="00FF13FB"/>
    <w:rsid w:val="00FF1478"/>
    <w:rsid w:val="00FF153A"/>
    <w:rsid w:val="00FF159B"/>
    <w:rsid w:val="00FF15F5"/>
    <w:rsid w:val="00FF1776"/>
    <w:rsid w:val="00FF17A4"/>
    <w:rsid w:val="00FF1989"/>
    <w:rsid w:val="00FF1B1B"/>
    <w:rsid w:val="00FF1B86"/>
    <w:rsid w:val="00FF1F1B"/>
    <w:rsid w:val="00FF22D4"/>
    <w:rsid w:val="00FF2334"/>
    <w:rsid w:val="00FF240D"/>
    <w:rsid w:val="00FF2450"/>
    <w:rsid w:val="00FF24FE"/>
    <w:rsid w:val="00FF2588"/>
    <w:rsid w:val="00FF26A3"/>
    <w:rsid w:val="00FF2730"/>
    <w:rsid w:val="00FF28CA"/>
    <w:rsid w:val="00FF291B"/>
    <w:rsid w:val="00FF2AB6"/>
    <w:rsid w:val="00FF2D60"/>
    <w:rsid w:val="00FF2DAC"/>
    <w:rsid w:val="00FF2E08"/>
    <w:rsid w:val="00FF2E6B"/>
    <w:rsid w:val="00FF2FFE"/>
    <w:rsid w:val="00FF3314"/>
    <w:rsid w:val="00FF376A"/>
    <w:rsid w:val="00FF3907"/>
    <w:rsid w:val="00FF39E6"/>
    <w:rsid w:val="00FF3B20"/>
    <w:rsid w:val="00FF3F5E"/>
    <w:rsid w:val="00FF41F2"/>
    <w:rsid w:val="00FF432B"/>
    <w:rsid w:val="00FF4371"/>
    <w:rsid w:val="00FF4374"/>
    <w:rsid w:val="00FF4494"/>
    <w:rsid w:val="00FF467C"/>
    <w:rsid w:val="00FF4809"/>
    <w:rsid w:val="00FF4850"/>
    <w:rsid w:val="00FF4928"/>
    <w:rsid w:val="00FF4AB6"/>
    <w:rsid w:val="00FF4B84"/>
    <w:rsid w:val="00FF4D81"/>
    <w:rsid w:val="00FF4F4E"/>
    <w:rsid w:val="00FF577B"/>
    <w:rsid w:val="00FF5A37"/>
    <w:rsid w:val="00FF5C13"/>
    <w:rsid w:val="00FF5CBA"/>
    <w:rsid w:val="00FF5DD4"/>
    <w:rsid w:val="00FF5E1C"/>
    <w:rsid w:val="00FF60D3"/>
    <w:rsid w:val="00FF6187"/>
    <w:rsid w:val="00FF63A2"/>
    <w:rsid w:val="00FF6468"/>
    <w:rsid w:val="00FF64D8"/>
    <w:rsid w:val="00FF6608"/>
    <w:rsid w:val="00FF67EF"/>
    <w:rsid w:val="00FF6918"/>
    <w:rsid w:val="00FF6A2F"/>
    <w:rsid w:val="00FF6DB7"/>
    <w:rsid w:val="00FF6E53"/>
    <w:rsid w:val="00FF70A4"/>
    <w:rsid w:val="00FF7156"/>
    <w:rsid w:val="00FF718B"/>
    <w:rsid w:val="00FF7204"/>
    <w:rsid w:val="00FF7209"/>
    <w:rsid w:val="00FF7273"/>
    <w:rsid w:val="00FF72D4"/>
    <w:rsid w:val="00FF72DE"/>
    <w:rsid w:val="00FF739A"/>
    <w:rsid w:val="00FF77F3"/>
    <w:rsid w:val="00FF7996"/>
    <w:rsid w:val="00FF7A46"/>
    <w:rsid w:val="00FF7B6A"/>
    <w:rsid w:val="00FF7BCE"/>
    <w:rsid w:val="00FF7C9A"/>
    <w:rsid w:val="00FF7DA2"/>
    <w:rsid w:val="00FF7DD6"/>
    <w:rsid w:val="00FF7DDF"/>
    <w:rsid w:val="00FF7EBD"/>
    <w:rsid w:val="016E9CB5"/>
    <w:rsid w:val="01714285"/>
    <w:rsid w:val="0173C98A"/>
    <w:rsid w:val="017F7E56"/>
    <w:rsid w:val="01BF3968"/>
    <w:rsid w:val="01D65FFA"/>
    <w:rsid w:val="022916BB"/>
    <w:rsid w:val="02961AC5"/>
    <w:rsid w:val="029DA113"/>
    <w:rsid w:val="02A6B0D6"/>
    <w:rsid w:val="03AF1B36"/>
    <w:rsid w:val="0485F1DD"/>
    <w:rsid w:val="04953476"/>
    <w:rsid w:val="0675BD25"/>
    <w:rsid w:val="06877DAC"/>
    <w:rsid w:val="06A9D11D"/>
    <w:rsid w:val="06B40249"/>
    <w:rsid w:val="06D94516"/>
    <w:rsid w:val="080436C8"/>
    <w:rsid w:val="08562B9E"/>
    <w:rsid w:val="093176EB"/>
    <w:rsid w:val="09E171DF"/>
    <w:rsid w:val="0AA4D69B"/>
    <w:rsid w:val="0AD18887"/>
    <w:rsid w:val="0CF8D8D2"/>
    <w:rsid w:val="0D11A354"/>
    <w:rsid w:val="0D48BC3C"/>
    <w:rsid w:val="0DD01698"/>
    <w:rsid w:val="0F55B3F4"/>
    <w:rsid w:val="0F80B171"/>
    <w:rsid w:val="0F8E3605"/>
    <w:rsid w:val="0FE79339"/>
    <w:rsid w:val="101F7093"/>
    <w:rsid w:val="10378B06"/>
    <w:rsid w:val="10CEA13E"/>
    <w:rsid w:val="118A81FB"/>
    <w:rsid w:val="11C62A0F"/>
    <w:rsid w:val="11DEBB83"/>
    <w:rsid w:val="12A45737"/>
    <w:rsid w:val="12E0F6C6"/>
    <w:rsid w:val="12E1D198"/>
    <w:rsid w:val="143AC3B8"/>
    <w:rsid w:val="149B1988"/>
    <w:rsid w:val="14E01077"/>
    <w:rsid w:val="151495DD"/>
    <w:rsid w:val="158E1232"/>
    <w:rsid w:val="15BCB552"/>
    <w:rsid w:val="15FE6250"/>
    <w:rsid w:val="16077388"/>
    <w:rsid w:val="16A123A5"/>
    <w:rsid w:val="16EF9BB1"/>
    <w:rsid w:val="17ACE005"/>
    <w:rsid w:val="17F95B3C"/>
    <w:rsid w:val="191F3D53"/>
    <w:rsid w:val="1B4D5953"/>
    <w:rsid w:val="1B596C66"/>
    <w:rsid w:val="1BA70726"/>
    <w:rsid w:val="1BB4B634"/>
    <w:rsid w:val="1BB517C7"/>
    <w:rsid w:val="1C8FF868"/>
    <w:rsid w:val="1CAE7D9A"/>
    <w:rsid w:val="1D1DFB94"/>
    <w:rsid w:val="1D2B7136"/>
    <w:rsid w:val="1D2C9264"/>
    <w:rsid w:val="1E288809"/>
    <w:rsid w:val="1E48975D"/>
    <w:rsid w:val="1E4F77FF"/>
    <w:rsid w:val="1E52A2F9"/>
    <w:rsid w:val="1EAC3774"/>
    <w:rsid w:val="1EBF5FF1"/>
    <w:rsid w:val="1F01D0D3"/>
    <w:rsid w:val="1F365639"/>
    <w:rsid w:val="1F4DC581"/>
    <w:rsid w:val="1FEDF4F2"/>
    <w:rsid w:val="2050A119"/>
    <w:rsid w:val="2083610A"/>
    <w:rsid w:val="210C7921"/>
    <w:rsid w:val="21D29E46"/>
    <w:rsid w:val="21F3E32E"/>
    <w:rsid w:val="21FC6A51"/>
    <w:rsid w:val="2209E362"/>
    <w:rsid w:val="220F9E12"/>
    <w:rsid w:val="23373060"/>
    <w:rsid w:val="239339E0"/>
    <w:rsid w:val="23956C43"/>
    <w:rsid w:val="23A155DE"/>
    <w:rsid w:val="2428B135"/>
    <w:rsid w:val="2437F3CE"/>
    <w:rsid w:val="253A2F11"/>
    <w:rsid w:val="2545786C"/>
    <w:rsid w:val="267DD35E"/>
    <w:rsid w:val="2704C35C"/>
    <w:rsid w:val="272A0629"/>
    <w:rsid w:val="277E3FB1"/>
    <w:rsid w:val="27C8C54B"/>
    <w:rsid w:val="2838B9B7"/>
    <w:rsid w:val="284BE77E"/>
    <w:rsid w:val="28B1C42F"/>
    <w:rsid w:val="29A90A82"/>
    <w:rsid w:val="29AF51E3"/>
    <w:rsid w:val="2A33CE51"/>
    <w:rsid w:val="2A4668A5"/>
    <w:rsid w:val="2A9594D9"/>
    <w:rsid w:val="2AA57A35"/>
    <w:rsid w:val="2B131577"/>
    <w:rsid w:val="2B1E53C7"/>
    <w:rsid w:val="2B3A0EAB"/>
    <w:rsid w:val="2B670E7A"/>
    <w:rsid w:val="2B78AAE6"/>
    <w:rsid w:val="2B91FCFB"/>
    <w:rsid w:val="2C8BAE2A"/>
    <w:rsid w:val="2CC3A545"/>
    <w:rsid w:val="2CD9A579"/>
    <w:rsid w:val="2CE8E812"/>
    <w:rsid w:val="2D71A700"/>
    <w:rsid w:val="2DFB94DE"/>
    <w:rsid w:val="2E77A3B6"/>
    <w:rsid w:val="2F81323A"/>
    <w:rsid w:val="2F8A5938"/>
    <w:rsid w:val="2FC5CA64"/>
    <w:rsid w:val="2FCBB7D4"/>
    <w:rsid w:val="3049FC86"/>
    <w:rsid w:val="305476C2"/>
    <w:rsid w:val="3143149D"/>
    <w:rsid w:val="31632A50"/>
    <w:rsid w:val="317CD4A9"/>
    <w:rsid w:val="31C542DA"/>
    <w:rsid w:val="329E4212"/>
    <w:rsid w:val="33214650"/>
    <w:rsid w:val="33494855"/>
    <w:rsid w:val="33FA668E"/>
    <w:rsid w:val="34507E0D"/>
    <w:rsid w:val="34B75535"/>
    <w:rsid w:val="3516CD64"/>
    <w:rsid w:val="355BCF07"/>
    <w:rsid w:val="35749989"/>
    <w:rsid w:val="3599DC56"/>
    <w:rsid w:val="3627D9B3"/>
    <w:rsid w:val="36B294DB"/>
    <w:rsid w:val="3714B71D"/>
    <w:rsid w:val="378424C3"/>
    <w:rsid w:val="37A3455A"/>
    <w:rsid w:val="37DD0A16"/>
    <w:rsid w:val="37E63849"/>
    <w:rsid w:val="3800C7D7"/>
    <w:rsid w:val="380CE3B1"/>
    <w:rsid w:val="38451E58"/>
    <w:rsid w:val="384DE162"/>
    <w:rsid w:val="3853B9B5"/>
    <w:rsid w:val="385FF11A"/>
    <w:rsid w:val="38711A48"/>
    <w:rsid w:val="39516C9B"/>
    <w:rsid w:val="397958B0"/>
    <w:rsid w:val="3A3D4208"/>
    <w:rsid w:val="3A57E188"/>
    <w:rsid w:val="3A66F485"/>
    <w:rsid w:val="3AE3B259"/>
    <w:rsid w:val="3C134FEE"/>
    <w:rsid w:val="3D5906E0"/>
    <w:rsid w:val="3D74E2CA"/>
    <w:rsid w:val="3E36396D"/>
    <w:rsid w:val="3E90D090"/>
    <w:rsid w:val="3F9659E5"/>
    <w:rsid w:val="3FF15108"/>
    <w:rsid w:val="40351907"/>
    <w:rsid w:val="40885941"/>
    <w:rsid w:val="40C4C861"/>
    <w:rsid w:val="41A18E06"/>
    <w:rsid w:val="42755B6E"/>
    <w:rsid w:val="427EEB23"/>
    <w:rsid w:val="42DF2684"/>
    <w:rsid w:val="42DFA78E"/>
    <w:rsid w:val="430E60E0"/>
    <w:rsid w:val="43971FCE"/>
    <w:rsid w:val="45A18A13"/>
    <w:rsid w:val="45F3FAF0"/>
    <w:rsid w:val="47278B3B"/>
    <w:rsid w:val="47FB699F"/>
    <w:rsid w:val="48380B90"/>
    <w:rsid w:val="4887034A"/>
    <w:rsid w:val="48E60D4B"/>
    <w:rsid w:val="497B4484"/>
    <w:rsid w:val="4A7A26C3"/>
    <w:rsid w:val="4AEFA0F2"/>
    <w:rsid w:val="4B48A873"/>
    <w:rsid w:val="4B6C6405"/>
    <w:rsid w:val="4BC89B67"/>
    <w:rsid w:val="4BCE97BD"/>
    <w:rsid w:val="4C0F3DA5"/>
    <w:rsid w:val="4D39A925"/>
    <w:rsid w:val="4E8C24B2"/>
    <w:rsid w:val="4F161290"/>
    <w:rsid w:val="4F573223"/>
    <w:rsid w:val="4FB4D1B2"/>
    <w:rsid w:val="503C2D09"/>
    <w:rsid w:val="5095F53C"/>
    <w:rsid w:val="50AAF285"/>
    <w:rsid w:val="50B47A6E"/>
    <w:rsid w:val="50D03552"/>
    <w:rsid w:val="51E33480"/>
    <w:rsid w:val="51F7B362"/>
    <w:rsid w:val="51FBACA0"/>
    <w:rsid w:val="52E28ADA"/>
    <w:rsid w:val="531A42E3"/>
    <w:rsid w:val="53A0FE1E"/>
    <w:rsid w:val="559E05FF"/>
    <w:rsid w:val="55A394AA"/>
    <w:rsid w:val="55D49D35"/>
    <w:rsid w:val="56735C57"/>
    <w:rsid w:val="5759097D"/>
    <w:rsid w:val="580C8370"/>
    <w:rsid w:val="597782BD"/>
    <w:rsid w:val="59EB0E26"/>
    <w:rsid w:val="5B4FB71F"/>
    <w:rsid w:val="5B9D29BC"/>
    <w:rsid w:val="5B9FF769"/>
    <w:rsid w:val="5BB8C1EB"/>
    <w:rsid w:val="5BEE7641"/>
    <w:rsid w:val="5C569B64"/>
    <w:rsid w:val="5CA3AD4E"/>
    <w:rsid w:val="5D66B732"/>
    <w:rsid w:val="5DA9C1B0"/>
    <w:rsid w:val="5E670C47"/>
    <w:rsid w:val="5F85026E"/>
    <w:rsid w:val="5FCC0CE4"/>
    <w:rsid w:val="5FD337BF"/>
    <w:rsid w:val="60AB1CE7"/>
    <w:rsid w:val="60DA13A2"/>
    <w:rsid w:val="61A3D041"/>
    <w:rsid w:val="61BC96EE"/>
    <w:rsid w:val="61DA0A44"/>
    <w:rsid w:val="624688A1"/>
    <w:rsid w:val="650E3001"/>
    <w:rsid w:val="65405882"/>
    <w:rsid w:val="6544FCFF"/>
    <w:rsid w:val="6610369D"/>
    <w:rsid w:val="6644BC03"/>
    <w:rsid w:val="667430E4"/>
    <w:rsid w:val="66DC28E3"/>
    <w:rsid w:val="670E78A2"/>
    <w:rsid w:val="672EC63A"/>
    <w:rsid w:val="67662D2F"/>
    <w:rsid w:val="678BEE35"/>
    <w:rsid w:val="694610F7"/>
    <w:rsid w:val="69C77DA3"/>
    <w:rsid w:val="6A448F4A"/>
    <w:rsid w:val="6ABEFE41"/>
    <w:rsid w:val="6B38318A"/>
    <w:rsid w:val="6B3E80F0"/>
    <w:rsid w:val="6B559C31"/>
    <w:rsid w:val="6BE94826"/>
    <w:rsid w:val="6C3DDE02"/>
    <w:rsid w:val="6C4DE4DA"/>
    <w:rsid w:val="6DD120A9"/>
    <w:rsid w:val="6E80ADE7"/>
    <w:rsid w:val="6EEC285E"/>
    <w:rsid w:val="6EF5B047"/>
    <w:rsid w:val="6F2CC3A8"/>
    <w:rsid w:val="6FDA1873"/>
    <w:rsid w:val="6FF13D86"/>
    <w:rsid w:val="7060295E"/>
    <w:rsid w:val="71877080"/>
    <w:rsid w:val="723CCA50"/>
    <w:rsid w:val="72A0EAEA"/>
    <w:rsid w:val="739FA406"/>
    <w:rsid w:val="73D74030"/>
    <w:rsid w:val="7470CA31"/>
    <w:rsid w:val="75154403"/>
    <w:rsid w:val="7634A0E1"/>
    <w:rsid w:val="76913103"/>
    <w:rsid w:val="76CD0B44"/>
    <w:rsid w:val="76F8A2D0"/>
    <w:rsid w:val="772E5726"/>
    <w:rsid w:val="77F2851A"/>
    <w:rsid w:val="78E95076"/>
    <w:rsid w:val="78FDD626"/>
    <w:rsid w:val="7943F6E1"/>
    <w:rsid w:val="796B4855"/>
    <w:rsid w:val="79AB2A3B"/>
    <w:rsid w:val="7BFA4065"/>
    <w:rsid w:val="7C69D721"/>
    <w:rsid w:val="7C9457A2"/>
    <w:rsid w:val="7D592EF1"/>
    <w:rsid w:val="7E190E38"/>
    <w:rsid w:val="7E5E0527"/>
    <w:rsid w:val="7EC70FF3"/>
    <w:rsid w:val="7EDC2917"/>
    <w:rsid w:val="7F2F7829"/>
    <w:rsid w:val="7F46D511"/>
    <w:rsid w:val="7F4FCE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891AD"/>
  <w15:chartTrackingRefBased/>
  <w15:docId w15:val="{19CF0A05-8C06-414A-8573-F04B88B5C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
    <w:lsdException w:name="header" w:uiPriority="99"/>
    <w:lsdException w:name="caption" w:semiHidden="1" w:unhideWhenUsed="1" w:qFormat="1"/>
    <w:lsdException w:name="footnote reference" w:qFormat="1"/>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437E"/>
  </w:style>
  <w:style w:type="paragraph" w:styleId="Heading1">
    <w:name w:val="heading 1"/>
    <w:basedOn w:val="Normal"/>
    <w:next w:val="Normal"/>
    <w:link w:val="Heading1Char"/>
    <w:uiPriority w:val="1"/>
    <w:qFormat/>
    <w:pPr>
      <w:keepNext/>
      <w:jc w:val="center"/>
      <w:outlineLvl w:val="0"/>
    </w:pPr>
    <w:rPr>
      <w:sz w:val="24"/>
    </w:rPr>
  </w:style>
  <w:style w:type="paragraph" w:styleId="Heading2">
    <w:name w:val="heading 2"/>
    <w:basedOn w:val="Normal"/>
    <w:next w:val="Normal"/>
    <w:link w:val="Heading2Char"/>
    <w:qFormat/>
    <w:pPr>
      <w:keepNext/>
      <w:jc w:val="center"/>
      <w:outlineLvl w:val="1"/>
    </w:pPr>
    <w:rPr>
      <w:b/>
      <w:sz w:val="24"/>
    </w:rPr>
  </w:style>
  <w:style w:type="paragraph" w:styleId="Heading3">
    <w:name w:val="heading 3"/>
    <w:basedOn w:val="Normal"/>
    <w:next w:val="Normal"/>
    <w:link w:val="Heading3Char"/>
    <w:uiPriority w:val="9"/>
    <w:qFormat/>
    <w:pPr>
      <w:keepNext/>
      <w:ind w:firstLine="720"/>
      <w:jc w:val="both"/>
      <w:outlineLvl w:val="2"/>
    </w:pPr>
    <w:rPr>
      <w:sz w:val="24"/>
      <w:u w:val="single"/>
    </w:rPr>
  </w:style>
  <w:style w:type="paragraph" w:styleId="Heading4">
    <w:name w:val="heading 4"/>
    <w:basedOn w:val="Normal"/>
    <w:next w:val="Normal"/>
    <w:link w:val="Heading4Char"/>
    <w:qFormat/>
    <w:pPr>
      <w:keepNext/>
      <w:jc w:val="both"/>
      <w:outlineLvl w:val="3"/>
    </w:pPr>
    <w:rPr>
      <w:sz w:val="24"/>
    </w:rPr>
  </w:style>
  <w:style w:type="paragraph" w:styleId="Heading5">
    <w:name w:val="heading 5"/>
    <w:basedOn w:val="Normal"/>
    <w:next w:val="Normal"/>
    <w:link w:val="Heading5Char"/>
    <w:qFormat/>
    <w:pPr>
      <w:keepNext/>
      <w:tabs>
        <w:tab w:val="num" w:pos="720"/>
      </w:tabs>
      <w:jc w:val="both"/>
      <w:outlineLvl w:val="4"/>
    </w:pPr>
    <w:rPr>
      <w:b/>
    </w:rPr>
  </w:style>
  <w:style w:type="paragraph" w:styleId="Heading6">
    <w:name w:val="heading 6"/>
    <w:basedOn w:val="Normal"/>
    <w:next w:val="Normal"/>
    <w:link w:val="Heading6Char"/>
    <w:qFormat/>
    <w:pPr>
      <w:keepNext/>
      <w:jc w:val="center"/>
      <w:outlineLvl w:val="5"/>
    </w:pPr>
    <w:rPr>
      <w:b/>
      <w:bCs/>
    </w:rPr>
  </w:style>
  <w:style w:type="paragraph" w:styleId="Heading7">
    <w:name w:val="heading 7"/>
    <w:basedOn w:val="Normal"/>
    <w:next w:val="Normal"/>
    <w:link w:val="Heading7Char"/>
    <w:qFormat/>
    <w:pPr>
      <w:keepNext/>
      <w:ind w:firstLine="720"/>
      <w:jc w:val="both"/>
      <w:outlineLvl w:val="6"/>
    </w:pPr>
    <w:rPr>
      <w:sz w:val="24"/>
    </w:rPr>
  </w:style>
  <w:style w:type="paragraph" w:styleId="Heading8">
    <w:name w:val="heading 8"/>
    <w:basedOn w:val="Normal"/>
    <w:next w:val="Normal"/>
    <w:link w:val="Heading8Char"/>
    <w:qFormat/>
    <w:pPr>
      <w:keepNext/>
      <w:outlineLvl w:val="7"/>
    </w:pPr>
    <w:rPr>
      <w:sz w:val="24"/>
    </w:rPr>
  </w:style>
  <w:style w:type="paragraph" w:styleId="Heading9">
    <w:name w:val="heading 9"/>
    <w:basedOn w:val="Normal"/>
    <w:next w:val="Normal"/>
    <w:link w:val="Heading9Char"/>
    <w:qFormat/>
    <w:pPr>
      <w:keepNext/>
      <w:jc w:val="center"/>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sz w:val="24"/>
    </w:rPr>
  </w:style>
  <w:style w:type="paragraph" w:styleId="Subtitle">
    <w:name w:val="Subtitle"/>
    <w:basedOn w:val="Heading2"/>
    <w:next w:val="Normal"/>
    <w:link w:val="SubtitleChar"/>
    <w:qFormat/>
    <w:pPr>
      <w:keepNext w:val="0"/>
      <w:outlineLvl w:val="9"/>
    </w:pPr>
  </w:style>
  <w:style w:type="character" w:styleId="Hyperlink">
    <w:name w:val="Hyperlink"/>
    <w:uiPriority w:val="99"/>
    <w:rPr>
      <w:color w:val="0000FF"/>
      <w:u w:val="single"/>
    </w:rPr>
  </w:style>
  <w:style w:type="paragraph" w:styleId="BodyTextIndent">
    <w:name w:val="Body Text Indent"/>
    <w:basedOn w:val="Normal"/>
    <w:link w:val="BodyTextIndentChar"/>
    <w:pPr>
      <w:ind w:left="197" w:hanging="197"/>
    </w:pPr>
  </w:style>
  <w:style w:type="paragraph" w:styleId="NormalWeb">
    <w:name w:val="Normal (Web)"/>
    <w:basedOn w:val="Normal"/>
    <w:pP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FollowedHyperlink">
    <w:name w:val="FollowedHyperlink"/>
    <w:uiPriority w:val="99"/>
    <w:rPr>
      <w:color w:val="800080"/>
      <w:u w:val="single"/>
    </w:rPr>
  </w:style>
  <w:style w:type="paragraph" w:styleId="BodyText">
    <w:name w:val="Body Text"/>
    <w:basedOn w:val="Normal"/>
    <w:link w:val="BodyTextChar"/>
    <w:qFormat/>
    <w:pPr>
      <w:jc w:val="both"/>
    </w:pPr>
    <w:rPr>
      <w:sz w:val="24"/>
    </w:rPr>
  </w:style>
  <w:style w:type="paragraph" w:styleId="BodyText2">
    <w:name w:val="Body Text 2"/>
    <w:basedOn w:val="Normal"/>
    <w:link w:val="BodyText2Char"/>
    <w:rPr>
      <w:sz w:val="24"/>
    </w:rPr>
  </w:style>
  <w:style w:type="character" w:styleId="PageNumber">
    <w:name w:val="page number"/>
    <w:basedOn w:val="DefaultParagraphFont"/>
  </w:style>
  <w:style w:type="paragraph" w:styleId="ListNumber2">
    <w:name w:val="List Number 2"/>
    <w:basedOn w:val="Normal"/>
    <w:pPr>
      <w:numPr>
        <w:numId w:val="3"/>
      </w:numPr>
      <w:spacing w:after="220"/>
      <w:jc w:val="both"/>
    </w:pPr>
    <w:rPr>
      <w:sz w:val="22"/>
    </w:rPr>
  </w:style>
  <w:style w:type="paragraph" w:styleId="ListNumber3">
    <w:name w:val="List Number 3"/>
    <w:basedOn w:val="Normal"/>
    <w:pPr>
      <w:numPr>
        <w:ilvl w:val="1"/>
        <w:numId w:val="2"/>
      </w:numPr>
      <w:spacing w:after="220"/>
      <w:jc w:val="both"/>
    </w:pPr>
    <w:rPr>
      <w:sz w:val="22"/>
    </w:rPr>
  </w:style>
  <w:style w:type="paragraph" w:styleId="BodyTextIndent2">
    <w:name w:val="Body Text Indent 2"/>
    <w:basedOn w:val="Normal"/>
    <w:link w:val="BodyTextIndent2Char"/>
    <w:pPr>
      <w:ind w:left="720"/>
    </w:pPr>
    <w:rPr>
      <w:iCs/>
      <w:sz w:val="24"/>
    </w:rPr>
  </w:style>
  <w:style w:type="paragraph" w:styleId="BodyText3">
    <w:name w:val="Body Text 3"/>
    <w:basedOn w:val="Normal"/>
    <w:link w:val="BodyText3Char"/>
    <w:rPr>
      <w:i/>
      <w:sz w:val="24"/>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customStyle="1" w:styleId="Timesnewroman">
    <w:name w:val="Times new roman"/>
    <w:basedOn w:val="Normal"/>
    <w:pPr>
      <w:autoSpaceDE w:val="0"/>
      <w:autoSpaceDN w:val="0"/>
      <w:adjustRightInd w:val="0"/>
    </w:pPr>
    <w:rPr>
      <w:rFonts w:ascii="Courier New" w:hAnsi="Courier New" w:cs="Courier New"/>
    </w:rPr>
  </w:style>
  <w:style w:type="paragraph" w:styleId="TOC2">
    <w:name w:val="toc 2"/>
    <w:basedOn w:val="Normal"/>
    <w:next w:val="Normal"/>
    <w:semiHidden/>
    <w:pPr>
      <w:tabs>
        <w:tab w:val="right" w:leader="dot" w:pos="9360"/>
      </w:tabs>
    </w:pPr>
  </w:style>
  <w:style w:type="paragraph" w:styleId="BodyTextIndent3">
    <w:name w:val="Body Text Indent 3"/>
    <w:basedOn w:val="Normal"/>
    <w:link w:val="BodyTextIndent3Char"/>
    <w:pPr>
      <w:autoSpaceDE w:val="0"/>
      <w:autoSpaceDN w:val="0"/>
      <w:adjustRightInd w:val="0"/>
      <w:spacing w:line="240" w:lineRule="atLeast"/>
      <w:ind w:left="720"/>
    </w:pPr>
    <w:rPr>
      <w:color w:val="000000"/>
      <w:sz w:val="24"/>
    </w:rPr>
  </w:style>
  <w:style w:type="paragraph" w:styleId="DocumentMap">
    <w:name w:val="Document Map"/>
    <w:basedOn w:val="Normal"/>
    <w:link w:val="DocumentMapChar"/>
    <w:semiHidden/>
    <w:pPr>
      <w:shd w:val="clear" w:color="auto" w:fill="000080"/>
    </w:pPr>
    <w:rPr>
      <w:rFonts w:ascii="Tahoma" w:hAnsi="Tahoma" w:cs="Tahoma"/>
    </w:rPr>
  </w:style>
  <w:style w:type="paragraph" w:customStyle="1" w:styleId="FooterOdd">
    <w:name w:val="Footer Odd"/>
    <w:basedOn w:val="Normal"/>
    <w:pPr>
      <w:tabs>
        <w:tab w:val="center" w:pos="5040"/>
        <w:tab w:val="right" w:pos="9360"/>
      </w:tabs>
      <w:spacing w:before="220"/>
      <w:jc w:val="both"/>
    </w:pPr>
    <w:rPr>
      <w:b/>
      <w:sz w:val="18"/>
    </w:rPr>
  </w:style>
  <w:style w:type="paragraph" w:styleId="ListBullet2">
    <w:name w:val="List Bullet 2"/>
    <w:basedOn w:val="Normal"/>
    <w:autoRedefine/>
  </w:style>
  <w:style w:type="paragraph" w:styleId="BalloonText">
    <w:name w:val="Balloon Text"/>
    <w:basedOn w:val="Normal"/>
    <w:link w:val="BalloonTextChar"/>
    <w:rPr>
      <w:rFonts w:ascii="Tahoma" w:hAnsi="Tahoma" w:cs="Tahoma"/>
      <w:sz w:val="16"/>
      <w:szCs w:val="16"/>
    </w:rPr>
  </w:style>
  <w:style w:type="paragraph" w:styleId="ListContinue">
    <w:name w:val="List Continue"/>
    <w:basedOn w:val="Normal"/>
    <w:pPr>
      <w:numPr>
        <w:ilvl w:val="1"/>
        <w:numId w:val="4"/>
      </w:numPr>
      <w:spacing w:after="120"/>
    </w:pPr>
  </w:style>
  <w:style w:type="paragraph" w:styleId="ListBullet5">
    <w:name w:val="List Bullet 5"/>
    <w:basedOn w:val="Normal"/>
    <w:autoRedefine/>
    <w:pPr>
      <w:numPr>
        <w:numId w:val="1"/>
      </w:numPr>
    </w:pPr>
    <w:rPr>
      <w:sz w:val="22"/>
    </w:rPr>
  </w:style>
  <w:style w:type="paragraph" w:customStyle="1" w:styleId="Indent5">
    <w:name w:val="Indent .5&quot;"/>
    <w:basedOn w:val="Normal"/>
    <w:pPr>
      <w:keepNext/>
      <w:spacing w:after="220"/>
      <w:ind w:left="720"/>
      <w:jc w:val="both"/>
      <w:outlineLvl w:val="0"/>
    </w:pPr>
    <w:rPr>
      <w:sz w:val="22"/>
    </w:rPr>
  </w:style>
  <w:style w:type="paragraph" w:customStyle="1" w:styleId="Status-Affects2">
    <w:name w:val="Status - Affects 2"/>
    <w:pPr>
      <w:widowControl w:val="0"/>
      <w:tabs>
        <w:tab w:val="left" w:pos="1620"/>
      </w:tabs>
      <w:autoSpaceDE w:val="0"/>
      <w:autoSpaceDN w:val="0"/>
      <w:adjustRightInd w:val="0"/>
      <w:ind w:left="1080" w:hanging="180"/>
    </w:pPr>
    <w:rPr>
      <w:sz w:val="24"/>
      <w:szCs w:val="24"/>
    </w:rPr>
  </w:style>
  <w:style w:type="paragraph" w:customStyle="1" w:styleId="no1">
    <w:name w:val="no. 1"/>
    <w:basedOn w:val="Normal"/>
    <w:pPr>
      <w:numPr>
        <w:numId w:val="18"/>
      </w:numPr>
      <w:spacing w:after="220"/>
      <w:jc w:val="both"/>
    </w:pPr>
    <w:rPr>
      <w:sz w:val="22"/>
    </w:rPr>
  </w:style>
  <w:style w:type="character" w:customStyle="1" w:styleId="DBELL3">
    <w:name w:val="DBELL3"/>
    <w:semiHidden/>
    <w:rsid w:val="00110B6E"/>
    <w:rPr>
      <w:rFonts w:ascii="Arial" w:hAnsi="Arial" w:cs="Arial"/>
      <w:color w:val="000080"/>
      <w:sz w:val="20"/>
      <w:szCs w:val="20"/>
    </w:rPr>
  </w:style>
  <w:style w:type="paragraph" w:styleId="ListNumber">
    <w:name w:val="List Number"/>
    <w:basedOn w:val="Normal"/>
    <w:rsid w:val="006030AA"/>
    <w:pPr>
      <w:numPr>
        <w:numId w:val="5"/>
      </w:numPr>
    </w:pPr>
  </w:style>
  <w:style w:type="paragraph" w:customStyle="1" w:styleId="ParagraphPara">
    <w:name w:val="Paragraph:Para"/>
    <w:rsid w:val="00BC2D7D"/>
    <w:pPr>
      <w:widowControl w:val="0"/>
      <w:tabs>
        <w:tab w:val="left" w:pos="648"/>
      </w:tabs>
      <w:autoSpaceDE w:val="0"/>
      <w:autoSpaceDN w:val="0"/>
      <w:adjustRightInd w:val="0"/>
      <w:jc w:val="both"/>
    </w:pPr>
    <w:rPr>
      <w:sz w:val="24"/>
      <w:szCs w:val="24"/>
    </w:rPr>
  </w:style>
  <w:style w:type="paragraph" w:customStyle="1" w:styleId="BulletDS">
    <w:name w:val="Bullet DS"/>
    <w:basedOn w:val="Normal"/>
    <w:rsid w:val="00CA1FA1"/>
    <w:pPr>
      <w:numPr>
        <w:numId w:val="6"/>
      </w:numPr>
      <w:tabs>
        <w:tab w:val="left" w:pos="216"/>
        <w:tab w:val="left" w:pos="533"/>
        <w:tab w:val="left" w:pos="734"/>
      </w:tabs>
      <w:spacing w:after="260" w:line="260" w:lineRule="atLeast"/>
    </w:pPr>
    <w:rPr>
      <w:rFonts w:ascii="Arial" w:hAnsi="Arial" w:cs="Arial"/>
    </w:rPr>
  </w:style>
  <w:style w:type="paragraph" w:customStyle="1" w:styleId="EmDashDS">
    <w:name w:val="EmDash DS"/>
    <w:basedOn w:val="Normal"/>
    <w:rsid w:val="00CA1FA1"/>
    <w:pPr>
      <w:numPr>
        <w:ilvl w:val="1"/>
        <w:numId w:val="6"/>
      </w:numPr>
      <w:tabs>
        <w:tab w:val="left" w:pos="533"/>
        <w:tab w:val="left" w:pos="734"/>
      </w:tabs>
      <w:spacing w:after="260" w:line="260" w:lineRule="atLeast"/>
    </w:pPr>
    <w:rPr>
      <w:rFonts w:ascii="Arial" w:hAnsi="Arial" w:cs="Arial"/>
    </w:rPr>
  </w:style>
  <w:style w:type="paragraph" w:customStyle="1" w:styleId="EnDashDS">
    <w:name w:val="EnDash DS"/>
    <w:basedOn w:val="Normal"/>
    <w:rsid w:val="00CA1FA1"/>
    <w:pPr>
      <w:numPr>
        <w:ilvl w:val="2"/>
        <w:numId w:val="6"/>
      </w:numPr>
      <w:tabs>
        <w:tab w:val="left" w:pos="734"/>
      </w:tabs>
      <w:spacing w:after="260" w:line="260" w:lineRule="atLeast"/>
    </w:pPr>
    <w:rPr>
      <w:rFonts w:ascii="Arial" w:hAnsi="Arial" w:cs="Arial"/>
    </w:rPr>
  </w:style>
  <w:style w:type="paragraph" w:styleId="FootnoteText">
    <w:name w:val="footnote text"/>
    <w:aliases w:val="Car,ALTS FOOTNOTE,fn,Footnote Text 2,Footnote text,FOOTNOTE,ALTS FOOTNOTE Char,fn Char,Footnote Text Char1 Char,Footnote Text Char Char Char,ALTS FOOTNOTE Char Char Char,fn Char Char Char,Footnote Text Char2 Char Char Char,C"/>
    <w:basedOn w:val="Normal"/>
    <w:link w:val="FootnoteTextChar"/>
    <w:uiPriority w:val="9"/>
    <w:rsid w:val="00370958"/>
  </w:style>
  <w:style w:type="character" w:styleId="FootnoteReference">
    <w:name w:val="footnote reference"/>
    <w:aliases w:val="FN Ref"/>
    <w:qFormat/>
    <w:rsid w:val="00370958"/>
    <w:rPr>
      <w:vertAlign w:val="superscript"/>
    </w:rPr>
  </w:style>
  <w:style w:type="character" w:styleId="CommentReference">
    <w:name w:val="annotation reference"/>
    <w:semiHidden/>
    <w:rsid w:val="00007A2F"/>
    <w:rPr>
      <w:sz w:val="16"/>
      <w:szCs w:val="16"/>
    </w:rPr>
  </w:style>
  <w:style w:type="paragraph" w:styleId="CommentText">
    <w:name w:val="annotation text"/>
    <w:basedOn w:val="Normal"/>
    <w:link w:val="CommentTextChar"/>
    <w:rsid w:val="00007A2F"/>
  </w:style>
  <w:style w:type="paragraph" w:styleId="CommentSubject">
    <w:name w:val="annotation subject"/>
    <w:basedOn w:val="CommentText"/>
    <w:next w:val="CommentText"/>
    <w:link w:val="CommentSubjectChar"/>
    <w:semiHidden/>
    <w:rsid w:val="00007A2F"/>
    <w:rPr>
      <w:b/>
      <w:bCs/>
    </w:rPr>
  </w:style>
  <w:style w:type="paragraph" w:customStyle="1" w:styleId="Default">
    <w:name w:val="Default"/>
    <w:rsid w:val="00074F0D"/>
    <w:pPr>
      <w:autoSpaceDE w:val="0"/>
      <w:autoSpaceDN w:val="0"/>
      <w:adjustRightInd w:val="0"/>
    </w:pPr>
    <w:rPr>
      <w:color w:val="000000"/>
      <w:sz w:val="24"/>
      <w:szCs w:val="24"/>
    </w:rPr>
  </w:style>
  <w:style w:type="paragraph" w:customStyle="1" w:styleId="CM12">
    <w:name w:val="CM12"/>
    <w:basedOn w:val="Default"/>
    <w:next w:val="Default"/>
    <w:rsid w:val="00074F0D"/>
    <w:pPr>
      <w:spacing w:line="553" w:lineRule="atLeast"/>
    </w:pPr>
    <w:rPr>
      <w:color w:val="auto"/>
    </w:rPr>
  </w:style>
  <w:style w:type="paragraph" w:customStyle="1" w:styleId="btext">
    <w:name w:val="btext"/>
    <w:basedOn w:val="Normal"/>
    <w:next w:val="Normal"/>
    <w:rsid w:val="00C104AF"/>
    <w:pPr>
      <w:autoSpaceDE w:val="0"/>
      <w:autoSpaceDN w:val="0"/>
      <w:adjustRightInd w:val="0"/>
    </w:pPr>
    <w:rPr>
      <w:sz w:val="24"/>
      <w:szCs w:val="24"/>
    </w:rPr>
  </w:style>
  <w:style w:type="paragraph" w:customStyle="1" w:styleId="Char">
    <w:name w:val="Char"/>
    <w:basedOn w:val="Normal"/>
    <w:rsid w:val="008C0E09"/>
    <w:pPr>
      <w:spacing w:after="160" w:line="240" w:lineRule="exact"/>
    </w:pPr>
    <w:rPr>
      <w:rFonts w:ascii="Verdana" w:hAnsi="Verdana"/>
    </w:rPr>
  </w:style>
  <w:style w:type="paragraph" w:styleId="ListBullet">
    <w:name w:val="List Bullet"/>
    <w:basedOn w:val="Normal"/>
    <w:autoRedefine/>
    <w:rsid w:val="00D84D00"/>
    <w:pPr>
      <w:numPr>
        <w:numId w:val="7"/>
      </w:numPr>
      <w:spacing w:after="220"/>
      <w:jc w:val="both"/>
    </w:pPr>
    <w:rPr>
      <w:sz w:val="22"/>
    </w:rPr>
  </w:style>
  <w:style w:type="table" w:styleId="TableGrid">
    <w:name w:val="Table Grid"/>
    <w:basedOn w:val="TableNormal"/>
    <w:uiPriority w:val="39"/>
    <w:rsid w:val="00735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dent0a">
    <w:name w:val="HangIndent0a"/>
    <w:basedOn w:val="Normal"/>
    <w:autoRedefine/>
    <w:rsid w:val="00A852BF"/>
    <w:pPr>
      <w:numPr>
        <w:numId w:val="8"/>
      </w:numPr>
      <w:jc w:val="both"/>
    </w:pPr>
    <w:rPr>
      <w:iCs/>
      <w:noProof/>
      <w:sz w:val="22"/>
    </w:rPr>
  </w:style>
  <w:style w:type="character" w:styleId="Strong">
    <w:name w:val="Strong"/>
    <w:uiPriority w:val="22"/>
    <w:qFormat/>
    <w:rsid w:val="001671A1"/>
    <w:rPr>
      <w:b/>
      <w:bCs/>
    </w:rPr>
  </w:style>
  <w:style w:type="paragraph" w:customStyle="1" w:styleId="BodyText1">
    <w:name w:val="Body Text1"/>
    <w:basedOn w:val="Normal"/>
    <w:rsid w:val="00360698"/>
    <w:pPr>
      <w:spacing w:line="280" w:lineRule="exact"/>
    </w:pPr>
    <w:rPr>
      <w:rFonts w:ascii="Arial" w:hAnsi="Arial"/>
      <w:sz w:val="23"/>
    </w:rPr>
  </w:style>
  <w:style w:type="paragraph" w:styleId="ListParagraph">
    <w:name w:val="List Paragraph"/>
    <w:aliases w:val="Bullet Point"/>
    <w:basedOn w:val="Normal"/>
    <w:link w:val="ListParagraphChar"/>
    <w:uiPriority w:val="34"/>
    <w:qFormat/>
    <w:rsid w:val="00297B01"/>
    <w:pPr>
      <w:ind w:left="720"/>
      <w:contextualSpacing/>
    </w:pPr>
    <w:rPr>
      <w:rFonts w:eastAsia="MS Mincho"/>
      <w:sz w:val="24"/>
      <w:szCs w:val="24"/>
      <w:lang w:eastAsia="ja-JP"/>
    </w:rPr>
  </w:style>
  <w:style w:type="character" w:styleId="Emphasis">
    <w:name w:val="Emphasis"/>
    <w:uiPriority w:val="20"/>
    <w:qFormat/>
    <w:rsid w:val="0055196A"/>
    <w:rPr>
      <w:i/>
      <w:iCs/>
    </w:rPr>
  </w:style>
  <w:style w:type="paragraph" w:styleId="ListBullet3">
    <w:name w:val="List Bullet 3"/>
    <w:basedOn w:val="Normal"/>
    <w:autoRedefine/>
    <w:rsid w:val="00536815"/>
    <w:pPr>
      <w:numPr>
        <w:numId w:val="9"/>
      </w:numPr>
      <w:spacing w:after="220"/>
      <w:jc w:val="both"/>
    </w:pPr>
    <w:rPr>
      <w:sz w:val="22"/>
    </w:rPr>
  </w:style>
  <w:style w:type="paragraph" w:styleId="Revision">
    <w:name w:val="Revision"/>
    <w:hidden/>
    <w:uiPriority w:val="99"/>
    <w:semiHidden/>
    <w:rsid w:val="006F24CA"/>
  </w:style>
  <w:style w:type="paragraph" w:styleId="PlainText">
    <w:name w:val="Plain Text"/>
    <w:basedOn w:val="Normal"/>
    <w:link w:val="PlainTextChar"/>
    <w:uiPriority w:val="99"/>
    <w:unhideWhenUsed/>
    <w:rsid w:val="00102EEC"/>
    <w:rPr>
      <w:rFonts w:ascii="Tahoma" w:eastAsia="Calibri" w:hAnsi="Tahoma" w:cs="Tahoma"/>
      <w:sz w:val="22"/>
      <w:szCs w:val="22"/>
    </w:rPr>
  </w:style>
  <w:style w:type="character" w:customStyle="1" w:styleId="PlainTextChar">
    <w:name w:val="Plain Text Char"/>
    <w:link w:val="PlainText"/>
    <w:uiPriority w:val="99"/>
    <w:rsid w:val="00102EEC"/>
    <w:rPr>
      <w:rFonts w:ascii="Tahoma" w:eastAsia="Calibri" w:hAnsi="Tahoma" w:cs="Tahoma"/>
      <w:sz w:val="22"/>
      <w:szCs w:val="22"/>
    </w:rPr>
  </w:style>
  <w:style w:type="character" w:customStyle="1" w:styleId="inlinewhereami">
    <w:name w:val="inlinewhereami"/>
    <w:rsid w:val="00BF7BB6"/>
  </w:style>
  <w:style w:type="character" w:customStyle="1" w:styleId="feedbackbutton">
    <w:name w:val="feedback_button"/>
    <w:rsid w:val="00060707"/>
  </w:style>
  <w:style w:type="character" w:customStyle="1" w:styleId="FootnoteTextChar">
    <w:name w:val="Footnote Text Char"/>
    <w:aliases w:val="Car Char,ALTS FOOTNOTE Char1,fn Char1,Footnote Text 2 Char,Footnote text Char,FOOTNOTE Char,ALTS FOOTNOTE Char Char,fn Char Char,Footnote Text Char1 Char Char,Footnote Text Char Char Char Char,ALTS FOOTNOTE Char Char Char Char,C Char"/>
    <w:link w:val="FootnoteText"/>
    <w:uiPriority w:val="9"/>
    <w:rsid w:val="00FC4094"/>
  </w:style>
  <w:style w:type="paragraph" w:customStyle="1" w:styleId="1listcontinue">
    <w:name w:val="1. list continue"/>
    <w:basedOn w:val="ListContinue"/>
    <w:qFormat/>
    <w:rsid w:val="00FC4094"/>
    <w:pPr>
      <w:numPr>
        <w:ilvl w:val="0"/>
        <w:numId w:val="17"/>
      </w:numPr>
      <w:spacing w:after="220"/>
      <w:jc w:val="both"/>
    </w:pPr>
    <w:rPr>
      <w:sz w:val="22"/>
      <w:lang w:val="x-none" w:eastAsia="x-none"/>
    </w:rPr>
  </w:style>
  <w:style w:type="paragraph" w:styleId="NoSpacing">
    <w:name w:val="No Spacing"/>
    <w:uiPriority w:val="1"/>
    <w:qFormat/>
    <w:rsid w:val="00FC4094"/>
    <w:rPr>
      <w:rFonts w:ascii="Calibri" w:eastAsia="Calibri" w:hAnsi="Calibri"/>
      <w:sz w:val="22"/>
      <w:szCs w:val="22"/>
    </w:rPr>
  </w:style>
  <w:style w:type="character" w:customStyle="1" w:styleId="AonBullet1Char">
    <w:name w:val="Aon Bullet 1 Char"/>
    <w:link w:val="AonBullet1"/>
    <w:locked/>
    <w:rsid w:val="007570C4"/>
    <w:rPr>
      <w:rFonts w:ascii="Arial" w:hAnsi="Arial" w:cs="Arial"/>
    </w:rPr>
  </w:style>
  <w:style w:type="paragraph" w:customStyle="1" w:styleId="AonBullet1">
    <w:name w:val="Aon Bullet 1"/>
    <w:basedOn w:val="Normal"/>
    <w:link w:val="AonBullet1Char"/>
    <w:rsid w:val="007570C4"/>
    <w:pPr>
      <w:numPr>
        <w:numId w:val="10"/>
      </w:numPr>
      <w:spacing w:after="120"/>
    </w:pPr>
    <w:rPr>
      <w:rFonts w:ascii="Arial" w:hAnsi="Arial" w:cs="Arial"/>
    </w:rPr>
  </w:style>
  <w:style w:type="character" w:customStyle="1" w:styleId="AonBodyCopyChar">
    <w:name w:val="Aon Body Copy Char"/>
    <w:link w:val="AonBodyCopy"/>
    <w:locked/>
    <w:rsid w:val="007570C4"/>
    <w:rPr>
      <w:rFonts w:ascii="Arial" w:eastAsia="MS Mincho" w:hAnsi="Arial" w:cs="Arial"/>
    </w:rPr>
  </w:style>
  <w:style w:type="paragraph" w:customStyle="1" w:styleId="AonBodyCopy">
    <w:name w:val="Aon Body Copy"/>
    <w:basedOn w:val="Normal"/>
    <w:link w:val="AonBodyCopyChar"/>
    <w:rsid w:val="007570C4"/>
    <w:pPr>
      <w:spacing w:after="240" w:line="264" w:lineRule="auto"/>
    </w:pPr>
    <w:rPr>
      <w:rFonts w:ascii="Arial" w:eastAsia="MS Mincho" w:hAnsi="Arial" w:cs="Arial"/>
    </w:rPr>
  </w:style>
  <w:style w:type="paragraph" w:customStyle="1" w:styleId="AonBullet2">
    <w:name w:val="Aon Bullet 2"/>
    <w:basedOn w:val="Normal"/>
    <w:rsid w:val="007570C4"/>
    <w:pPr>
      <w:numPr>
        <w:ilvl w:val="1"/>
        <w:numId w:val="10"/>
      </w:numPr>
      <w:spacing w:after="120"/>
    </w:pPr>
    <w:rPr>
      <w:rFonts w:ascii="Arial" w:hAnsi="Arial"/>
    </w:rPr>
  </w:style>
  <w:style w:type="paragraph" w:customStyle="1" w:styleId="AonBullet3">
    <w:name w:val="Aon Bullet 3"/>
    <w:basedOn w:val="Normal"/>
    <w:rsid w:val="007570C4"/>
    <w:pPr>
      <w:numPr>
        <w:ilvl w:val="2"/>
        <w:numId w:val="10"/>
      </w:numPr>
      <w:spacing w:after="120"/>
    </w:pPr>
    <w:rPr>
      <w:rFonts w:ascii="Arial" w:hAnsi="Arial"/>
    </w:rPr>
  </w:style>
  <w:style w:type="paragraph" w:customStyle="1" w:styleId="AonBullet4">
    <w:name w:val="Aon Bullet 4"/>
    <w:basedOn w:val="Normal"/>
    <w:rsid w:val="007570C4"/>
    <w:pPr>
      <w:numPr>
        <w:ilvl w:val="3"/>
        <w:numId w:val="10"/>
      </w:numPr>
      <w:spacing w:after="120"/>
    </w:pPr>
    <w:rPr>
      <w:rFonts w:ascii="Arial" w:hAnsi="Arial"/>
      <w:lang w:val="de-DE"/>
    </w:rPr>
  </w:style>
  <w:style w:type="paragraph" w:customStyle="1" w:styleId="AonBullet5">
    <w:name w:val="Aon Bullet 5"/>
    <w:basedOn w:val="Normal"/>
    <w:rsid w:val="007570C4"/>
    <w:pPr>
      <w:numPr>
        <w:ilvl w:val="4"/>
        <w:numId w:val="10"/>
      </w:numPr>
      <w:spacing w:after="120"/>
    </w:pPr>
    <w:rPr>
      <w:rFonts w:ascii="Arial" w:hAnsi="Arial"/>
    </w:rPr>
  </w:style>
  <w:style w:type="character" w:customStyle="1" w:styleId="definition">
    <w:name w:val="definition"/>
    <w:rsid w:val="00BD0437"/>
  </w:style>
  <w:style w:type="character" w:customStyle="1" w:styleId="Heading1Char">
    <w:name w:val="Heading 1 Char"/>
    <w:link w:val="Heading1"/>
    <w:uiPriority w:val="1"/>
    <w:rsid w:val="004E3008"/>
    <w:rPr>
      <w:sz w:val="24"/>
    </w:rPr>
  </w:style>
  <w:style w:type="paragraph" w:customStyle="1" w:styleId="BlockQuote">
    <w:name w:val="Block Quote"/>
    <w:basedOn w:val="Normal"/>
    <w:qFormat/>
    <w:rsid w:val="00A02A8F"/>
    <w:pPr>
      <w:ind w:left="1440" w:right="1440"/>
    </w:pPr>
    <w:rPr>
      <w:rFonts w:ascii="Garamond" w:hAnsi="Garamond"/>
      <w:sz w:val="24"/>
      <w:szCs w:val="24"/>
    </w:rPr>
  </w:style>
  <w:style w:type="character" w:customStyle="1" w:styleId="Heading3Char">
    <w:name w:val="Heading 3 Char"/>
    <w:link w:val="Heading3"/>
    <w:uiPriority w:val="9"/>
    <w:rsid w:val="00F940B6"/>
    <w:rPr>
      <w:sz w:val="24"/>
      <w:u w:val="single"/>
    </w:rPr>
  </w:style>
  <w:style w:type="character" w:customStyle="1" w:styleId="CommentTextChar">
    <w:name w:val="Comment Text Char"/>
    <w:link w:val="CommentText"/>
    <w:rsid w:val="007768AB"/>
  </w:style>
  <w:style w:type="character" w:customStyle="1" w:styleId="BodyText2Char">
    <w:name w:val="Body Text 2 Char"/>
    <w:link w:val="BodyText2"/>
    <w:rsid w:val="000F1408"/>
    <w:rPr>
      <w:sz w:val="24"/>
    </w:rPr>
  </w:style>
  <w:style w:type="paragraph" w:styleId="TOC4">
    <w:name w:val="toc 4"/>
    <w:basedOn w:val="Normal"/>
    <w:next w:val="Normal"/>
    <w:autoRedefine/>
    <w:rsid w:val="0031007F"/>
    <w:pPr>
      <w:ind w:left="600"/>
    </w:pPr>
  </w:style>
  <w:style w:type="character" w:customStyle="1" w:styleId="BodyTextIndentChar">
    <w:name w:val="Body Text Indent Char"/>
    <w:link w:val="BodyTextIndent"/>
    <w:rsid w:val="00FD590C"/>
  </w:style>
  <w:style w:type="paragraph" w:customStyle="1" w:styleId="iltext">
    <w:name w:val="iltext"/>
    <w:basedOn w:val="Default"/>
    <w:next w:val="Default"/>
    <w:uiPriority w:val="99"/>
    <w:rsid w:val="003D0B02"/>
    <w:rPr>
      <w:color w:val="auto"/>
    </w:rPr>
  </w:style>
  <w:style w:type="character" w:customStyle="1" w:styleId="Heading2Char">
    <w:name w:val="Heading 2 Char"/>
    <w:link w:val="Heading2"/>
    <w:rsid w:val="007275A2"/>
    <w:rPr>
      <w:b/>
      <w:sz w:val="24"/>
    </w:rPr>
  </w:style>
  <w:style w:type="paragraph" w:styleId="ListNumber4">
    <w:name w:val="List Number 4"/>
    <w:basedOn w:val="Normal"/>
    <w:rsid w:val="00FA30E3"/>
    <w:pPr>
      <w:numPr>
        <w:numId w:val="11"/>
      </w:numPr>
      <w:contextualSpacing/>
    </w:pPr>
    <w:rPr>
      <w:szCs w:val="24"/>
    </w:rPr>
  </w:style>
  <w:style w:type="character" w:customStyle="1" w:styleId="searchmatch">
    <w:name w:val="search_match"/>
    <w:rsid w:val="00495358"/>
  </w:style>
  <w:style w:type="character" w:customStyle="1" w:styleId="definition1">
    <w:name w:val="definition1"/>
    <w:rsid w:val="00495358"/>
    <w:rPr>
      <w:rFonts w:ascii="Verdana" w:hAnsi="Verdana" w:hint="default"/>
      <w:color w:val="000000"/>
      <w:sz w:val="18"/>
      <w:szCs w:val="18"/>
    </w:rPr>
  </w:style>
  <w:style w:type="character" w:customStyle="1" w:styleId="FooterChar">
    <w:name w:val="Footer Char"/>
    <w:link w:val="Footer"/>
    <w:locked/>
    <w:rsid w:val="002A0CA5"/>
  </w:style>
  <w:style w:type="character" w:customStyle="1" w:styleId="SubtitleChar">
    <w:name w:val="Subtitle Char"/>
    <w:link w:val="Subtitle"/>
    <w:rsid w:val="00CD5557"/>
    <w:rPr>
      <w:b/>
      <w:sz w:val="24"/>
    </w:rPr>
  </w:style>
  <w:style w:type="paragraph" w:customStyle="1" w:styleId="default0">
    <w:name w:val="default"/>
    <w:basedOn w:val="Normal"/>
    <w:rsid w:val="002478E7"/>
    <w:pPr>
      <w:autoSpaceDE w:val="0"/>
      <w:autoSpaceDN w:val="0"/>
    </w:pPr>
    <w:rPr>
      <w:rFonts w:ascii="Franklin Gothic Book" w:eastAsia="Calibri" w:hAnsi="Franklin Gothic Book"/>
      <w:color w:val="000000"/>
      <w:sz w:val="24"/>
      <w:szCs w:val="24"/>
    </w:rPr>
  </w:style>
  <w:style w:type="character" w:customStyle="1" w:styleId="HeaderChar">
    <w:name w:val="Header Char"/>
    <w:link w:val="Header"/>
    <w:uiPriority w:val="99"/>
    <w:rsid w:val="00AC481E"/>
  </w:style>
  <w:style w:type="paragraph" w:customStyle="1" w:styleId="BodyH5">
    <w:name w:val="Body H5"/>
    <w:basedOn w:val="Normal"/>
    <w:uiPriority w:val="99"/>
    <w:rsid w:val="00E163C1"/>
    <w:pPr>
      <w:spacing w:after="120" w:line="276" w:lineRule="auto"/>
      <w:ind w:left="2880"/>
      <w:jc w:val="both"/>
    </w:pPr>
    <w:rPr>
      <w:rFonts w:ascii="Garamond" w:eastAsia="Calibri" w:hAnsi="Garamond"/>
      <w:sz w:val="24"/>
      <w:szCs w:val="24"/>
    </w:rPr>
  </w:style>
  <w:style w:type="paragraph" w:styleId="ListContinue2">
    <w:name w:val="List Continue 2"/>
    <w:basedOn w:val="Normal"/>
    <w:rsid w:val="00C9330C"/>
    <w:pPr>
      <w:spacing w:after="120"/>
      <w:ind w:left="720"/>
      <w:contextualSpacing/>
    </w:pPr>
    <w:rPr>
      <w:sz w:val="24"/>
      <w:szCs w:val="24"/>
    </w:rPr>
  </w:style>
  <w:style w:type="paragraph" w:styleId="ListContinue3">
    <w:name w:val="List Continue 3"/>
    <w:basedOn w:val="Normal"/>
    <w:rsid w:val="00850948"/>
    <w:pPr>
      <w:spacing w:after="120"/>
      <w:ind w:left="1080"/>
      <w:contextualSpacing/>
    </w:pPr>
  </w:style>
  <w:style w:type="paragraph" w:customStyle="1" w:styleId="ListContinued">
    <w:name w:val="List Continued"/>
    <w:basedOn w:val="Normal"/>
    <w:qFormat/>
    <w:rsid w:val="00850948"/>
    <w:pPr>
      <w:numPr>
        <w:numId w:val="13"/>
      </w:numPr>
      <w:tabs>
        <w:tab w:val="left" w:pos="720"/>
      </w:tabs>
      <w:spacing w:after="220"/>
      <w:jc w:val="both"/>
    </w:pPr>
    <w:rPr>
      <w:rFonts w:ascii="Times" w:hAnsi="Times"/>
      <w:sz w:val="22"/>
    </w:rPr>
  </w:style>
  <w:style w:type="paragraph" w:customStyle="1" w:styleId="listcontinuea">
    <w:name w:val="list continue (a)"/>
    <w:basedOn w:val="ListNumber2"/>
    <w:link w:val="listcontinueaChar"/>
    <w:qFormat/>
    <w:rsid w:val="00850948"/>
    <w:pPr>
      <w:numPr>
        <w:ilvl w:val="3"/>
        <w:numId w:val="14"/>
      </w:numPr>
    </w:pPr>
    <w:rPr>
      <w:rFonts w:ascii="Times" w:hAnsi="Times"/>
      <w:sz w:val="20"/>
    </w:rPr>
  </w:style>
  <w:style w:type="character" w:customStyle="1" w:styleId="listcontinueaChar">
    <w:name w:val="list continue (a) Char"/>
    <w:link w:val="listcontinuea"/>
    <w:rsid w:val="00850948"/>
    <w:rPr>
      <w:rFonts w:ascii="Times" w:hAnsi="Times"/>
    </w:rPr>
  </w:style>
  <w:style w:type="character" w:customStyle="1" w:styleId="MSGENFONTSTYLENAMETEMPLATEROLENUMBERMSGENFONTSTYLENAMEBYROLETEXT2">
    <w:name w:val="MSG_EN_FONT_STYLE_NAME_TEMPLATE_ROLE_NUMBER MSG_EN_FONT_STYLE_NAME_BY_ROLE_TEXT 2"/>
    <w:rsid w:val="00A62BC2"/>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paragraph" w:customStyle="1" w:styleId="Indent0">
    <w:name w:val="Indent 0"/>
    <w:basedOn w:val="Normal"/>
    <w:rsid w:val="00627C6E"/>
    <w:pPr>
      <w:keepNext/>
      <w:numPr>
        <w:numId w:val="19"/>
      </w:numPr>
      <w:spacing w:after="220"/>
      <w:jc w:val="both"/>
      <w:outlineLvl w:val="0"/>
    </w:pPr>
    <w:rPr>
      <w:sz w:val="22"/>
    </w:rPr>
  </w:style>
  <w:style w:type="paragraph" w:customStyle="1" w:styleId="ListNumber2I">
    <w:name w:val="List Number 2.I."/>
    <w:basedOn w:val="ListNumber2"/>
    <w:rsid w:val="00627C6E"/>
    <w:pPr>
      <w:numPr>
        <w:numId w:val="15"/>
      </w:numPr>
    </w:pPr>
  </w:style>
  <w:style w:type="character" w:customStyle="1" w:styleId="DeltaViewInsertion">
    <w:name w:val="DeltaView Insertion"/>
    <w:rsid w:val="00E2409B"/>
    <w:rPr>
      <w:color w:val="000000"/>
      <w:u w:val="single"/>
    </w:rPr>
  </w:style>
  <w:style w:type="paragraph" w:customStyle="1" w:styleId="Indent1">
    <w:name w:val="Indent 1&quot;"/>
    <w:basedOn w:val="Indent5"/>
    <w:rsid w:val="00432DD7"/>
    <w:pPr>
      <w:ind w:left="1440"/>
    </w:pPr>
  </w:style>
  <w:style w:type="paragraph" w:customStyle="1" w:styleId="Line15a">
    <w:name w:val="Line 1.5&quot;a"/>
    <w:basedOn w:val="Normal"/>
    <w:rsid w:val="0062533D"/>
    <w:pPr>
      <w:tabs>
        <w:tab w:val="left" w:leader="underscore" w:pos="2160"/>
      </w:tabs>
    </w:pPr>
    <w:rPr>
      <w:sz w:val="22"/>
    </w:rPr>
  </w:style>
  <w:style w:type="paragraph" w:styleId="ListBullet4">
    <w:name w:val="List Bullet 4"/>
    <w:basedOn w:val="Normal"/>
    <w:autoRedefine/>
    <w:rsid w:val="00441C62"/>
    <w:pPr>
      <w:numPr>
        <w:numId w:val="16"/>
      </w:numPr>
      <w:spacing w:after="220"/>
      <w:jc w:val="both"/>
    </w:pPr>
    <w:rPr>
      <w:sz w:val="22"/>
    </w:rPr>
  </w:style>
  <w:style w:type="character" w:customStyle="1" w:styleId="fontstyle01">
    <w:name w:val="fontstyle01"/>
    <w:rsid w:val="007E6BF6"/>
    <w:rPr>
      <w:rFonts w:ascii="Arial" w:hAnsi="Arial" w:cs="Arial" w:hint="default"/>
      <w:b w:val="0"/>
      <w:bCs w:val="0"/>
      <w:i w:val="0"/>
      <w:iCs w:val="0"/>
      <w:color w:val="000000"/>
      <w:sz w:val="18"/>
      <w:szCs w:val="18"/>
    </w:rPr>
  </w:style>
  <w:style w:type="paragraph" w:customStyle="1" w:styleId="BodyH3">
    <w:name w:val="Body H3"/>
    <w:basedOn w:val="BlockText"/>
    <w:qFormat/>
    <w:rsid w:val="00A8746D"/>
    <w:pPr>
      <w:spacing w:line="276" w:lineRule="auto"/>
      <w:ind w:left="1714" w:right="0"/>
      <w:jc w:val="both"/>
    </w:pPr>
    <w:rPr>
      <w:rFonts w:ascii="Garamond" w:hAnsi="Garamond"/>
      <w:iCs/>
      <w:sz w:val="24"/>
      <w:szCs w:val="24"/>
    </w:rPr>
  </w:style>
  <w:style w:type="paragraph" w:styleId="BlockText">
    <w:name w:val="Block Text"/>
    <w:basedOn w:val="Normal"/>
    <w:rsid w:val="00A8746D"/>
    <w:pPr>
      <w:spacing w:after="120"/>
      <w:ind w:left="1440" w:right="1440"/>
    </w:pPr>
  </w:style>
  <w:style w:type="paragraph" w:customStyle="1" w:styleId="Subtitle1">
    <w:name w:val="Subtitle1"/>
    <w:basedOn w:val="Heading2"/>
    <w:rsid w:val="00AF229F"/>
    <w:pPr>
      <w:spacing w:after="220"/>
      <w:jc w:val="both"/>
    </w:pPr>
    <w:rPr>
      <w:sz w:val="22"/>
    </w:rPr>
  </w:style>
  <w:style w:type="paragraph" w:customStyle="1" w:styleId="Indent0a">
    <w:name w:val="Indent 0a"/>
    <w:basedOn w:val="Indent5"/>
    <w:rsid w:val="00AF229F"/>
    <w:pPr>
      <w:keepNext w:val="0"/>
      <w:spacing w:after="0"/>
      <w:ind w:left="0"/>
    </w:pPr>
  </w:style>
  <w:style w:type="character" w:customStyle="1" w:styleId="BodyTextChar">
    <w:name w:val="Body Text Char"/>
    <w:link w:val="BodyText"/>
    <w:rsid w:val="00C25E6D"/>
    <w:rPr>
      <w:sz w:val="24"/>
    </w:rPr>
  </w:style>
  <w:style w:type="character" w:customStyle="1" w:styleId="TitleChar">
    <w:name w:val="Title Char"/>
    <w:link w:val="Title"/>
    <w:rsid w:val="00C25E6D"/>
    <w:rPr>
      <w:sz w:val="24"/>
    </w:rPr>
  </w:style>
  <w:style w:type="character" w:customStyle="1" w:styleId="BodyText3Char">
    <w:name w:val="Body Text 3 Char"/>
    <w:link w:val="BodyText3"/>
    <w:rsid w:val="00C25E6D"/>
    <w:rPr>
      <w:i/>
      <w:sz w:val="24"/>
    </w:rPr>
  </w:style>
  <w:style w:type="paragraph" w:customStyle="1" w:styleId="TitleCenter">
    <w:name w:val="TitleCenter"/>
    <w:basedOn w:val="Normal"/>
    <w:rsid w:val="00C25E6D"/>
    <w:pPr>
      <w:spacing w:after="220"/>
      <w:jc w:val="center"/>
    </w:pPr>
    <w:rPr>
      <w:b/>
      <w:sz w:val="22"/>
    </w:rPr>
  </w:style>
  <w:style w:type="paragraph" w:customStyle="1" w:styleId="Indent5a">
    <w:name w:val="Indent .5a"/>
    <w:basedOn w:val="Indent5"/>
    <w:rsid w:val="00C25E6D"/>
    <w:pPr>
      <w:spacing w:after="0"/>
    </w:pPr>
  </w:style>
  <w:style w:type="paragraph" w:customStyle="1" w:styleId="Line">
    <w:name w:val="Line"/>
    <w:basedOn w:val="Normal"/>
    <w:autoRedefine/>
    <w:rsid w:val="00C25E6D"/>
    <w:pPr>
      <w:tabs>
        <w:tab w:val="left" w:leader="underscore" w:pos="9360"/>
      </w:tabs>
      <w:spacing w:after="220"/>
    </w:pPr>
    <w:rPr>
      <w:sz w:val="22"/>
    </w:rPr>
  </w:style>
  <w:style w:type="paragraph" w:customStyle="1" w:styleId="Line-a">
    <w:name w:val="Line-a"/>
    <w:basedOn w:val="Line"/>
    <w:rsid w:val="00C25E6D"/>
    <w:pPr>
      <w:spacing w:after="0"/>
    </w:pPr>
  </w:style>
  <w:style w:type="paragraph" w:customStyle="1" w:styleId="Line2a">
    <w:name w:val="Line 2&quot;a"/>
    <w:basedOn w:val="Line15a"/>
    <w:rsid w:val="00C25E6D"/>
    <w:pPr>
      <w:tabs>
        <w:tab w:val="clear" w:pos="2160"/>
        <w:tab w:val="left" w:leader="underscore" w:pos="2880"/>
      </w:tabs>
      <w:jc w:val="both"/>
    </w:pPr>
  </w:style>
  <w:style w:type="character" w:customStyle="1" w:styleId="BalloonTextChar">
    <w:name w:val="Balloon Text Char"/>
    <w:link w:val="BalloonText"/>
    <w:rsid w:val="00C25E6D"/>
    <w:rPr>
      <w:rFonts w:ascii="Tahoma" w:hAnsi="Tahoma" w:cs="Tahoma"/>
      <w:sz w:val="16"/>
      <w:szCs w:val="16"/>
    </w:rPr>
  </w:style>
  <w:style w:type="paragraph" w:customStyle="1" w:styleId="TableParagraph">
    <w:name w:val="Table Paragraph"/>
    <w:basedOn w:val="Normal"/>
    <w:uiPriority w:val="1"/>
    <w:qFormat/>
    <w:rsid w:val="00C25E6D"/>
    <w:pPr>
      <w:autoSpaceDE w:val="0"/>
      <w:autoSpaceDN w:val="0"/>
      <w:adjustRightInd w:val="0"/>
    </w:pPr>
    <w:rPr>
      <w:sz w:val="24"/>
      <w:szCs w:val="24"/>
    </w:rPr>
  </w:style>
  <w:style w:type="character" w:customStyle="1" w:styleId="CommentSubjectChar">
    <w:name w:val="Comment Subject Char"/>
    <w:link w:val="CommentSubject"/>
    <w:semiHidden/>
    <w:rsid w:val="00C25E6D"/>
    <w:rPr>
      <w:b/>
      <w:bCs/>
    </w:rPr>
  </w:style>
  <w:style w:type="character" w:customStyle="1" w:styleId="Heading4Char">
    <w:name w:val="Heading 4 Char"/>
    <w:link w:val="Heading4"/>
    <w:rsid w:val="008E7557"/>
    <w:rPr>
      <w:sz w:val="24"/>
    </w:rPr>
  </w:style>
  <w:style w:type="character" w:customStyle="1" w:styleId="Heading5Char">
    <w:name w:val="Heading 5 Char"/>
    <w:link w:val="Heading5"/>
    <w:rsid w:val="008E7557"/>
    <w:rPr>
      <w:b/>
    </w:rPr>
  </w:style>
  <w:style w:type="character" w:customStyle="1" w:styleId="Heading6Char">
    <w:name w:val="Heading 6 Char"/>
    <w:link w:val="Heading6"/>
    <w:rsid w:val="008E7557"/>
    <w:rPr>
      <w:b/>
      <w:bCs/>
    </w:rPr>
  </w:style>
  <w:style w:type="character" w:customStyle="1" w:styleId="Heading7Char">
    <w:name w:val="Heading 7 Char"/>
    <w:link w:val="Heading7"/>
    <w:rsid w:val="008E7557"/>
    <w:rPr>
      <w:sz w:val="24"/>
    </w:rPr>
  </w:style>
  <w:style w:type="character" w:customStyle="1" w:styleId="Heading8Char">
    <w:name w:val="Heading 8 Char"/>
    <w:link w:val="Heading8"/>
    <w:rsid w:val="008E7557"/>
    <w:rPr>
      <w:sz w:val="24"/>
    </w:rPr>
  </w:style>
  <w:style w:type="character" w:customStyle="1" w:styleId="Heading9Char">
    <w:name w:val="Heading 9 Char"/>
    <w:link w:val="Heading9"/>
    <w:rsid w:val="008E7557"/>
    <w:rPr>
      <w:sz w:val="24"/>
      <w:u w:val="single"/>
    </w:rPr>
  </w:style>
  <w:style w:type="character" w:customStyle="1" w:styleId="BodyTextIndent2Char">
    <w:name w:val="Body Text Indent 2 Char"/>
    <w:link w:val="BodyTextIndent2"/>
    <w:rsid w:val="008E7557"/>
    <w:rPr>
      <w:iCs/>
      <w:sz w:val="24"/>
    </w:rPr>
  </w:style>
  <w:style w:type="character" w:customStyle="1" w:styleId="MessageHeaderChar">
    <w:name w:val="Message Header Char"/>
    <w:link w:val="MessageHeader"/>
    <w:rsid w:val="008E7557"/>
    <w:rPr>
      <w:rFonts w:ascii="Arial" w:hAnsi="Arial" w:cs="Arial"/>
      <w:sz w:val="24"/>
      <w:szCs w:val="24"/>
      <w:shd w:val="pct20" w:color="auto" w:fill="auto"/>
    </w:rPr>
  </w:style>
  <w:style w:type="character" w:customStyle="1" w:styleId="BodyTextIndent3Char">
    <w:name w:val="Body Text Indent 3 Char"/>
    <w:link w:val="BodyTextIndent3"/>
    <w:rsid w:val="008E7557"/>
    <w:rPr>
      <w:color w:val="000000"/>
      <w:sz w:val="24"/>
    </w:rPr>
  </w:style>
  <w:style w:type="character" w:customStyle="1" w:styleId="DocumentMapChar">
    <w:name w:val="Document Map Char"/>
    <w:link w:val="DocumentMap"/>
    <w:semiHidden/>
    <w:rsid w:val="008E7557"/>
    <w:rPr>
      <w:rFonts w:ascii="Tahoma" w:hAnsi="Tahoma" w:cs="Tahoma"/>
      <w:shd w:val="clear" w:color="auto" w:fill="000080"/>
    </w:rPr>
  </w:style>
  <w:style w:type="numbering" w:customStyle="1" w:styleId="ImportedStyle141">
    <w:name w:val="Imported Style 141"/>
    <w:rsid w:val="008E7557"/>
    <w:pPr>
      <w:numPr>
        <w:numId w:val="12"/>
      </w:numPr>
    </w:pPr>
  </w:style>
  <w:style w:type="paragraph" w:customStyle="1" w:styleId="FooterReference">
    <w:name w:val="Footer Reference"/>
    <w:basedOn w:val="Footer"/>
    <w:link w:val="FooterReferenceChar"/>
    <w:semiHidden/>
    <w:rsid w:val="00F72C42"/>
    <w:pPr>
      <w:tabs>
        <w:tab w:val="clear" w:pos="4320"/>
        <w:tab w:val="clear" w:pos="8640"/>
        <w:tab w:val="center" w:pos="4680"/>
        <w:tab w:val="right" w:pos="9360"/>
      </w:tabs>
      <w:ind w:left="720"/>
    </w:pPr>
    <w:rPr>
      <w:sz w:val="16"/>
      <w:szCs w:val="22"/>
    </w:rPr>
  </w:style>
  <w:style w:type="character" w:customStyle="1" w:styleId="FooterReferenceChar">
    <w:name w:val="Footer Reference Char"/>
    <w:basedOn w:val="DefaultParagraphFont"/>
    <w:link w:val="FooterReference"/>
    <w:semiHidden/>
    <w:rsid w:val="00F72C42"/>
    <w:rPr>
      <w:sz w:val="16"/>
      <w:szCs w:val="22"/>
    </w:rPr>
  </w:style>
  <w:style w:type="paragraph" w:customStyle="1" w:styleId="xmsonormal">
    <w:name w:val="x_msonormal"/>
    <w:basedOn w:val="Normal"/>
    <w:rsid w:val="004B3768"/>
    <w:rPr>
      <w:rFonts w:ascii="Calibri" w:eastAsiaTheme="minorHAnsi" w:hAnsi="Calibri" w:cs="Calibri"/>
      <w:sz w:val="22"/>
      <w:szCs w:val="22"/>
    </w:rPr>
  </w:style>
  <w:style w:type="paragraph" w:customStyle="1" w:styleId="xmsolistparagraph">
    <w:name w:val="x_msolistparagraph"/>
    <w:basedOn w:val="Normal"/>
    <w:rsid w:val="004B3768"/>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F6E53"/>
    <w:rPr>
      <w:color w:val="605E5C"/>
      <w:shd w:val="clear" w:color="auto" w:fill="E1DFDD"/>
    </w:rPr>
  </w:style>
  <w:style w:type="character" w:customStyle="1" w:styleId="ListParagraphChar">
    <w:name w:val="List Paragraph Char"/>
    <w:aliases w:val="Bullet Point Char"/>
    <w:basedOn w:val="DefaultParagraphFont"/>
    <w:link w:val="ListParagraph"/>
    <w:uiPriority w:val="34"/>
    <w:locked/>
    <w:rsid w:val="00E966A4"/>
    <w:rPr>
      <w:rFonts w:eastAsia="MS Mincho"/>
      <w:sz w:val="24"/>
      <w:szCs w:val="24"/>
      <w:lang w:eastAsia="ja-JP"/>
    </w:rPr>
  </w:style>
  <w:style w:type="character" w:customStyle="1" w:styleId="normaltextrun">
    <w:name w:val="normaltextrun"/>
    <w:basedOn w:val="DefaultParagraphFont"/>
    <w:rsid w:val="00A77158"/>
  </w:style>
  <w:style w:type="character" w:customStyle="1" w:styleId="eop">
    <w:name w:val="eop"/>
    <w:basedOn w:val="DefaultParagraphFont"/>
    <w:rsid w:val="00505E4D"/>
  </w:style>
  <w:style w:type="paragraph" w:customStyle="1" w:styleId="paragraph">
    <w:name w:val="paragraph"/>
    <w:basedOn w:val="Normal"/>
    <w:uiPriority w:val="99"/>
    <w:rsid w:val="003D44C4"/>
    <w:pPr>
      <w:spacing w:before="100" w:beforeAutospacing="1" w:after="100" w:afterAutospacing="1"/>
    </w:pPr>
    <w:rPr>
      <w:sz w:val="24"/>
      <w:szCs w:val="24"/>
    </w:rPr>
  </w:style>
  <w:style w:type="character" w:customStyle="1" w:styleId="findhit">
    <w:name w:val="findhit"/>
    <w:basedOn w:val="DefaultParagraphFont"/>
    <w:rsid w:val="003D44C4"/>
  </w:style>
  <w:style w:type="character" w:styleId="Mention">
    <w:name w:val="Mention"/>
    <w:basedOn w:val="DefaultParagraphFont"/>
    <w:uiPriority w:val="99"/>
    <w:unhideWhenUsed/>
    <w:rsid w:val="002F647E"/>
    <w:rPr>
      <w:color w:val="2B579A"/>
      <w:shd w:val="clear" w:color="auto" w:fill="E1DFDD"/>
    </w:rPr>
  </w:style>
  <w:style w:type="paragraph" w:customStyle="1" w:styleId="FooterEven">
    <w:name w:val="Footer Even"/>
    <w:basedOn w:val="Normal"/>
    <w:autoRedefine/>
    <w:rsid w:val="00DD2978"/>
    <w:pPr>
      <w:tabs>
        <w:tab w:val="center" w:pos="4680"/>
      </w:tabs>
    </w:pPr>
    <w:rPr>
      <w:b/>
      <w:sz w:val="18"/>
    </w:rPr>
  </w:style>
  <w:style w:type="paragraph" w:customStyle="1" w:styleId="HeaderOdd">
    <w:name w:val="Header Odd"/>
    <w:basedOn w:val="Normal"/>
    <w:autoRedefine/>
    <w:rsid w:val="00DD2978"/>
    <w:pPr>
      <w:tabs>
        <w:tab w:val="center" w:pos="4680"/>
        <w:tab w:val="right" w:pos="9360"/>
      </w:tabs>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83761">
      <w:bodyDiv w:val="1"/>
      <w:marLeft w:val="0"/>
      <w:marRight w:val="0"/>
      <w:marTop w:val="0"/>
      <w:marBottom w:val="0"/>
      <w:divBdr>
        <w:top w:val="none" w:sz="0" w:space="0" w:color="auto"/>
        <w:left w:val="none" w:sz="0" w:space="0" w:color="auto"/>
        <w:bottom w:val="none" w:sz="0" w:space="0" w:color="auto"/>
        <w:right w:val="none" w:sz="0" w:space="0" w:color="auto"/>
      </w:divBdr>
    </w:div>
    <w:div w:id="32922363">
      <w:bodyDiv w:val="1"/>
      <w:marLeft w:val="0"/>
      <w:marRight w:val="0"/>
      <w:marTop w:val="0"/>
      <w:marBottom w:val="0"/>
      <w:divBdr>
        <w:top w:val="none" w:sz="0" w:space="0" w:color="auto"/>
        <w:left w:val="none" w:sz="0" w:space="0" w:color="auto"/>
        <w:bottom w:val="none" w:sz="0" w:space="0" w:color="auto"/>
        <w:right w:val="none" w:sz="0" w:space="0" w:color="auto"/>
      </w:divBdr>
    </w:div>
    <w:div w:id="40443917">
      <w:bodyDiv w:val="1"/>
      <w:marLeft w:val="0"/>
      <w:marRight w:val="0"/>
      <w:marTop w:val="0"/>
      <w:marBottom w:val="0"/>
      <w:divBdr>
        <w:top w:val="none" w:sz="0" w:space="0" w:color="auto"/>
        <w:left w:val="none" w:sz="0" w:space="0" w:color="auto"/>
        <w:bottom w:val="none" w:sz="0" w:space="0" w:color="auto"/>
        <w:right w:val="none" w:sz="0" w:space="0" w:color="auto"/>
      </w:divBdr>
    </w:div>
    <w:div w:id="43603465">
      <w:bodyDiv w:val="1"/>
      <w:marLeft w:val="0"/>
      <w:marRight w:val="0"/>
      <w:marTop w:val="0"/>
      <w:marBottom w:val="0"/>
      <w:divBdr>
        <w:top w:val="none" w:sz="0" w:space="0" w:color="auto"/>
        <w:left w:val="none" w:sz="0" w:space="0" w:color="auto"/>
        <w:bottom w:val="none" w:sz="0" w:space="0" w:color="auto"/>
        <w:right w:val="none" w:sz="0" w:space="0" w:color="auto"/>
      </w:divBdr>
    </w:div>
    <w:div w:id="43719021">
      <w:bodyDiv w:val="1"/>
      <w:marLeft w:val="0"/>
      <w:marRight w:val="0"/>
      <w:marTop w:val="0"/>
      <w:marBottom w:val="0"/>
      <w:divBdr>
        <w:top w:val="none" w:sz="0" w:space="0" w:color="auto"/>
        <w:left w:val="none" w:sz="0" w:space="0" w:color="auto"/>
        <w:bottom w:val="none" w:sz="0" w:space="0" w:color="auto"/>
        <w:right w:val="none" w:sz="0" w:space="0" w:color="auto"/>
      </w:divBdr>
    </w:div>
    <w:div w:id="50469455">
      <w:bodyDiv w:val="1"/>
      <w:marLeft w:val="0"/>
      <w:marRight w:val="0"/>
      <w:marTop w:val="0"/>
      <w:marBottom w:val="0"/>
      <w:divBdr>
        <w:top w:val="none" w:sz="0" w:space="0" w:color="auto"/>
        <w:left w:val="none" w:sz="0" w:space="0" w:color="auto"/>
        <w:bottom w:val="none" w:sz="0" w:space="0" w:color="auto"/>
        <w:right w:val="none" w:sz="0" w:space="0" w:color="auto"/>
      </w:divBdr>
    </w:div>
    <w:div w:id="53091953">
      <w:bodyDiv w:val="1"/>
      <w:marLeft w:val="0"/>
      <w:marRight w:val="0"/>
      <w:marTop w:val="0"/>
      <w:marBottom w:val="0"/>
      <w:divBdr>
        <w:top w:val="none" w:sz="0" w:space="0" w:color="auto"/>
        <w:left w:val="none" w:sz="0" w:space="0" w:color="auto"/>
        <w:bottom w:val="none" w:sz="0" w:space="0" w:color="auto"/>
        <w:right w:val="none" w:sz="0" w:space="0" w:color="auto"/>
      </w:divBdr>
    </w:div>
    <w:div w:id="55011346">
      <w:bodyDiv w:val="1"/>
      <w:marLeft w:val="0"/>
      <w:marRight w:val="0"/>
      <w:marTop w:val="0"/>
      <w:marBottom w:val="0"/>
      <w:divBdr>
        <w:top w:val="none" w:sz="0" w:space="0" w:color="auto"/>
        <w:left w:val="none" w:sz="0" w:space="0" w:color="auto"/>
        <w:bottom w:val="none" w:sz="0" w:space="0" w:color="auto"/>
        <w:right w:val="none" w:sz="0" w:space="0" w:color="auto"/>
      </w:divBdr>
    </w:div>
    <w:div w:id="60449626">
      <w:bodyDiv w:val="1"/>
      <w:marLeft w:val="0"/>
      <w:marRight w:val="0"/>
      <w:marTop w:val="0"/>
      <w:marBottom w:val="0"/>
      <w:divBdr>
        <w:top w:val="none" w:sz="0" w:space="0" w:color="auto"/>
        <w:left w:val="none" w:sz="0" w:space="0" w:color="auto"/>
        <w:bottom w:val="none" w:sz="0" w:space="0" w:color="auto"/>
        <w:right w:val="none" w:sz="0" w:space="0" w:color="auto"/>
      </w:divBdr>
    </w:div>
    <w:div w:id="69932482">
      <w:bodyDiv w:val="1"/>
      <w:marLeft w:val="0"/>
      <w:marRight w:val="0"/>
      <w:marTop w:val="0"/>
      <w:marBottom w:val="0"/>
      <w:divBdr>
        <w:top w:val="none" w:sz="0" w:space="0" w:color="auto"/>
        <w:left w:val="none" w:sz="0" w:space="0" w:color="auto"/>
        <w:bottom w:val="none" w:sz="0" w:space="0" w:color="auto"/>
        <w:right w:val="none" w:sz="0" w:space="0" w:color="auto"/>
      </w:divBdr>
    </w:div>
    <w:div w:id="70665750">
      <w:bodyDiv w:val="1"/>
      <w:marLeft w:val="0"/>
      <w:marRight w:val="0"/>
      <w:marTop w:val="0"/>
      <w:marBottom w:val="0"/>
      <w:divBdr>
        <w:top w:val="none" w:sz="0" w:space="0" w:color="auto"/>
        <w:left w:val="none" w:sz="0" w:space="0" w:color="auto"/>
        <w:bottom w:val="none" w:sz="0" w:space="0" w:color="auto"/>
        <w:right w:val="none" w:sz="0" w:space="0" w:color="auto"/>
      </w:divBdr>
    </w:div>
    <w:div w:id="79984215">
      <w:bodyDiv w:val="1"/>
      <w:marLeft w:val="0"/>
      <w:marRight w:val="0"/>
      <w:marTop w:val="0"/>
      <w:marBottom w:val="0"/>
      <w:divBdr>
        <w:top w:val="none" w:sz="0" w:space="0" w:color="auto"/>
        <w:left w:val="none" w:sz="0" w:space="0" w:color="auto"/>
        <w:bottom w:val="none" w:sz="0" w:space="0" w:color="auto"/>
        <w:right w:val="none" w:sz="0" w:space="0" w:color="auto"/>
      </w:divBdr>
    </w:div>
    <w:div w:id="80224620">
      <w:bodyDiv w:val="1"/>
      <w:marLeft w:val="0"/>
      <w:marRight w:val="0"/>
      <w:marTop w:val="0"/>
      <w:marBottom w:val="0"/>
      <w:divBdr>
        <w:top w:val="none" w:sz="0" w:space="0" w:color="auto"/>
        <w:left w:val="none" w:sz="0" w:space="0" w:color="auto"/>
        <w:bottom w:val="none" w:sz="0" w:space="0" w:color="auto"/>
        <w:right w:val="none" w:sz="0" w:space="0" w:color="auto"/>
      </w:divBdr>
    </w:div>
    <w:div w:id="84037517">
      <w:bodyDiv w:val="1"/>
      <w:marLeft w:val="0"/>
      <w:marRight w:val="0"/>
      <w:marTop w:val="0"/>
      <w:marBottom w:val="0"/>
      <w:divBdr>
        <w:top w:val="none" w:sz="0" w:space="0" w:color="auto"/>
        <w:left w:val="none" w:sz="0" w:space="0" w:color="auto"/>
        <w:bottom w:val="none" w:sz="0" w:space="0" w:color="auto"/>
        <w:right w:val="none" w:sz="0" w:space="0" w:color="auto"/>
      </w:divBdr>
    </w:div>
    <w:div w:id="89156837">
      <w:bodyDiv w:val="1"/>
      <w:marLeft w:val="0"/>
      <w:marRight w:val="0"/>
      <w:marTop w:val="0"/>
      <w:marBottom w:val="0"/>
      <w:divBdr>
        <w:top w:val="none" w:sz="0" w:space="0" w:color="auto"/>
        <w:left w:val="none" w:sz="0" w:space="0" w:color="auto"/>
        <w:bottom w:val="none" w:sz="0" w:space="0" w:color="auto"/>
        <w:right w:val="none" w:sz="0" w:space="0" w:color="auto"/>
      </w:divBdr>
    </w:div>
    <w:div w:id="89546313">
      <w:bodyDiv w:val="1"/>
      <w:marLeft w:val="0"/>
      <w:marRight w:val="0"/>
      <w:marTop w:val="0"/>
      <w:marBottom w:val="0"/>
      <w:divBdr>
        <w:top w:val="none" w:sz="0" w:space="0" w:color="auto"/>
        <w:left w:val="none" w:sz="0" w:space="0" w:color="auto"/>
        <w:bottom w:val="none" w:sz="0" w:space="0" w:color="auto"/>
        <w:right w:val="none" w:sz="0" w:space="0" w:color="auto"/>
      </w:divBdr>
    </w:div>
    <w:div w:id="105545347">
      <w:bodyDiv w:val="1"/>
      <w:marLeft w:val="0"/>
      <w:marRight w:val="0"/>
      <w:marTop w:val="0"/>
      <w:marBottom w:val="0"/>
      <w:divBdr>
        <w:top w:val="none" w:sz="0" w:space="0" w:color="auto"/>
        <w:left w:val="none" w:sz="0" w:space="0" w:color="auto"/>
        <w:bottom w:val="none" w:sz="0" w:space="0" w:color="auto"/>
        <w:right w:val="none" w:sz="0" w:space="0" w:color="auto"/>
      </w:divBdr>
    </w:div>
    <w:div w:id="107359132">
      <w:bodyDiv w:val="1"/>
      <w:marLeft w:val="0"/>
      <w:marRight w:val="0"/>
      <w:marTop w:val="0"/>
      <w:marBottom w:val="0"/>
      <w:divBdr>
        <w:top w:val="none" w:sz="0" w:space="0" w:color="auto"/>
        <w:left w:val="none" w:sz="0" w:space="0" w:color="auto"/>
        <w:bottom w:val="none" w:sz="0" w:space="0" w:color="auto"/>
        <w:right w:val="none" w:sz="0" w:space="0" w:color="auto"/>
      </w:divBdr>
    </w:div>
    <w:div w:id="108741686">
      <w:bodyDiv w:val="1"/>
      <w:marLeft w:val="0"/>
      <w:marRight w:val="0"/>
      <w:marTop w:val="0"/>
      <w:marBottom w:val="0"/>
      <w:divBdr>
        <w:top w:val="none" w:sz="0" w:space="0" w:color="auto"/>
        <w:left w:val="none" w:sz="0" w:space="0" w:color="auto"/>
        <w:bottom w:val="none" w:sz="0" w:space="0" w:color="auto"/>
        <w:right w:val="none" w:sz="0" w:space="0" w:color="auto"/>
      </w:divBdr>
    </w:div>
    <w:div w:id="117384778">
      <w:bodyDiv w:val="1"/>
      <w:marLeft w:val="0"/>
      <w:marRight w:val="0"/>
      <w:marTop w:val="0"/>
      <w:marBottom w:val="0"/>
      <w:divBdr>
        <w:top w:val="none" w:sz="0" w:space="0" w:color="auto"/>
        <w:left w:val="none" w:sz="0" w:space="0" w:color="auto"/>
        <w:bottom w:val="none" w:sz="0" w:space="0" w:color="auto"/>
        <w:right w:val="none" w:sz="0" w:space="0" w:color="auto"/>
      </w:divBdr>
    </w:div>
    <w:div w:id="120075478">
      <w:bodyDiv w:val="1"/>
      <w:marLeft w:val="0"/>
      <w:marRight w:val="0"/>
      <w:marTop w:val="0"/>
      <w:marBottom w:val="0"/>
      <w:divBdr>
        <w:top w:val="none" w:sz="0" w:space="0" w:color="auto"/>
        <w:left w:val="none" w:sz="0" w:space="0" w:color="auto"/>
        <w:bottom w:val="none" w:sz="0" w:space="0" w:color="auto"/>
        <w:right w:val="none" w:sz="0" w:space="0" w:color="auto"/>
      </w:divBdr>
    </w:div>
    <w:div w:id="124083325">
      <w:bodyDiv w:val="1"/>
      <w:marLeft w:val="0"/>
      <w:marRight w:val="0"/>
      <w:marTop w:val="0"/>
      <w:marBottom w:val="0"/>
      <w:divBdr>
        <w:top w:val="none" w:sz="0" w:space="0" w:color="auto"/>
        <w:left w:val="none" w:sz="0" w:space="0" w:color="auto"/>
        <w:bottom w:val="none" w:sz="0" w:space="0" w:color="auto"/>
        <w:right w:val="none" w:sz="0" w:space="0" w:color="auto"/>
      </w:divBdr>
    </w:div>
    <w:div w:id="133764920">
      <w:bodyDiv w:val="1"/>
      <w:marLeft w:val="0"/>
      <w:marRight w:val="0"/>
      <w:marTop w:val="0"/>
      <w:marBottom w:val="0"/>
      <w:divBdr>
        <w:top w:val="none" w:sz="0" w:space="0" w:color="auto"/>
        <w:left w:val="none" w:sz="0" w:space="0" w:color="auto"/>
        <w:bottom w:val="none" w:sz="0" w:space="0" w:color="auto"/>
        <w:right w:val="none" w:sz="0" w:space="0" w:color="auto"/>
      </w:divBdr>
    </w:div>
    <w:div w:id="134101949">
      <w:bodyDiv w:val="1"/>
      <w:marLeft w:val="0"/>
      <w:marRight w:val="0"/>
      <w:marTop w:val="0"/>
      <w:marBottom w:val="0"/>
      <w:divBdr>
        <w:top w:val="none" w:sz="0" w:space="0" w:color="auto"/>
        <w:left w:val="none" w:sz="0" w:space="0" w:color="auto"/>
        <w:bottom w:val="none" w:sz="0" w:space="0" w:color="auto"/>
        <w:right w:val="none" w:sz="0" w:space="0" w:color="auto"/>
      </w:divBdr>
    </w:div>
    <w:div w:id="153768771">
      <w:bodyDiv w:val="1"/>
      <w:marLeft w:val="0"/>
      <w:marRight w:val="0"/>
      <w:marTop w:val="0"/>
      <w:marBottom w:val="0"/>
      <w:divBdr>
        <w:top w:val="none" w:sz="0" w:space="0" w:color="auto"/>
        <w:left w:val="none" w:sz="0" w:space="0" w:color="auto"/>
        <w:bottom w:val="none" w:sz="0" w:space="0" w:color="auto"/>
        <w:right w:val="none" w:sz="0" w:space="0" w:color="auto"/>
      </w:divBdr>
    </w:div>
    <w:div w:id="155659208">
      <w:bodyDiv w:val="1"/>
      <w:marLeft w:val="0"/>
      <w:marRight w:val="0"/>
      <w:marTop w:val="0"/>
      <w:marBottom w:val="0"/>
      <w:divBdr>
        <w:top w:val="none" w:sz="0" w:space="0" w:color="auto"/>
        <w:left w:val="none" w:sz="0" w:space="0" w:color="auto"/>
        <w:bottom w:val="none" w:sz="0" w:space="0" w:color="auto"/>
        <w:right w:val="none" w:sz="0" w:space="0" w:color="auto"/>
      </w:divBdr>
    </w:div>
    <w:div w:id="162743785">
      <w:bodyDiv w:val="1"/>
      <w:marLeft w:val="0"/>
      <w:marRight w:val="0"/>
      <w:marTop w:val="0"/>
      <w:marBottom w:val="0"/>
      <w:divBdr>
        <w:top w:val="none" w:sz="0" w:space="0" w:color="auto"/>
        <w:left w:val="none" w:sz="0" w:space="0" w:color="auto"/>
        <w:bottom w:val="none" w:sz="0" w:space="0" w:color="auto"/>
        <w:right w:val="none" w:sz="0" w:space="0" w:color="auto"/>
      </w:divBdr>
      <w:divsChild>
        <w:div w:id="1911036383">
          <w:marLeft w:val="0"/>
          <w:marRight w:val="0"/>
          <w:marTop w:val="0"/>
          <w:marBottom w:val="0"/>
          <w:divBdr>
            <w:top w:val="none" w:sz="0" w:space="0" w:color="auto"/>
            <w:left w:val="none" w:sz="0" w:space="0" w:color="auto"/>
            <w:bottom w:val="none" w:sz="0" w:space="0" w:color="auto"/>
            <w:right w:val="none" w:sz="0" w:space="0" w:color="auto"/>
          </w:divBdr>
          <w:divsChild>
            <w:div w:id="1144084128">
              <w:marLeft w:val="0"/>
              <w:marRight w:val="0"/>
              <w:marTop w:val="0"/>
              <w:marBottom w:val="0"/>
              <w:divBdr>
                <w:top w:val="none" w:sz="0" w:space="0" w:color="auto"/>
                <w:left w:val="none" w:sz="0" w:space="0" w:color="auto"/>
                <w:bottom w:val="none" w:sz="0" w:space="0" w:color="auto"/>
                <w:right w:val="none" w:sz="0" w:space="0" w:color="auto"/>
              </w:divBdr>
              <w:divsChild>
                <w:div w:id="738674561">
                  <w:marLeft w:val="0"/>
                  <w:marRight w:val="0"/>
                  <w:marTop w:val="0"/>
                  <w:marBottom w:val="0"/>
                  <w:divBdr>
                    <w:top w:val="none" w:sz="0" w:space="0" w:color="auto"/>
                    <w:left w:val="none" w:sz="0" w:space="0" w:color="auto"/>
                    <w:bottom w:val="none" w:sz="0" w:space="0" w:color="auto"/>
                    <w:right w:val="none" w:sz="0" w:space="0" w:color="auto"/>
                  </w:divBdr>
                  <w:divsChild>
                    <w:div w:id="548344511">
                      <w:marLeft w:val="0"/>
                      <w:marRight w:val="0"/>
                      <w:marTop w:val="0"/>
                      <w:marBottom w:val="0"/>
                      <w:divBdr>
                        <w:top w:val="none" w:sz="0" w:space="0" w:color="auto"/>
                        <w:left w:val="none" w:sz="0" w:space="0" w:color="auto"/>
                        <w:bottom w:val="none" w:sz="0" w:space="0" w:color="auto"/>
                        <w:right w:val="none" w:sz="0" w:space="0" w:color="auto"/>
                      </w:divBdr>
                      <w:divsChild>
                        <w:div w:id="1399668658">
                          <w:marLeft w:val="0"/>
                          <w:marRight w:val="0"/>
                          <w:marTop w:val="0"/>
                          <w:marBottom w:val="0"/>
                          <w:divBdr>
                            <w:top w:val="none" w:sz="0" w:space="0" w:color="auto"/>
                            <w:left w:val="none" w:sz="0" w:space="0" w:color="auto"/>
                            <w:bottom w:val="none" w:sz="0" w:space="0" w:color="auto"/>
                            <w:right w:val="none" w:sz="0" w:space="0" w:color="auto"/>
                          </w:divBdr>
                          <w:divsChild>
                            <w:div w:id="2131437419">
                              <w:marLeft w:val="0"/>
                              <w:marRight w:val="0"/>
                              <w:marTop w:val="0"/>
                              <w:marBottom w:val="0"/>
                              <w:divBdr>
                                <w:top w:val="none" w:sz="0" w:space="0" w:color="auto"/>
                                <w:left w:val="none" w:sz="0" w:space="0" w:color="auto"/>
                                <w:bottom w:val="none" w:sz="0" w:space="0" w:color="auto"/>
                                <w:right w:val="none" w:sz="0" w:space="0" w:color="auto"/>
                              </w:divBdr>
                              <w:divsChild>
                                <w:div w:id="216012975">
                                  <w:marLeft w:val="0"/>
                                  <w:marRight w:val="0"/>
                                  <w:marTop w:val="0"/>
                                  <w:marBottom w:val="0"/>
                                  <w:divBdr>
                                    <w:top w:val="none" w:sz="0" w:space="0" w:color="auto"/>
                                    <w:left w:val="none" w:sz="0" w:space="0" w:color="auto"/>
                                    <w:bottom w:val="none" w:sz="0" w:space="0" w:color="auto"/>
                                    <w:right w:val="none" w:sz="0" w:space="0" w:color="auto"/>
                                  </w:divBdr>
                                  <w:divsChild>
                                    <w:div w:id="108182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250794">
      <w:bodyDiv w:val="1"/>
      <w:marLeft w:val="0"/>
      <w:marRight w:val="0"/>
      <w:marTop w:val="0"/>
      <w:marBottom w:val="0"/>
      <w:divBdr>
        <w:top w:val="none" w:sz="0" w:space="0" w:color="auto"/>
        <w:left w:val="none" w:sz="0" w:space="0" w:color="auto"/>
        <w:bottom w:val="none" w:sz="0" w:space="0" w:color="auto"/>
        <w:right w:val="none" w:sz="0" w:space="0" w:color="auto"/>
      </w:divBdr>
    </w:div>
    <w:div w:id="171143208">
      <w:bodyDiv w:val="1"/>
      <w:marLeft w:val="0"/>
      <w:marRight w:val="0"/>
      <w:marTop w:val="0"/>
      <w:marBottom w:val="0"/>
      <w:divBdr>
        <w:top w:val="none" w:sz="0" w:space="0" w:color="auto"/>
        <w:left w:val="none" w:sz="0" w:space="0" w:color="auto"/>
        <w:bottom w:val="none" w:sz="0" w:space="0" w:color="auto"/>
        <w:right w:val="none" w:sz="0" w:space="0" w:color="auto"/>
      </w:divBdr>
    </w:div>
    <w:div w:id="172261044">
      <w:bodyDiv w:val="1"/>
      <w:marLeft w:val="0"/>
      <w:marRight w:val="0"/>
      <w:marTop w:val="0"/>
      <w:marBottom w:val="0"/>
      <w:divBdr>
        <w:top w:val="none" w:sz="0" w:space="0" w:color="auto"/>
        <w:left w:val="none" w:sz="0" w:space="0" w:color="auto"/>
        <w:bottom w:val="none" w:sz="0" w:space="0" w:color="auto"/>
        <w:right w:val="none" w:sz="0" w:space="0" w:color="auto"/>
      </w:divBdr>
    </w:div>
    <w:div w:id="176241401">
      <w:bodyDiv w:val="1"/>
      <w:marLeft w:val="0"/>
      <w:marRight w:val="0"/>
      <w:marTop w:val="0"/>
      <w:marBottom w:val="0"/>
      <w:divBdr>
        <w:top w:val="none" w:sz="0" w:space="0" w:color="auto"/>
        <w:left w:val="none" w:sz="0" w:space="0" w:color="auto"/>
        <w:bottom w:val="none" w:sz="0" w:space="0" w:color="auto"/>
        <w:right w:val="none" w:sz="0" w:space="0" w:color="auto"/>
      </w:divBdr>
    </w:div>
    <w:div w:id="182330966">
      <w:bodyDiv w:val="1"/>
      <w:marLeft w:val="0"/>
      <w:marRight w:val="0"/>
      <w:marTop w:val="0"/>
      <w:marBottom w:val="0"/>
      <w:divBdr>
        <w:top w:val="none" w:sz="0" w:space="0" w:color="auto"/>
        <w:left w:val="none" w:sz="0" w:space="0" w:color="auto"/>
        <w:bottom w:val="none" w:sz="0" w:space="0" w:color="auto"/>
        <w:right w:val="none" w:sz="0" w:space="0" w:color="auto"/>
      </w:divBdr>
    </w:div>
    <w:div w:id="187069075">
      <w:bodyDiv w:val="1"/>
      <w:marLeft w:val="0"/>
      <w:marRight w:val="0"/>
      <w:marTop w:val="0"/>
      <w:marBottom w:val="0"/>
      <w:divBdr>
        <w:top w:val="none" w:sz="0" w:space="0" w:color="auto"/>
        <w:left w:val="none" w:sz="0" w:space="0" w:color="auto"/>
        <w:bottom w:val="none" w:sz="0" w:space="0" w:color="auto"/>
        <w:right w:val="none" w:sz="0" w:space="0" w:color="auto"/>
      </w:divBdr>
    </w:div>
    <w:div w:id="187571415">
      <w:bodyDiv w:val="1"/>
      <w:marLeft w:val="0"/>
      <w:marRight w:val="0"/>
      <w:marTop w:val="0"/>
      <w:marBottom w:val="0"/>
      <w:divBdr>
        <w:top w:val="none" w:sz="0" w:space="0" w:color="auto"/>
        <w:left w:val="none" w:sz="0" w:space="0" w:color="auto"/>
        <w:bottom w:val="none" w:sz="0" w:space="0" w:color="auto"/>
        <w:right w:val="none" w:sz="0" w:space="0" w:color="auto"/>
      </w:divBdr>
    </w:div>
    <w:div w:id="187916281">
      <w:bodyDiv w:val="1"/>
      <w:marLeft w:val="0"/>
      <w:marRight w:val="0"/>
      <w:marTop w:val="0"/>
      <w:marBottom w:val="0"/>
      <w:divBdr>
        <w:top w:val="none" w:sz="0" w:space="0" w:color="auto"/>
        <w:left w:val="none" w:sz="0" w:space="0" w:color="auto"/>
        <w:bottom w:val="none" w:sz="0" w:space="0" w:color="auto"/>
        <w:right w:val="none" w:sz="0" w:space="0" w:color="auto"/>
      </w:divBdr>
    </w:div>
    <w:div w:id="209390310">
      <w:bodyDiv w:val="1"/>
      <w:marLeft w:val="0"/>
      <w:marRight w:val="0"/>
      <w:marTop w:val="0"/>
      <w:marBottom w:val="0"/>
      <w:divBdr>
        <w:top w:val="none" w:sz="0" w:space="0" w:color="auto"/>
        <w:left w:val="none" w:sz="0" w:space="0" w:color="auto"/>
        <w:bottom w:val="none" w:sz="0" w:space="0" w:color="auto"/>
        <w:right w:val="none" w:sz="0" w:space="0" w:color="auto"/>
      </w:divBdr>
    </w:div>
    <w:div w:id="211310158">
      <w:bodyDiv w:val="1"/>
      <w:marLeft w:val="0"/>
      <w:marRight w:val="0"/>
      <w:marTop w:val="0"/>
      <w:marBottom w:val="0"/>
      <w:divBdr>
        <w:top w:val="none" w:sz="0" w:space="0" w:color="auto"/>
        <w:left w:val="none" w:sz="0" w:space="0" w:color="auto"/>
        <w:bottom w:val="none" w:sz="0" w:space="0" w:color="auto"/>
        <w:right w:val="none" w:sz="0" w:space="0" w:color="auto"/>
      </w:divBdr>
    </w:div>
    <w:div w:id="213661971">
      <w:bodyDiv w:val="1"/>
      <w:marLeft w:val="0"/>
      <w:marRight w:val="0"/>
      <w:marTop w:val="0"/>
      <w:marBottom w:val="0"/>
      <w:divBdr>
        <w:top w:val="none" w:sz="0" w:space="0" w:color="auto"/>
        <w:left w:val="none" w:sz="0" w:space="0" w:color="auto"/>
        <w:bottom w:val="none" w:sz="0" w:space="0" w:color="auto"/>
        <w:right w:val="none" w:sz="0" w:space="0" w:color="auto"/>
      </w:divBdr>
    </w:div>
    <w:div w:id="216283452">
      <w:bodyDiv w:val="1"/>
      <w:marLeft w:val="0"/>
      <w:marRight w:val="0"/>
      <w:marTop w:val="0"/>
      <w:marBottom w:val="0"/>
      <w:divBdr>
        <w:top w:val="none" w:sz="0" w:space="0" w:color="auto"/>
        <w:left w:val="none" w:sz="0" w:space="0" w:color="auto"/>
        <w:bottom w:val="none" w:sz="0" w:space="0" w:color="auto"/>
        <w:right w:val="none" w:sz="0" w:space="0" w:color="auto"/>
      </w:divBdr>
    </w:div>
    <w:div w:id="216286106">
      <w:bodyDiv w:val="1"/>
      <w:marLeft w:val="0"/>
      <w:marRight w:val="0"/>
      <w:marTop w:val="0"/>
      <w:marBottom w:val="0"/>
      <w:divBdr>
        <w:top w:val="none" w:sz="0" w:space="0" w:color="auto"/>
        <w:left w:val="none" w:sz="0" w:space="0" w:color="auto"/>
        <w:bottom w:val="none" w:sz="0" w:space="0" w:color="auto"/>
        <w:right w:val="none" w:sz="0" w:space="0" w:color="auto"/>
      </w:divBdr>
    </w:div>
    <w:div w:id="223030175">
      <w:bodyDiv w:val="1"/>
      <w:marLeft w:val="0"/>
      <w:marRight w:val="0"/>
      <w:marTop w:val="0"/>
      <w:marBottom w:val="0"/>
      <w:divBdr>
        <w:top w:val="none" w:sz="0" w:space="0" w:color="auto"/>
        <w:left w:val="none" w:sz="0" w:space="0" w:color="auto"/>
        <w:bottom w:val="none" w:sz="0" w:space="0" w:color="auto"/>
        <w:right w:val="none" w:sz="0" w:space="0" w:color="auto"/>
      </w:divBdr>
    </w:div>
    <w:div w:id="234095905">
      <w:bodyDiv w:val="1"/>
      <w:marLeft w:val="0"/>
      <w:marRight w:val="0"/>
      <w:marTop w:val="0"/>
      <w:marBottom w:val="0"/>
      <w:divBdr>
        <w:top w:val="none" w:sz="0" w:space="0" w:color="auto"/>
        <w:left w:val="none" w:sz="0" w:space="0" w:color="auto"/>
        <w:bottom w:val="none" w:sz="0" w:space="0" w:color="auto"/>
        <w:right w:val="none" w:sz="0" w:space="0" w:color="auto"/>
      </w:divBdr>
    </w:div>
    <w:div w:id="235284169">
      <w:bodyDiv w:val="1"/>
      <w:marLeft w:val="0"/>
      <w:marRight w:val="0"/>
      <w:marTop w:val="0"/>
      <w:marBottom w:val="0"/>
      <w:divBdr>
        <w:top w:val="none" w:sz="0" w:space="0" w:color="auto"/>
        <w:left w:val="none" w:sz="0" w:space="0" w:color="auto"/>
        <w:bottom w:val="none" w:sz="0" w:space="0" w:color="auto"/>
        <w:right w:val="none" w:sz="0" w:space="0" w:color="auto"/>
      </w:divBdr>
    </w:div>
    <w:div w:id="238638346">
      <w:bodyDiv w:val="1"/>
      <w:marLeft w:val="0"/>
      <w:marRight w:val="0"/>
      <w:marTop w:val="0"/>
      <w:marBottom w:val="0"/>
      <w:divBdr>
        <w:top w:val="none" w:sz="0" w:space="0" w:color="auto"/>
        <w:left w:val="none" w:sz="0" w:space="0" w:color="auto"/>
        <w:bottom w:val="none" w:sz="0" w:space="0" w:color="auto"/>
        <w:right w:val="none" w:sz="0" w:space="0" w:color="auto"/>
      </w:divBdr>
    </w:div>
    <w:div w:id="239340579">
      <w:bodyDiv w:val="1"/>
      <w:marLeft w:val="0"/>
      <w:marRight w:val="0"/>
      <w:marTop w:val="0"/>
      <w:marBottom w:val="0"/>
      <w:divBdr>
        <w:top w:val="none" w:sz="0" w:space="0" w:color="auto"/>
        <w:left w:val="none" w:sz="0" w:space="0" w:color="auto"/>
        <w:bottom w:val="none" w:sz="0" w:space="0" w:color="auto"/>
        <w:right w:val="none" w:sz="0" w:space="0" w:color="auto"/>
      </w:divBdr>
    </w:div>
    <w:div w:id="242839130">
      <w:bodyDiv w:val="1"/>
      <w:marLeft w:val="0"/>
      <w:marRight w:val="0"/>
      <w:marTop w:val="0"/>
      <w:marBottom w:val="0"/>
      <w:divBdr>
        <w:top w:val="none" w:sz="0" w:space="0" w:color="auto"/>
        <w:left w:val="none" w:sz="0" w:space="0" w:color="auto"/>
        <w:bottom w:val="none" w:sz="0" w:space="0" w:color="auto"/>
        <w:right w:val="none" w:sz="0" w:space="0" w:color="auto"/>
      </w:divBdr>
    </w:div>
    <w:div w:id="254827392">
      <w:bodyDiv w:val="1"/>
      <w:marLeft w:val="0"/>
      <w:marRight w:val="0"/>
      <w:marTop w:val="0"/>
      <w:marBottom w:val="0"/>
      <w:divBdr>
        <w:top w:val="none" w:sz="0" w:space="0" w:color="auto"/>
        <w:left w:val="none" w:sz="0" w:space="0" w:color="auto"/>
        <w:bottom w:val="none" w:sz="0" w:space="0" w:color="auto"/>
        <w:right w:val="none" w:sz="0" w:space="0" w:color="auto"/>
      </w:divBdr>
    </w:div>
    <w:div w:id="260727459">
      <w:bodyDiv w:val="1"/>
      <w:marLeft w:val="0"/>
      <w:marRight w:val="0"/>
      <w:marTop w:val="0"/>
      <w:marBottom w:val="0"/>
      <w:divBdr>
        <w:top w:val="none" w:sz="0" w:space="0" w:color="auto"/>
        <w:left w:val="none" w:sz="0" w:space="0" w:color="auto"/>
        <w:bottom w:val="none" w:sz="0" w:space="0" w:color="auto"/>
        <w:right w:val="none" w:sz="0" w:space="0" w:color="auto"/>
      </w:divBdr>
    </w:div>
    <w:div w:id="263922467">
      <w:bodyDiv w:val="1"/>
      <w:marLeft w:val="0"/>
      <w:marRight w:val="0"/>
      <w:marTop w:val="0"/>
      <w:marBottom w:val="0"/>
      <w:divBdr>
        <w:top w:val="none" w:sz="0" w:space="0" w:color="auto"/>
        <w:left w:val="none" w:sz="0" w:space="0" w:color="auto"/>
        <w:bottom w:val="none" w:sz="0" w:space="0" w:color="auto"/>
        <w:right w:val="none" w:sz="0" w:space="0" w:color="auto"/>
      </w:divBdr>
    </w:div>
    <w:div w:id="265041728">
      <w:bodyDiv w:val="1"/>
      <w:marLeft w:val="0"/>
      <w:marRight w:val="0"/>
      <w:marTop w:val="0"/>
      <w:marBottom w:val="0"/>
      <w:divBdr>
        <w:top w:val="none" w:sz="0" w:space="0" w:color="auto"/>
        <w:left w:val="none" w:sz="0" w:space="0" w:color="auto"/>
        <w:bottom w:val="none" w:sz="0" w:space="0" w:color="auto"/>
        <w:right w:val="none" w:sz="0" w:space="0" w:color="auto"/>
      </w:divBdr>
    </w:div>
    <w:div w:id="280189027">
      <w:bodyDiv w:val="1"/>
      <w:marLeft w:val="0"/>
      <w:marRight w:val="0"/>
      <w:marTop w:val="0"/>
      <w:marBottom w:val="0"/>
      <w:divBdr>
        <w:top w:val="none" w:sz="0" w:space="0" w:color="auto"/>
        <w:left w:val="none" w:sz="0" w:space="0" w:color="auto"/>
        <w:bottom w:val="none" w:sz="0" w:space="0" w:color="auto"/>
        <w:right w:val="none" w:sz="0" w:space="0" w:color="auto"/>
      </w:divBdr>
    </w:div>
    <w:div w:id="290939260">
      <w:bodyDiv w:val="1"/>
      <w:marLeft w:val="0"/>
      <w:marRight w:val="0"/>
      <w:marTop w:val="0"/>
      <w:marBottom w:val="0"/>
      <w:divBdr>
        <w:top w:val="none" w:sz="0" w:space="0" w:color="auto"/>
        <w:left w:val="none" w:sz="0" w:space="0" w:color="auto"/>
        <w:bottom w:val="none" w:sz="0" w:space="0" w:color="auto"/>
        <w:right w:val="none" w:sz="0" w:space="0" w:color="auto"/>
      </w:divBdr>
    </w:div>
    <w:div w:id="292639031">
      <w:bodyDiv w:val="1"/>
      <w:marLeft w:val="0"/>
      <w:marRight w:val="0"/>
      <w:marTop w:val="0"/>
      <w:marBottom w:val="0"/>
      <w:divBdr>
        <w:top w:val="none" w:sz="0" w:space="0" w:color="auto"/>
        <w:left w:val="none" w:sz="0" w:space="0" w:color="auto"/>
        <w:bottom w:val="none" w:sz="0" w:space="0" w:color="auto"/>
        <w:right w:val="none" w:sz="0" w:space="0" w:color="auto"/>
      </w:divBdr>
    </w:div>
    <w:div w:id="298000288">
      <w:bodyDiv w:val="1"/>
      <w:marLeft w:val="0"/>
      <w:marRight w:val="0"/>
      <w:marTop w:val="0"/>
      <w:marBottom w:val="0"/>
      <w:divBdr>
        <w:top w:val="none" w:sz="0" w:space="0" w:color="auto"/>
        <w:left w:val="none" w:sz="0" w:space="0" w:color="auto"/>
        <w:bottom w:val="none" w:sz="0" w:space="0" w:color="auto"/>
        <w:right w:val="none" w:sz="0" w:space="0" w:color="auto"/>
      </w:divBdr>
    </w:div>
    <w:div w:id="300041338">
      <w:bodyDiv w:val="1"/>
      <w:marLeft w:val="0"/>
      <w:marRight w:val="0"/>
      <w:marTop w:val="0"/>
      <w:marBottom w:val="0"/>
      <w:divBdr>
        <w:top w:val="none" w:sz="0" w:space="0" w:color="auto"/>
        <w:left w:val="none" w:sz="0" w:space="0" w:color="auto"/>
        <w:bottom w:val="none" w:sz="0" w:space="0" w:color="auto"/>
        <w:right w:val="none" w:sz="0" w:space="0" w:color="auto"/>
      </w:divBdr>
    </w:div>
    <w:div w:id="302083909">
      <w:bodyDiv w:val="1"/>
      <w:marLeft w:val="0"/>
      <w:marRight w:val="0"/>
      <w:marTop w:val="0"/>
      <w:marBottom w:val="0"/>
      <w:divBdr>
        <w:top w:val="none" w:sz="0" w:space="0" w:color="auto"/>
        <w:left w:val="none" w:sz="0" w:space="0" w:color="auto"/>
        <w:bottom w:val="none" w:sz="0" w:space="0" w:color="auto"/>
        <w:right w:val="none" w:sz="0" w:space="0" w:color="auto"/>
      </w:divBdr>
    </w:div>
    <w:div w:id="304705612">
      <w:bodyDiv w:val="1"/>
      <w:marLeft w:val="0"/>
      <w:marRight w:val="0"/>
      <w:marTop w:val="0"/>
      <w:marBottom w:val="0"/>
      <w:divBdr>
        <w:top w:val="none" w:sz="0" w:space="0" w:color="auto"/>
        <w:left w:val="none" w:sz="0" w:space="0" w:color="auto"/>
        <w:bottom w:val="none" w:sz="0" w:space="0" w:color="auto"/>
        <w:right w:val="none" w:sz="0" w:space="0" w:color="auto"/>
      </w:divBdr>
    </w:div>
    <w:div w:id="317226755">
      <w:bodyDiv w:val="1"/>
      <w:marLeft w:val="0"/>
      <w:marRight w:val="0"/>
      <w:marTop w:val="0"/>
      <w:marBottom w:val="0"/>
      <w:divBdr>
        <w:top w:val="none" w:sz="0" w:space="0" w:color="auto"/>
        <w:left w:val="none" w:sz="0" w:space="0" w:color="auto"/>
        <w:bottom w:val="none" w:sz="0" w:space="0" w:color="auto"/>
        <w:right w:val="none" w:sz="0" w:space="0" w:color="auto"/>
      </w:divBdr>
    </w:div>
    <w:div w:id="318579688">
      <w:bodyDiv w:val="1"/>
      <w:marLeft w:val="0"/>
      <w:marRight w:val="0"/>
      <w:marTop w:val="0"/>
      <w:marBottom w:val="0"/>
      <w:divBdr>
        <w:top w:val="none" w:sz="0" w:space="0" w:color="auto"/>
        <w:left w:val="none" w:sz="0" w:space="0" w:color="auto"/>
        <w:bottom w:val="none" w:sz="0" w:space="0" w:color="auto"/>
        <w:right w:val="none" w:sz="0" w:space="0" w:color="auto"/>
      </w:divBdr>
    </w:div>
    <w:div w:id="325286970">
      <w:bodyDiv w:val="1"/>
      <w:marLeft w:val="0"/>
      <w:marRight w:val="0"/>
      <w:marTop w:val="0"/>
      <w:marBottom w:val="0"/>
      <w:divBdr>
        <w:top w:val="none" w:sz="0" w:space="0" w:color="auto"/>
        <w:left w:val="none" w:sz="0" w:space="0" w:color="auto"/>
        <w:bottom w:val="none" w:sz="0" w:space="0" w:color="auto"/>
        <w:right w:val="none" w:sz="0" w:space="0" w:color="auto"/>
      </w:divBdr>
    </w:div>
    <w:div w:id="336814727">
      <w:bodyDiv w:val="1"/>
      <w:marLeft w:val="0"/>
      <w:marRight w:val="0"/>
      <w:marTop w:val="0"/>
      <w:marBottom w:val="0"/>
      <w:divBdr>
        <w:top w:val="none" w:sz="0" w:space="0" w:color="auto"/>
        <w:left w:val="none" w:sz="0" w:space="0" w:color="auto"/>
        <w:bottom w:val="none" w:sz="0" w:space="0" w:color="auto"/>
        <w:right w:val="none" w:sz="0" w:space="0" w:color="auto"/>
      </w:divBdr>
    </w:div>
    <w:div w:id="344527344">
      <w:bodyDiv w:val="1"/>
      <w:marLeft w:val="0"/>
      <w:marRight w:val="0"/>
      <w:marTop w:val="0"/>
      <w:marBottom w:val="0"/>
      <w:divBdr>
        <w:top w:val="none" w:sz="0" w:space="0" w:color="auto"/>
        <w:left w:val="none" w:sz="0" w:space="0" w:color="auto"/>
        <w:bottom w:val="none" w:sz="0" w:space="0" w:color="auto"/>
        <w:right w:val="none" w:sz="0" w:space="0" w:color="auto"/>
      </w:divBdr>
    </w:div>
    <w:div w:id="350450261">
      <w:bodyDiv w:val="1"/>
      <w:marLeft w:val="0"/>
      <w:marRight w:val="0"/>
      <w:marTop w:val="0"/>
      <w:marBottom w:val="0"/>
      <w:divBdr>
        <w:top w:val="none" w:sz="0" w:space="0" w:color="auto"/>
        <w:left w:val="none" w:sz="0" w:space="0" w:color="auto"/>
        <w:bottom w:val="none" w:sz="0" w:space="0" w:color="auto"/>
        <w:right w:val="none" w:sz="0" w:space="0" w:color="auto"/>
      </w:divBdr>
    </w:div>
    <w:div w:id="355738673">
      <w:bodyDiv w:val="1"/>
      <w:marLeft w:val="0"/>
      <w:marRight w:val="0"/>
      <w:marTop w:val="0"/>
      <w:marBottom w:val="0"/>
      <w:divBdr>
        <w:top w:val="none" w:sz="0" w:space="0" w:color="auto"/>
        <w:left w:val="none" w:sz="0" w:space="0" w:color="auto"/>
        <w:bottom w:val="none" w:sz="0" w:space="0" w:color="auto"/>
        <w:right w:val="none" w:sz="0" w:space="0" w:color="auto"/>
      </w:divBdr>
    </w:div>
    <w:div w:id="360782344">
      <w:bodyDiv w:val="1"/>
      <w:marLeft w:val="0"/>
      <w:marRight w:val="0"/>
      <w:marTop w:val="0"/>
      <w:marBottom w:val="0"/>
      <w:divBdr>
        <w:top w:val="none" w:sz="0" w:space="0" w:color="auto"/>
        <w:left w:val="none" w:sz="0" w:space="0" w:color="auto"/>
        <w:bottom w:val="none" w:sz="0" w:space="0" w:color="auto"/>
        <w:right w:val="none" w:sz="0" w:space="0" w:color="auto"/>
      </w:divBdr>
    </w:div>
    <w:div w:id="366376768">
      <w:bodyDiv w:val="1"/>
      <w:marLeft w:val="0"/>
      <w:marRight w:val="0"/>
      <w:marTop w:val="0"/>
      <w:marBottom w:val="0"/>
      <w:divBdr>
        <w:top w:val="none" w:sz="0" w:space="0" w:color="auto"/>
        <w:left w:val="none" w:sz="0" w:space="0" w:color="auto"/>
        <w:bottom w:val="none" w:sz="0" w:space="0" w:color="auto"/>
        <w:right w:val="none" w:sz="0" w:space="0" w:color="auto"/>
      </w:divBdr>
    </w:div>
    <w:div w:id="374933943">
      <w:bodyDiv w:val="1"/>
      <w:marLeft w:val="0"/>
      <w:marRight w:val="0"/>
      <w:marTop w:val="0"/>
      <w:marBottom w:val="0"/>
      <w:divBdr>
        <w:top w:val="none" w:sz="0" w:space="0" w:color="auto"/>
        <w:left w:val="none" w:sz="0" w:space="0" w:color="auto"/>
        <w:bottom w:val="none" w:sz="0" w:space="0" w:color="auto"/>
        <w:right w:val="none" w:sz="0" w:space="0" w:color="auto"/>
      </w:divBdr>
    </w:div>
    <w:div w:id="377122947">
      <w:bodyDiv w:val="1"/>
      <w:marLeft w:val="0"/>
      <w:marRight w:val="0"/>
      <w:marTop w:val="0"/>
      <w:marBottom w:val="0"/>
      <w:divBdr>
        <w:top w:val="none" w:sz="0" w:space="0" w:color="auto"/>
        <w:left w:val="none" w:sz="0" w:space="0" w:color="auto"/>
        <w:bottom w:val="none" w:sz="0" w:space="0" w:color="auto"/>
        <w:right w:val="none" w:sz="0" w:space="0" w:color="auto"/>
      </w:divBdr>
    </w:div>
    <w:div w:id="391347353">
      <w:bodyDiv w:val="1"/>
      <w:marLeft w:val="0"/>
      <w:marRight w:val="0"/>
      <w:marTop w:val="0"/>
      <w:marBottom w:val="0"/>
      <w:divBdr>
        <w:top w:val="none" w:sz="0" w:space="0" w:color="auto"/>
        <w:left w:val="none" w:sz="0" w:space="0" w:color="auto"/>
        <w:bottom w:val="none" w:sz="0" w:space="0" w:color="auto"/>
        <w:right w:val="none" w:sz="0" w:space="0" w:color="auto"/>
      </w:divBdr>
    </w:div>
    <w:div w:id="398284306">
      <w:bodyDiv w:val="1"/>
      <w:marLeft w:val="0"/>
      <w:marRight w:val="0"/>
      <w:marTop w:val="0"/>
      <w:marBottom w:val="0"/>
      <w:divBdr>
        <w:top w:val="none" w:sz="0" w:space="0" w:color="auto"/>
        <w:left w:val="none" w:sz="0" w:space="0" w:color="auto"/>
        <w:bottom w:val="none" w:sz="0" w:space="0" w:color="auto"/>
        <w:right w:val="none" w:sz="0" w:space="0" w:color="auto"/>
      </w:divBdr>
    </w:div>
    <w:div w:id="398989431">
      <w:bodyDiv w:val="1"/>
      <w:marLeft w:val="0"/>
      <w:marRight w:val="0"/>
      <w:marTop w:val="0"/>
      <w:marBottom w:val="0"/>
      <w:divBdr>
        <w:top w:val="none" w:sz="0" w:space="0" w:color="auto"/>
        <w:left w:val="none" w:sz="0" w:space="0" w:color="auto"/>
        <w:bottom w:val="none" w:sz="0" w:space="0" w:color="auto"/>
        <w:right w:val="none" w:sz="0" w:space="0" w:color="auto"/>
      </w:divBdr>
    </w:div>
    <w:div w:id="409734847">
      <w:bodyDiv w:val="1"/>
      <w:marLeft w:val="0"/>
      <w:marRight w:val="0"/>
      <w:marTop w:val="0"/>
      <w:marBottom w:val="0"/>
      <w:divBdr>
        <w:top w:val="none" w:sz="0" w:space="0" w:color="auto"/>
        <w:left w:val="none" w:sz="0" w:space="0" w:color="auto"/>
        <w:bottom w:val="none" w:sz="0" w:space="0" w:color="auto"/>
        <w:right w:val="none" w:sz="0" w:space="0" w:color="auto"/>
      </w:divBdr>
      <w:divsChild>
        <w:div w:id="178587926">
          <w:marLeft w:val="0"/>
          <w:marRight w:val="0"/>
          <w:marTop w:val="0"/>
          <w:marBottom w:val="0"/>
          <w:divBdr>
            <w:top w:val="none" w:sz="0" w:space="0" w:color="auto"/>
            <w:left w:val="none" w:sz="0" w:space="0" w:color="auto"/>
            <w:bottom w:val="none" w:sz="0" w:space="0" w:color="auto"/>
            <w:right w:val="none" w:sz="0" w:space="0" w:color="auto"/>
          </w:divBdr>
          <w:divsChild>
            <w:div w:id="794445993">
              <w:marLeft w:val="0"/>
              <w:marRight w:val="0"/>
              <w:marTop w:val="0"/>
              <w:marBottom w:val="0"/>
              <w:divBdr>
                <w:top w:val="none" w:sz="0" w:space="0" w:color="auto"/>
                <w:left w:val="none" w:sz="0" w:space="0" w:color="auto"/>
                <w:bottom w:val="none" w:sz="0" w:space="0" w:color="auto"/>
                <w:right w:val="none" w:sz="0" w:space="0" w:color="auto"/>
              </w:divBdr>
            </w:div>
          </w:divsChild>
        </w:div>
        <w:div w:id="1615362098">
          <w:marLeft w:val="0"/>
          <w:marRight w:val="0"/>
          <w:marTop w:val="0"/>
          <w:marBottom w:val="0"/>
          <w:divBdr>
            <w:top w:val="none" w:sz="0" w:space="0" w:color="auto"/>
            <w:left w:val="none" w:sz="0" w:space="0" w:color="auto"/>
            <w:bottom w:val="none" w:sz="0" w:space="0" w:color="auto"/>
            <w:right w:val="none" w:sz="0" w:space="0" w:color="auto"/>
          </w:divBdr>
          <w:divsChild>
            <w:div w:id="143008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950820">
      <w:bodyDiv w:val="1"/>
      <w:marLeft w:val="0"/>
      <w:marRight w:val="0"/>
      <w:marTop w:val="0"/>
      <w:marBottom w:val="0"/>
      <w:divBdr>
        <w:top w:val="none" w:sz="0" w:space="0" w:color="auto"/>
        <w:left w:val="none" w:sz="0" w:space="0" w:color="auto"/>
        <w:bottom w:val="none" w:sz="0" w:space="0" w:color="auto"/>
        <w:right w:val="none" w:sz="0" w:space="0" w:color="auto"/>
      </w:divBdr>
    </w:div>
    <w:div w:id="417869409">
      <w:bodyDiv w:val="1"/>
      <w:marLeft w:val="0"/>
      <w:marRight w:val="0"/>
      <w:marTop w:val="0"/>
      <w:marBottom w:val="0"/>
      <w:divBdr>
        <w:top w:val="none" w:sz="0" w:space="0" w:color="auto"/>
        <w:left w:val="none" w:sz="0" w:space="0" w:color="auto"/>
        <w:bottom w:val="none" w:sz="0" w:space="0" w:color="auto"/>
        <w:right w:val="none" w:sz="0" w:space="0" w:color="auto"/>
      </w:divBdr>
    </w:div>
    <w:div w:id="424106861">
      <w:bodyDiv w:val="1"/>
      <w:marLeft w:val="0"/>
      <w:marRight w:val="0"/>
      <w:marTop w:val="0"/>
      <w:marBottom w:val="0"/>
      <w:divBdr>
        <w:top w:val="none" w:sz="0" w:space="0" w:color="auto"/>
        <w:left w:val="none" w:sz="0" w:space="0" w:color="auto"/>
        <w:bottom w:val="none" w:sz="0" w:space="0" w:color="auto"/>
        <w:right w:val="none" w:sz="0" w:space="0" w:color="auto"/>
      </w:divBdr>
    </w:div>
    <w:div w:id="433012394">
      <w:bodyDiv w:val="1"/>
      <w:marLeft w:val="0"/>
      <w:marRight w:val="0"/>
      <w:marTop w:val="0"/>
      <w:marBottom w:val="0"/>
      <w:divBdr>
        <w:top w:val="none" w:sz="0" w:space="0" w:color="auto"/>
        <w:left w:val="none" w:sz="0" w:space="0" w:color="auto"/>
        <w:bottom w:val="none" w:sz="0" w:space="0" w:color="auto"/>
        <w:right w:val="none" w:sz="0" w:space="0" w:color="auto"/>
      </w:divBdr>
      <w:divsChild>
        <w:div w:id="38476886">
          <w:marLeft w:val="0"/>
          <w:marRight w:val="0"/>
          <w:marTop w:val="0"/>
          <w:marBottom w:val="0"/>
          <w:divBdr>
            <w:top w:val="none" w:sz="0" w:space="0" w:color="auto"/>
            <w:left w:val="none" w:sz="0" w:space="0" w:color="auto"/>
            <w:bottom w:val="none" w:sz="0" w:space="0" w:color="auto"/>
            <w:right w:val="none" w:sz="0" w:space="0" w:color="auto"/>
          </w:divBdr>
        </w:div>
        <w:div w:id="127206188">
          <w:marLeft w:val="0"/>
          <w:marRight w:val="0"/>
          <w:marTop w:val="0"/>
          <w:marBottom w:val="0"/>
          <w:divBdr>
            <w:top w:val="none" w:sz="0" w:space="0" w:color="auto"/>
            <w:left w:val="none" w:sz="0" w:space="0" w:color="auto"/>
            <w:bottom w:val="none" w:sz="0" w:space="0" w:color="auto"/>
            <w:right w:val="none" w:sz="0" w:space="0" w:color="auto"/>
          </w:divBdr>
        </w:div>
        <w:div w:id="217326038">
          <w:marLeft w:val="0"/>
          <w:marRight w:val="0"/>
          <w:marTop w:val="0"/>
          <w:marBottom w:val="0"/>
          <w:divBdr>
            <w:top w:val="none" w:sz="0" w:space="0" w:color="auto"/>
            <w:left w:val="none" w:sz="0" w:space="0" w:color="auto"/>
            <w:bottom w:val="none" w:sz="0" w:space="0" w:color="auto"/>
            <w:right w:val="none" w:sz="0" w:space="0" w:color="auto"/>
          </w:divBdr>
          <w:divsChild>
            <w:div w:id="758673987">
              <w:marLeft w:val="0"/>
              <w:marRight w:val="0"/>
              <w:marTop w:val="0"/>
              <w:marBottom w:val="0"/>
              <w:divBdr>
                <w:top w:val="none" w:sz="0" w:space="0" w:color="auto"/>
                <w:left w:val="none" w:sz="0" w:space="0" w:color="auto"/>
                <w:bottom w:val="none" w:sz="0" w:space="0" w:color="auto"/>
                <w:right w:val="none" w:sz="0" w:space="0" w:color="auto"/>
              </w:divBdr>
            </w:div>
            <w:div w:id="1067189880">
              <w:marLeft w:val="0"/>
              <w:marRight w:val="0"/>
              <w:marTop w:val="0"/>
              <w:marBottom w:val="0"/>
              <w:divBdr>
                <w:top w:val="none" w:sz="0" w:space="0" w:color="auto"/>
                <w:left w:val="none" w:sz="0" w:space="0" w:color="auto"/>
                <w:bottom w:val="none" w:sz="0" w:space="0" w:color="auto"/>
                <w:right w:val="none" w:sz="0" w:space="0" w:color="auto"/>
              </w:divBdr>
            </w:div>
            <w:div w:id="1430616764">
              <w:marLeft w:val="0"/>
              <w:marRight w:val="0"/>
              <w:marTop w:val="0"/>
              <w:marBottom w:val="0"/>
              <w:divBdr>
                <w:top w:val="none" w:sz="0" w:space="0" w:color="auto"/>
                <w:left w:val="none" w:sz="0" w:space="0" w:color="auto"/>
                <w:bottom w:val="none" w:sz="0" w:space="0" w:color="auto"/>
                <w:right w:val="none" w:sz="0" w:space="0" w:color="auto"/>
              </w:divBdr>
            </w:div>
            <w:div w:id="1772705029">
              <w:marLeft w:val="0"/>
              <w:marRight w:val="0"/>
              <w:marTop w:val="0"/>
              <w:marBottom w:val="0"/>
              <w:divBdr>
                <w:top w:val="none" w:sz="0" w:space="0" w:color="auto"/>
                <w:left w:val="none" w:sz="0" w:space="0" w:color="auto"/>
                <w:bottom w:val="none" w:sz="0" w:space="0" w:color="auto"/>
                <w:right w:val="none" w:sz="0" w:space="0" w:color="auto"/>
              </w:divBdr>
            </w:div>
            <w:div w:id="1790929803">
              <w:marLeft w:val="0"/>
              <w:marRight w:val="0"/>
              <w:marTop w:val="0"/>
              <w:marBottom w:val="0"/>
              <w:divBdr>
                <w:top w:val="none" w:sz="0" w:space="0" w:color="auto"/>
                <w:left w:val="none" w:sz="0" w:space="0" w:color="auto"/>
                <w:bottom w:val="none" w:sz="0" w:space="0" w:color="auto"/>
                <w:right w:val="none" w:sz="0" w:space="0" w:color="auto"/>
              </w:divBdr>
            </w:div>
          </w:divsChild>
        </w:div>
        <w:div w:id="624315216">
          <w:marLeft w:val="0"/>
          <w:marRight w:val="0"/>
          <w:marTop w:val="0"/>
          <w:marBottom w:val="0"/>
          <w:divBdr>
            <w:top w:val="none" w:sz="0" w:space="0" w:color="auto"/>
            <w:left w:val="none" w:sz="0" w:space="0" w:color="auto"/>
            <w:bottom w:val="none" w:sz="0" w:space="0" w:color="auto"/>
            <w:right w:val="none" w:sz="0" w:space="0" w:color="auto"/>
          </w:divBdr>
        </w:div>
        <w:div w:id="1055472521">
          <w:marLeft w:val="0"/>
          <w:marRight w:val="0"/>
          <w:marTop w:val="0"/>
          <w:marBottom w:val="0"/>
          <w:divBdr>
            <w:top w:val="none" w:sz="0" w:space="0" w:color="auto"/>
            <w:left w:val="none" w:sz="0" w:space="0" w:color="auto"/>
            <w:bottom w:val="none" w:sz="0" w:space="0" w:color="auto"/>
            <w:right w:val="none" w:sz="0" w:space="0" w:color="auto"/>
          </w:divBdr>
        </w:div>
        <w:div w:id="1250888444">
          <w:marLeft w:val="0"/>
          <w:marRight w:val="0"/>
          <w:marTop w:val="0"/>
          <w:marBottom w:val="0"/>
          <w:divBdr>
            <w:top w:val="none" w:sz="0" w:space="0" w:color="auto"/>
            <w:left w:val="none" w:sz="0" w:space="0" w:color="auto"/>
            <w:bottom w:val="none" w:sz="0" w:space="0" w:color="auto"/>
            <w:right w:val="none" w:sz="0" w:space="0" w:color="auto"/>
          </w:divBdr>
        </w:div>
        <w:div w:id="1502693257">
          <w:marLeft w:val="0"/>
          <w:marRight w:val="0"/>
          <w:marTop w:val="0"/>
          <w:marBottom w:val="0"/>
          <w:divBdr>
            <w:top w:val="none" w:sz="0" w:space="0" w:color="auto"/>
            <w:left w:val="none" w:sz="0" w:space="0" w:color="auto"/>
            <w:bottom w:val="none" w:sz="0" w:space="0" w:color="auto"/>
            <w:right w:val="none" w:sz="0" w:space="0" w:color="auto"/>
          </w:divBdr>
        </w:div>
        <w:div w:id="1574856461">
          <w:marLeft w:val="0"/>
          <w:marRight w:val="0"/>
          <w:marTop w:val="0"/>
          <w:marBottom w:val="0"/>
          <w:divBdr>
            <w:top w:val="none" w:sz="0" w:space="0" w:color="auto"/>
            <w:left w:val="none" w:sz="0" w:space="0" w:color="auto"/>
            <w:bottom w:val="none" w:sz="0" w:space="0" w:color="auto"/>
            <w:right w:val="none" w:sz="0" w:space="0" w:color="auto"/>
          </w:divBdr>
          <w:divsChild>
            <w:div w:id="246693370">
              <w:marLeft w:val="0"/>
              <w:marRight w:val="0"/>
              <w:marTop w:val="0"/>
              <w:marBottom w:val="0"/>
              <w:divBdr>
                <w:top w:val="none" w:sz="0" w:space="0" w:color="auto"/>
                <w:left w:val="none" w:sz="0" w:space="0" w:color="auto"/>
                <w:bottom w:val="none" w:sz="0" w:space="0" w:color="auto"/>
                <w:right w:val="none" w:sz="0" w:space="0" w:color="auto"/>
              </w:divBdr>
            </w:div>
            <w:div w:id="322122878">
              <w:marLeft w:val="0"/>
              <w:marRight w:val="0"/>
              <w:marTop w:val="0"/>
              <w:marBottom w:val="0"/>
              <w:divBdr>
                <w:top w:val="none" w:sz="0" w:space="0" w:color="auto"/>
                <w:left w:val="none" w:sz="0" w:space="0" w:color="auto"/>
                <w:bottom w:val="none" w:sz="0" w:space="0" w:color="auto"/>
                <w:right w:val="none" w:sz="0" w:space="0" w:color="auto"/>
              </w:divBdr>
            </w:div>
            <w:div w:id="1231385370">
              <w:marLeft w:val="0"/>
              <w:marRight w:val="0"/>
              <w:marTop w:val="0"/>
              <w:marBottom w:val="0"/>
              <w:divBdr>
                <w:top w:val="none" w:sz="0" w:space="0" w:color="auto"/>
                <w:left w:val="none" w:sz="0" w:space="0" w:color="auto"/>
                <w:bottom w:val="none" w:sz="0" w:space="0" w:color="auto"/>
                <w:right w:val="none" w:sz="0" w:space="0" w:color="auto"/>
              </w:divBdr>
            </w:div>
            <w:div w:id="1300719569">
              <w:marLeft w:val="0"/>
              <w:marRight w:val="0"/>
              <w:marTop w:val="0"/>
              <w:marBottom w:val="0"/>
              <w:divBdr>
                <w:top w:val="none" w:sz="0" w:space="0" w:color="auto"/>
                <w:left w:val="none" w:sz="0" w:space="0" w:color="auto"/>
                <w:bottom w:val="none" w:sz="0" w:space="0" w:color="auto"/>
                <w:right w:val="none" w:sz="0" w:space="0" w:color="auto"/>
              </w:divBdr>
            </w:div>
            <w:div w:id="2111848556">
              <w:marLeft w:val="0"/>
              <w:marRight w:val="0"/>
              <w:marTop w:val="0"/>
              <w:marBottom w:val="0"/>
              <w:divBdr>
                <w:top w:val="none" w:sz="0" w:space="0" w:color="auto"/>
                <w:left w:val="none" w:sz="0" w:space="0" w:color="auto"/>
                <w:bottom w:val="none" w:sz="0" w:space="0" w:color="auto"/>
                <w:right w:val="none" w:sz="0" w:space="0" w:color="auto"/>
              </w:divBdr>
            </w:div>
          </w:divsChild>
        </w:div>
        <w:div w:id="1782843818">
          <w:marLeft w:val="0"/>
          <w:marRight w:val="0"/>
          <w:marTop w:val="0"/>
          <w:marBottom w:val="0"/>
          <w:divBdr>
            <w:top w:val="none" w:sz="0" w:space="0" w:color="auto"/>
            <w:left w:val="none" w:sz="0" w:space="0" w:color="auto"/>
            <w:bottom w:val="none" w:sz="0" w:space="0" w:color="auto"/>
            <w:right w:val="none" w:sz="0" w:space="0" w:color="auto"/>
          </w:divBdr>
        </w:div>
        <w:div w:id="1970551103">
          <w:marLeft w:val="0"/>
          <w:marRight w:val="0"/>
          <w:marTop w:val="0"/>
          <w:marBottom w:val="0"/>
          <w:divBdr>
            <w:top w:val="none" w:sz="0" w:space="0" w:color="auto"/>
            <w:left w:val="none" w:sz="0" w:space="0" w:color="auto"/>
            <w:bottom w:val="none" w:sz="0" w:space="0" w:color="auto"/>
            <w:right w:val="none" w:sz="0" w:space="0" w:color="auto"/>
          </w:divBdr>
        </w:div>
      </w:divsChild>
    </w:div>
    <w:div w:id="435906894">
      <w:bodyDiv w:val="1"/>
      <w:marLeft w:val="0"/>
      <w:marRight w:val="0"/>
      <w:marTop w:val="0"/>
      <w:marBottom w:val="0"/>
      <w:divBdr>
        <w:top w:val="none" w:sz="0" w:space="0" w:color="auto"/>
        <w:left w:val="none" w:sz="0" w:space="0" w:color="auto"/>
        <w:bottom w:val="none" w:sz="0" w:space="0" w:color="auto"/>
        <w:right w:val="none" w:sz="0" w:space="0" w:color="auto"/>
      </w:divBdr>
    </w:div>
    <w:div w:id="437871300">
      <w:bodyDiv w:val="1"/>
      <w:marLeft w:val="0"/>
      <w:marRight w:val="0"/>
      <w:marTop w:val="0"/>
      <w:marBottom w:val="0"/>
      <w:divBdr>
        <w:top w:val="none" w:sz="0" w:space="0" w:color="auto"/>
        <w:left w:val="none" w:sz="0" w:space="0" w:color="auto"/>
        <w:bottom w:val="none" w:sz="0" w:space="0" w:color="auto"/>
        <w:right w:val="none" w:sz="0" w:space="0" w:color="auto"/>
      </w:divBdr>
    </w:div>
    <w:div w:id="438256291">
      <w:bodyDiv w:val="1"/>
      <w:marLeft w:val="0"/>
      <w:marRight w:val="0"/>
      <w:marTop w:val="0"/>
      <w:marBottom w:val="0"/>
      <w:divBdr>
        <w:top w:val="none" w:sz="0" w:space="0" w:color="auto"/>
        <w:left w:val="none" w:sz="0" w:space="0" w:color="auto"/>
        <w:bottom w:val="none" w:sz="0" w:space="0" w:color="auto"/>
        <w:right w:val="none" w:sz="0" w:space="0" w:color="auto"/>
      </w:divBdr>
    </w:div>
    <w:div w:id="440731030">
      <w:bodyDiv w:val="1"/>
      <w:marLeft w:val="0"/>
      <w:marRight w:val="0"/>
      <w:marTop w:val="0"/>
      <w:marBottom w:val="0"/>
      <w:divBdr>
        <w:top w:val="none" w:sz="0" w:space="0" w:color="auto"/>
        <w:left w:val="none" w:sz="0" w:space="0" w:color="auto"/>
        <w:bottom w:val="none" w:sz="0" w:space="0" w:color="auto"/>
        <w:right w:val="none" w:sz="0" w:space="0" w:color="auto"/>
      </w:divBdr>
    </w:div>
    <w:div w:id="450251550">
      <w:bodyDiv w:val="1"/>
      <w:marLeft w:val="0"/>
      <w:marRight w:val="0"/>
      <w:marTop w:val="0"/>
      <w:marBottom w:val="0"/>
      <w:divBdr>
        <w:top w:val="none" w:sz="0" w:space="0" w:color="auto"/>
        <w:left w:val="none" w:sz="0" w:space="0" w:color="auto"/>
        <w:bottom w:val="none" w:sz="0" w:space="0" w:color="auto"/>
        <w:right w:val="none" w:sz="0" w:space="0" w:color="auto"/>
      </w:divBdr>
    </w:div>
    <w:div w:id="450439295">
      <w:bodyDiv w:val="1"/>
      <w:marLeft w:val="0"/>
      <w:marRight w:val="0"/>
      <w:marTop w:val="0"/>
      <w:marBottom w:val="0"/>
      <w:divBdr>
        <w:top w:val="none" w:sz="0" w:space="0" w:color="auto"/>
        <w:left w:val="none" w:sz="0" w:space="0" w:color="auto"/>
        <w:bottom w:val="none" w:sz="0" w:space="0" w:color="auto"/>
        <w:right w:val="none" w:sz="0" w:space="0" w:color="auto"/>
      </w:divBdr>
      <w:divsChild>
        <w:div w:id="1873614907">
          <w:marLeft w:val="0"/>
          <w:marRight w:val="0"/>
          <w:marTop w:val="0"/>
          <w:marBottom w:val="0"/>
          <w:divBdr>
            <w:top w:val="none" w:sz="0" w:space="0" w:color="auto"/>
            <w:left w:val="none" w:sz="0" w:space="0" w:color="auto"/>
            <w:bottom w:val="none" w:sz="0" w:space="0" w:color="auto"/>
            <w:right w:val="none" w:sz="0" w:space="0" w:color="auto"/>
          </w:divBdr>
          <w:divsChild>
            <w:div w:id="2098480002">
              <w:marLeft w:val="0"/>
              <w:marRight w:val="0"/>
              <w:marTop w:val="0"/>
              <w:marBottom w:val="0"/>
              <w:divBdr>
                <w:top w:val="none" w:sz="0" w:space="0" w:color="auto"/>
                <w:left w:val="none" w:sz="0" w:space="0" w:color="auto"/>
                <w:bottom w:val="none" w:sz="0" w:space="0" w:color="auto"/>
                <w:right w:val="none" w:sz="0" w:space="0" w:color="auto"/>
              </w:divBdr>
              <w:divsChild>
                <w:div w:id="448474285">
                  <w:marLeft w:val="0"/>
                  <w:marRight w:val="0"/>
                  <w:marTop w:val="0"/>
                  <w:marBottom w:val="0"/>
                  <w:divBdr>
                    <w:top w:val="none" w:sz="0" w:space="0" w:color="auto"/>
                    <w:left w:val="none" w:sz="0" w:space="0" w:color="auto"/>
                    <w:bottom w:val="none" w:sz="0" w:space="0" w:color="auto"/>
                    <w:right w:val="none" w:sz="0" w:space="0" w:color="auto"/>
                  </w:divBdr>
                  <w:divsChild>
                    <w:div w:id="278337221">
                      <w:marLeft w:val="0"/>
                      <w:marRight w:val="0"/>
                      <w:marTop w:val="90"/>
                      <w:marBottom w:val="0"/>
                      <w:divBdr>
                        <w:top w:val="none" w:sz="0" w:space="0" w:color="auto"/>
                        <w:left w:val="none" w:sz="0" w:space="0" w:color="auto"/>
                        <w:bottom w:val="none" w:sz="0" w:space="0" w:color="auto"/>
                        <w:right w:val="none" w:sz="0" w:space="0" w:color="auto"/>
                      </w:divBdr>
                      <w:divsChild>
                        <w:div w:id="11035131">
                          <w:marLeft w:val="0"/>
                          <w:marRight w:val="0"/>
                          <w:marTop w:val="0"/>
                          <w:marBottom w:val="0"/>
                          <w:divBdr>
                            <w:top w:val="none" w:sz="0" w:space="0" w:color="auto"/>
                            <w:left w:val="none" w:sz="0" w:space="0" w:color="auto"/>
                            <w:bottom w:val="none" w:sz="0" w:space="0" w:color="auto"/>
                            <w:right w:val="none" w:sz="0" w:space="0" w:color="auto"/>
                          </w:divBdr>
                          <w:divsChild>
                            <w:div w:id="311446990">
                              <w:marLeft w:val="0"/>
                              <w:marRight w:val="0"/>
                              <w:marTop w:val="0"/>
                              <w:marBottom w:val="0"/>
                              <w:divBdr>
                                <w:top w:val="none" w:sz="0" w:space="0" w:color="auto"/>
                                <w:left w:val="none" w:sz="0" w:space="0" w:color="auto"/>
                                <w:bottom w:val="none" w:sz="0" w:space="0" w:color="auto"/>
                                <w:right w:val="none" w:sz="0" w:space="0" w:color="auto"/>
                              </w:divBdr>
                              <w:divsChild>
                                <w:div w:id="1982271529">
                                  <w:marLeft w:val="0"/>
                                  <w:marRight w:val="0"/>
                                  <w:marTop w:val="0"/>
                                  <w:marBottom w:val="0"/>
                                  <w:divBdr>
                                    <w:top w:val="none" w:sz="0" w:space="0" w:color="auto"/>
                                    <w:left w:val="none" w:sz="0" w:space="0" w:color="auto"/>
                                    <w:bottom w:val="none" w:sz="0" w:space="0" w:color="auto"/>
                                    <w:right w:val="none" w:sz="0" w:space="0" w:color="auto"/>
                                  </w:divBdr>
                                </w:div>
                              </w:divsChild>
                            </w:div>
                            <w:div w:id="151784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5927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459616624">
      <w:bodyDiv w:val="1"/>
      <w:marLeft w:val="0"/>
      <w:marRight w:val="0"/>
      <w:marTop w:val="0"/>
      <w:marBottom w:val="0"/>
      <w:divBdr>
        <w:top w:val="none" w:sz="0" w:space="0" w:color="auto"/>
        <w:left w:val="none" w:sz="0" w:space="0" w:color="auto"/>
        <w:bottom w:val="none" w:sz="0" w:space="0" w:color="auto"/>
        <w:right w:val="none" w:sz="0" w:space="0" w:color="auto"/>
      </w:divBdr>
    </w:div>
    <w:div w:id="466237705">
      <w:bodyDiv w:val="1"/>
      <w:marLeft w:val="0"/>
      <w:marRight w:val="0"/>
      <w:marTop w:val="0"/>
      <w:marBottom w:val="0"/>
      <w:divBdr>
        <w:top w:val="none" w:sz="0" w:space="0" w:color="auto"/>
        <w:left w:val="none" w:sz="0" w:space="0" w:color="auto"/>
        <w:bottom w:val="none" w:sz="0" w:space="0" w:color="auto"/>
        <w:right w:val="none" w:sz="0" w:space="0" w:color="auto"/>
      </w:divBdr>
    </w:div>
    <w:div w:id="467362275">
      <w:bodyDiv w:val="1"/>
      <w:marLeft w:val="0"/>
      <w:marRight w:val="0"/>
      <w:marTop w:val="0"/>
      <w:marBottom w:val="0"/>
      <w:divBdr>
        <w:top w:val="none" w:sz="0" w:space="0" w:color="auto"/>
        <w:left w:val="none" w:sz="0" w:space="0" w:color="auto"/>
        <w:bottom w:val="none" w:sz="0" w:space="0" w:color="auto"/>
        <w:right w:val="none" w:sz="0" w:space="0" w:color="auto"/>
      </w:divBdr>
    </w:div>
    <w:div w:id="469589880">
      <w:bodyDiv w:val="1"/>
      <w:marLeft w:val="0"/>
      <w:marRight w:val="0"/>
      <w:marTop w:val="0"/>
      <w:marBottom w:val="0"/>
      <w:divBdr>
        <w:top w:val="none" w:sz="0" w:space="0" w:color="auto"/>
        <w:left w:val="none" w:sz="0" w:space="0" w:color="auto"/>
        <w:bottom w:val="none" w:sz="0" w:space="0" w:color="auto"/>
        <w:right w:val="none" w:sz="0" w:space="0" w:color="auto"/>
      </w:divBdr>
    </w:div>
    <w:div w:id="475730038">
      <w:bodyDiv w:val="1"/>
      <w:marLeft w:val="0"/>
      <w:marRight w:val="0"/>
      <w:marTop w:val="0"/>
      <w:marBottom w:val="0"/>
      <w:divBdr>
        <w:top w:val="none" w:sz="0" w:space="0" w:color="auto"/>
        <w:left w:val="none" w:sz="0" w:space="0" w:color="auto"/>
        <w:bottom w:val="none" w:sz="0" w:space="0" w:color="auto"/>
        <w:right w:val="none" w:sz="0" w:space="0" w:color="auto"/>
      </w:divBdr>
    </w:div>
    <w:div w:id="482161805">
      <w:bodyDiv w:val="1"/>
      <w:marLeft w:val="0"/>
      <w:marRight w:val="0"/>
      <w:marTop w:val="0"/>
      <w:marBottom w:val="0"/>
      <w:divBdr>
        <w:top w:val="none" w:sz="0" w:space="0" w:color="auto"/>
        <w:left w:val="none" w:sz="0" w:space="0" w:color="auto"/>
        <w:bottom w:val="none" w:sz="0" w:space="0" w:color="auto"/>
        <w:right w:val="none" w:sz="0" w:space="0" w:color="auto"/>
      </w:divBdr>
    </w:div>
    <w:div w:id="495459522">
      <w:bodyDiv w:val="1"/>
      <w:marLeft w:val="0"/>
      <w:marRight w:val="0"/>
      <w:marTop w:val="0"/>
      <w:marBottom w:val="0"/>
      <w:divBdr>
        <w:top w:val="none" w:sz="0" w:space="0" w:color="auto"/>
        <w:left w:val="none" w:sz="0" w:space="0" w:color="auto"/>
        <w:bottom w:val="none" w:sz="0" w:space="0" w:color="auto"/>
        <w:right w:val="none" w:sz="0" w:space="0" w:color="auto"/>
      </w:divBdr>
    </w:div>
    <w:div w:id="499540661">
      <w:bodyDiv w:val="1"/>
      <w:marLeft w:val="0"/>
      <w:marRight w:val="0"/>
      <w:marTop w:val="0"/>
      <w:marBottom w:val="0"/>
      <w:divBdr>
        <w:top w:val="none" w:sz="0" w:space="0" w:color="auto"/>
        <w:left w:val="none" w:sz="0" w:space="0" w:color="auto"/>
        <w:bottom w:val="none" w:sz="0" w:space="0" w:color="auto"/>
        <w:right w:val="none" w:sz="0" w:space="0" w:color="auto"/>
      </w:divBdr>
    </w:div>
    <w:div w:id="500700699">
      <w:bodyDiv w:val="1"/>
      <w:marLeft w:val="0"/>
      <w:marRight w:val="0"/>
      <w:marTop w:val="0"/>
      <w:marBottom w:val="0"/>
      <w:divBdr>
        <w:top w:val="none" w:sz="0" w:space="0" w:color="auto"/>
        <w:left w:val="none" w:sz="0" w:space="0" w:color="auto"/>
        <w:bottom w:val="none" w:sz="0" w:space="0" w:color="auto"/>
        <w:right w:val="none" w:sz="0" w:space="0" w:color="auto"/>
      </w:divBdr>
    </w:div>
    <w:div w:id="501629348">
      <w:bodyDiv w:val="1"/>
      <w:marLeft w:val="0"/>
      <w:marRight w:val="0"/>
      <w:marTop w:val="0"/>
      <w:marBottom w:val="0"/>
      <w:divBdr>
        <w:top w:val="none" w:sz="0" w:space="0" w:color="auto"/>
        <w:left w:val="none" w:sz="0" w:space="0" w:color="auto"/>
        <w:bottom w:val="none" w:sz="0" w:space="0" w:color="auto"/>
        <w:right w:val="none" w:sz="0" w:space="0" w:color="auto"/>
      </w:divBdr>
    </w:div>
    <w:div w:id="503282690">
      <w:bodyDiv w:val="1"/>
      <w:marLeft w:val="0"/>
      <w:marRight w:val="0"/>
      <w:marTop w:val="0"/>
      <w:marBottom w:val="0"/>
      <w:divBdr>
        <w:top w:val="none" w:sz="0" w:space="0" w:color="auto"/>
        <w:left w:val="none" w:sz="0" w:space="0" w:color="auto"/>
        <w:bottom w:val="none" w:sz="0" w:space="0" w:color="auto"/>
        <w:right w:val="none" w:sz="0" w:space="0" w:color="auto"/>
      </w:divBdr>
    </w:div>
    <w:div w:id="504247583">
      <w:bodyDiv w:val="1"/>
      <w:marLeft w:val="0"/>
      <w:marRight w:val="0"/>
      <w:marTop w:val="0"/>
      <w:marBottom w:val="0"/>
      <w:divBdr>
        <w:top w:val="none" w:sz="0" w:space="0" w:color="auto"/>
        <w:left w:val="none" w:sz="0" w:space="0" w:color="auto"/>
        <w:bottom w:val="none" w:sz="0" w:space="0" w:color="auto"/>
        <w:right w:val="none" w:sz="0" w:space="0" w:color="auto"/>
      </w:divBdr>
    </w:div>
    <w:div w:id="504905559">
      <w:bodyDiv w:val="1"/>
      <w:marLeft w:val="0"/>
      <w:marRight w:val="0"/>
      <w:marTop w:val="0"/>
      <w:marBottom w:val="0"/>
      <w:divBdr>
        <w:top w:val="none" w:sz="0" w:space="0" w:color="auto"/>
        <w:left w:val="none" w:sz="0" w:space="0" w:color="auto"/>
        <w:bottom w:val="none" w:sz="0" w:space="0" w:color="auto"/>
        <w:right w:val="none" w:sz="0" w:space="0" w:color="auto"/>
      </w:divBdr>
    </w:div>
    <w:div w:id="511996046">
      <w:bodyDiv w:val="1"/>
      <w:marLeft w:val="0"/>
      <w:marRight w:val="0"/>
      <w:marTop w:val="0"/>
      <w:marBottom w:val="0"/>
      <w:divBdr>
        <w:top w:val="none" w:sz="0" w:space="0" w:color="auto"/>
        <w:left w:val="none" w:sz="0" w:space="0" w:color="auto"/>
        <w:bottom w:val="none" w:sz="0" w:space="0" w:color="auto"/>
        <w:right w:val="none" w:sz="0" w:space="0" w:color="auto"/>
      </w:divBdr>
    </w:div>
    <w:div w:id="519662371">
      <w:bodyDiv w:val="1"/>
      <w:marLeft w:val="0"/>
      <w:marRight w:val="0"/>
      <w:marTop w:val="0"/>
      <w:marBottom w:val="0"/>
      <w:divBdr>
        <w:top w:val="none" w:sz="0" w:space="0" w:color="auto"/>
        <w:left w:val="none" w:sz="0" w:space="0" w:color="auto"/>
        <w:bottom w:val="none" w:sz="0" w:space="0" w:color="auto"/>
        <w:right w:val="none" w:sz="0" w:space="0" w:color="auto"/>
      </w:divBdr>
    </w:div>
    <w:div w:id="519776799">
      <w:bodyDiv w:val="1"/>
      <w:marLeft w:val="0"/>
      <w:marRight w:val="0"/>
      <w:marTop w:val="0"/>
      <w:marBottom w:val="0"/>
      <w:divBdr>
        <w:top w:val="none" w:sz="0" w:space="0" w:color="auto"/>
        <w:left w:val="none" w:sz="0" w:space="0" w:color="auto"/>
        <w:bottom w:val="none" w:sz="0" w:space="0" w:color="auto"/>
        <w:right w:val="none" w:sz="0" w:space="0" w:color="auto"/>
      </w:divBdr>
    </w:div>
    <w:div w:id="522011464">
      <w:bodyDiv w:val="1"/>
      <w:marLeft w:val="0"/>
      <w:marRight w:val="0"/>
      <w:marTop w:val="0"/>
      <w:marBottom w:val="0"/>
      <w:divBdr>
        <w:top w:val="none" w:sz="0" w:space="0" w:color="auto"/>
        <w:left w:val="none" w:sz="0" w:space="0" w:color="auto"/>
        <w:bottom w:val="none" w:sz="0" w:space="0" w:color="auto"/>
        <w:right w:val="none" w:sz="0" w:space="0" w:color="auto"/>
      </w:divBdr>
    </w:div>
    <w:div w:id="542325406">
      <w:bodyDiv w:val="1"/>
      <w:marLeft w:val="0"/>
      <w:marRight w:val="0"/>
      <w:marTop w:val="0"/>
      <w:marBottom w:val="0"/>
      <w:divBdr>
        <w:top w:val="none" w:sz="0" w:space="0" w:color="auto"/>
        <w:left w:val="none" w:sz="0" w:space="0" w:color="auto"/>
        <w:bottom w:val="none" w:sz="0" w:space="0" w:color="auto"/>
        <w:right w:val="none" w:sz="0" w:space="0" w:color="auto"/>
      </w:divBdr>
    </w:div>
    <w:div w:id="549538653">
      <w:bodyDiv w:val="1"/>
      <w:marLeft w:val="0"/>
      <w:marRight w:val="0"/>
      <w:marTop w:val="0"/>
      <w:marBottom w:val="0"/>
      <w:divBdr>
        <w:top w:val="none" w:sz="0" w:space="0" w:color="auto"/>
        <w:left w:val="none" w:sz="0" w:space="0" w:color="auto"/>
        <w:bottom w:val="none" w:sz="0" w:space="0" w:color="auto"/>
        <w:right w:val="none" w:sz="0" w:space="0" w:color="auto"/>
      </w:divBdr>
    </w:div>
    <w:div w:id="551385684">
      <w:bodyDiv w:val="1"/>
      <w:marLeft w:val="0"/>
      <w:marRight w:val="0"/>
      <w:marTop w:val="0"/>
      <w:marBottom w:val="0"/>
      <w:divBdr>
        <w:top w:val="none" w:sz="0" w:space="0" w:color="auto"/>
        <w:left w:val="none" w:sz="0" w:space="0" w:color="auto"/>
        <w:bottom w:val="none" w:sz="0" w:space="0" w:color="auto"/>
        <w:right w:val="none" w:sz="0" w:space="0" w:color="auto"/>
      </w:divBdr>
    </w:div>
    <w:div w:id="561330454">
      <w:bodyDiv w:val="1"/>
      <w:marLeft w:val="0"/>
      <w:marRight w:val="0"/>
      <w:marTop w:val="0"/>
      <w:marBottom w:val="0"/>
      <w:divBdr>
        <w:top w:val="none" w:sz="0" w:space="0" w:color="auto"/>
        <w:left w:val="none" w:sz="0" w:space="0" w:color="auto"/>
        <w:bottom w:val="none" w:sz="0" w:space="0" w:color="auto"/>
        <w:right w:val="none" w:sz="0" w:space="0" w:color="auto"/>
      </w:divBdr>
    </w:div>
    <w:div w:id="583534565">
      <w:bodyDiv w:val="1"/>
      <w:marLeft w:val="0"/>
      <w:marRight w:val="0"/>
      <w:marTop w:val="0"/>
      <w:marBottom w:val="0"/>
      <w:divBdr>
        <w:top w:val="none" w:sz="0" w:space="0" w:color="auto"/>
        <w:left w:val="none" w:sz="0" w:space="0" w:color="auto"/>
        <w:bottom w:val="none" w:sz="0" w:space="0" w:color="auto"/>
        <w:right w:val="none" w:sz="0" w:space="0" w:color="auto"/>
      </w:divBdr>
    </w:div>
    <w:div w:id="593515160">
      <w:bodyDiv w:val="1"/>
      <w:marLeft w:val="0"/>
      <w:marRight w:val="0"/>
      <w:marTop w:val="0"/>
      <w:marBottom w:val="0"/>
      <w:divBdr>
        <w:top w:val="none" w:sz="0" w:space="0" w:color="auto"/>
        <w:left w:val="none" w:sz="0" w:space="0" w:color="auto"/>
        <w:bottom w:val="none" w:sz="0" w:space="0" w:color="auto"/>
        <w:right w:val="none" w:sz="0" w:space="0" w:color="auto"/>
      </w:divBdr>
    </w:div>
    <w:div w:id="596717108">
      <w:bodyDiv w:val="1"/>
      <w:marLeft w:val="0"/>
      <w:marRight w:val="0"/>
      <w:marTop w:val="0"/>
      <w:marBottom w:val="0"/>
      <w:divBdr>
        <w:top w:val="none" w:sz="0" w:space="0" w:color="auto"/>
        <w:left w:val="none" w:sz="0" w:space="0" w:color="auto"/>
        <w:bottom w:val="none" w:sz="0" w:space="0" w:color="auto"/>
        <w:right w:val="none" w:sz="0" w:space="0" w:color="auto"/>
      </w:divBdr>
    </w:div>
    <w:div w:id="597063282">
      <w:bodyDiv w:val="1"/>
      <w:marLeft w:val="0"/>
      <w:marRight w:val="0"/>
      <w:marTop w:val="0"/>
      <w:marBottom w:val="0"/>
      <w:divBdr>
        <w:top w:val="none" w:sz="0" w:space="0" w:color="auto"/>
        <w:left w:val="none" w:sz="0" w:space="0" w:color="auto"/>
        <w:bottom w:val="none" w:sz="0" w:space="0" w:color="auto"/>
        <w:right w:val="none" w:sz="0" w:space="0" w:color="auto"/>
      </w:divBdr>
    </w:div>
    <w:div w:id="602540617">
      <w:bodyDiv w:val="1"/>
      <w:marLeft w:val="0"/>
      <w:marRight w:val="0"/>
      <w:marTop w:val="0"/>
      <w:marBottom w:val="0"/>
      <w:divBdr>
        <w:top w:val="none" w:sz="0" w:space="0" w:color="auto"/>
        <w:left w:val="none" w:sz="0" w:space="0" w:color="auto"/>
        <w:bottom w:val="none" w:sz="0" w:space="0" w:color="auto"/>
        <w:right w:val="none" w:sz="0" w:space="0" w:color="auto"/>
      </w:divBdr>
    </w:div>
    <w:div w:id="605774722">
      <w:bodyDiv w:val="1"/>
      <w:marLeft w:val="0"/>
      <w:marRight w:val="0"/>
      <w:marTop w:val="0"/>
      <w:marBottom w:val="0"/>
      <w:divBdr>
        <w:top w:val="none" w:sz="0" w:space="0" w:color="auto"/>
        <w:left w:val="none" w:sz="0" w:space="0" w:color="auto"/>
        <w:bottom w:val="none" w:sz="0" w:space="0" w:color="auto"/>
        <w:right w:val="none" w:sz="0" w:space="0" w:color="auto"/>
      </w:divBdr>
    </w:div>
    <w:div w:id="606621905">
      <w:bodyDiv w:val="1"/>
      <w:marLeft w:val="0"/>
      <w:marRight w:val="0"/>
      <w:marTop w:val="0"/>
      <w:marBottom w:val="0"/>
      <w:divBdr>
        <w:top w:val="none" w:sz="0" w:space="0" w:color="auto"/>
        <w:left w:val="none" w:sz="0" w:space="0" w:color="auto"/>
        <w:bottom w:val="none" w:sz="0" w:space="0" w:color="auto"/>
        <w:right w:val="none" w:sz="0" w:space="0" w:color="auto"/>
      </w:divBdr>
    </w:div>
    <w:div w:id="613369660">
      <w:bodyDiv w:val="1"/>
      <w:marLeft w:val="0"/>
      <w:marRight w:val="0"/>
      <w:marTop w:val="0"/>
      <w:marBottom w:val="0"/>
      <w:divBdr>
        <w:top w:val="none" w:sz="0" w:space="0" w:color="auto"/>
        <w:left w:val="none" w:sz="0" w:space="0" w:color="auto"/>
        <w:bottom w:val="none" w:sz="0" w:space="0" w:color="auto"/>
        <w:right w:val="none" w:sz="0" w:space="0" w:color="auto"/>
      </w:divBdr>
      <w:divsChild>
        <w:div w:id="1233390090">
          <w:marLeft w:val="0"/>
          <w:marRight w:val="0"/>
          <w:marTop w:val="0"/>
          <w:marBottom w:val="0"/>
          <w:divBdr>
            <w:top w:val="none" w:sz="0" w:space="0" w:color="auto"/>
            <w:left w:val="none" w:sz="0" w:space="0" w:color="auto"/>
            <w:bottom w:val="none" w:sz="0" w:space="0" w:color="auto"/>
            <w:right w:val="none" w:sz="0" w:space="0" w:color="auto"/>
          </w:divBdr>
          <w:divsChild>
            <w:div w:id="1923755406">
              <w:marLeft w:val="0"/>
              <w:marRight w:val="0"/>
              <w:marTop w:val="0"/>
              <w:marBottom w:val="0"/>
              <w:divBdr>
                <w:top w:val="none" w:sz="0" w:space="0" w:color="auto"/>
                <w:left w:val="none" w:sz="0" w:space="0" w:color="auto"/>
                <w:bottom w:val="none" w:sz="0" w:space="0" w:color="auto"/>
                <w:right w:val="none" w:sz="0" w:space="0" w:color="auto"/>
              </w:divBdr>
              <w:divsChild>
                <w:div w:id="1742292740">
                  <w:marLeft w:val="0"/>
                  <w:marRight w:val="0"/>
                  <w:marTop w:val="0"/>
                  <w:marBottom w:val="0"/>
                  <w:divBdr>
                    <w:top w:val="none" w:sz="0" w:space="0" w:color="auto"/>
                    <w:left w:val="none" w:sz="0" w:space="0" w:color="auto"/>
                    <w:bottom w:val="none" w:sz="0" w:space="0" w:color="auto"/>
                    <w:right w:val="none" w:sz="0" w:space="0" w:color="auto"/>
                  </w:divBdr>
                  <w:divsChild>
                    <w:div w:id="1054962188">
                      <w:marLeft w:val="0"/>
                      <w:marRight w:val="0"/>
                      <w:marTop w:val="0"/>
                      <w:marBottom w:val="0"/>
                      <w:divBdr>
                        <w:top w:val="none" w:sz="0" w:space="0" w:color="auto"/>
                        <w:left w:val="none" w:sz="0" w:space="0" w:color="auto"/>
                        <w:bottom w:val="none" w:sz="0" w:space="0" w:color="auto"/>
                        <w:right w:val="none" w:sz="0" w:space="0" w:color="auto"/>
                      </w:divBdr>
                      <w:divsChild>
                        <w:div w:id="1425611960">
                          <w:marLeft w:val="0"/>
                          <w:marRight w:val="0"/>
                          <w:marTop w:val="0"/>
                          <w:marBottom w:val="0"/>
                          <w:divBdr>
                            <w:top w:val="none" w:sz="0" w:space="0" w:color="auto"/>
                            <w:left w:val="none" w:sz="0" w:space="0" w:color="auto"/>
                            <w:bottom w:val="none" w:sz="0" w:space="0" w:color="auto"/>
                            <w:right w:val="none" w:sz="0" w:space="0" w:color="auto"/>
                          </w:divBdr>
                          <w:divsChild>
                            <w:div w:id="1103568840">
                              <w:marLeft w:val="0"/>
                              <w:marRight w:val="0"/>
                              <w:marTop w:val="0"/>
                              <w:marBottom w:val="0"/>
                              <w:divBdr>
                                <w:top w:val="none" w:sz="0" w:space="0" w:color="auto"/>
                                <w:left w:val="none" w:sz="0" w:space="0" w:color="auto"/>
                                <w:bottom w:val="none" w:sz="0" w:space="0" w:color="auto"/>
                                <w:right w:val="none" w:sz="0" w:space="0" w:color="auto"/>
                              </w:divBdr>
                              <w:divsChild>
                                <w:div w:id="1178695707">
                                  <w:marLeft w:val="0"/>
                                  <w:marRight w:val="0"/>
                                  <w:marTop w:val="0"/>
                                  <w:marBottom w:val="0"/>
                                  <w:divBdr>
                                    <w:top w:val="none" w:sz="0" w:space="0" w:color="auto"/>
                                    <w:left w:val="none" w:sz="0" w:space="0" w:color="auto"/>
                                    <w:bottom w:val="none" w:sz="0" w:space="0" w:color="auto"/>
                                    <w:right w:val="none" w:sz="0" w:space="0" w:color="auto"/>
                                  </w:divBdr>
                                  <w:divsChild>
                                    <w:div w:id="482090051">
                                      <w:marLeft w:val="0"/>
                                      <w:marRight w:val="0"/>
                                      <w:marTop w:val="0"/>
                                      <w:marBottom w:val="0"/>
                                      <w:divBdr>
                                        <w:top w:val="none" w:sz="0" w:space="0" w:color="auto"/>
                                        <w:left w:val="none" w:sz="0" w:space="0" w:color="auto"/>
                                        <w:bottom w:val="none" w:sz="0" w:space="0" w:color="auto"/>
                                        <w:right w:val="none" w:sz="0" w:space="0" w:color="auto"/>
                                      </w:divBdr>
                                      <w:divsChild>
                                        <w:div w:id="122244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2540576">
      <w:bodyDiv w:val="1"/>
      <w:marLeft w:val="0"/>
      <w:marRight w:val="0"/>
      <w:marTop w:val="0"/>
      <w:marBottom w:val="0"/>
      <w:divBdr>
        <w:top w:val="none" w:sz="0" w:space="0" w:color="auto"/>
        <w:left w:val="none" w:sz="0" w:space="0" w:color="auto"/>
        <w:bottom w:val="none" w:sz="0" w:space="0" w:color="auto"/>
        <w:right w:val="none" w:sz="0" w:space="0" w:color="auto"/>
      </w:divBdr>
    </w:div>
    <w:div w:id="627588484">
      <w:bodyDiv w:val="1"/>
      <w:marLeft w:val="0"/>
      <w:marRight w:val="0"/>
      <w:marTop w:val="0"/>
      <w:marBottom w:val="0"/>
      <w:divBdr>
        <w:top w:val="none" w:sz="0" w:space="0" w:color="auto"/>
        <w:left w:val="none" w:sz="0" w:space="0" w:color="auto"/>
        <w:bottom w:val="none" w:sz="0" w:space="0" w:color="auto"/>
        <w:right w:val="none" w:sz="0" w:space="0" w:color="auto"/>
      </w:divBdr>
    </w:div>
    <w:div w:id="628168415">
      <w:bodyDiv w:val="1"/>
      <w:marLeft w:val="0"/>
      <w:marRight w:val="0"/>
      <w:marTop w:val="0"/>
      <w:marBottom w:val="0"/>
      <w:divBdr>
        <w:top w:val="none" w:sz="0" w:space="0" w:color="auto"/>
        <w:left w:val="none" w:sz="0" w:space="0" w:color="auto"/>
        <w:bottom w:val="none" w:sz="0" w:space="0" w:color="auto"/>
        <w:right w:val="none" w:sz="0" w:space="0" w:color="auto"/>
      </w:divBdr>
    </w:div>
    <w:div w:id="640234264">
      <w:bodyDiv w:val="1"/>
      <w:marLeft w:val="0"/>
      <w:marRight w:val="0"/>
      <w:marTop w:val="0"/>
      <w:marBottom w:val="0"/>
      <w:divBdr>
        <w:top w:val="none" w:sz="0" w:space="0" w:color="auto"/>
        <w:left w:val="none" w:sz="0" w:space="0" w:color="auto"/>
        <w:bottom w:val="none" w:sz="0" w:space="0" w:color="auto"/>
        <w:right w:val="none" w:sz="0" w:space="0" w:color="auto"/>
      </w:divBdr>
    </w:div>
    <w:div w:id="645278359">
      <w:bodyDiv w:val="1"/>
      <w:marLeft w:val="0"/>
      <w:marRight w:val="0"/>
      <w:marTop w:val="0"/>
      <w:marBottom w:val="0"/>
      <w:divBdr>
        <w:top w:val="none" w:sz="0" w:space="0" w:color="auto"/>
        <w:left w:val="none" w:sz="0" w:space="0" w:color="auto"/>
        <w:bottom w:val="none" w:sz="0" w:space="0" w:color="auto"/>
        <w:right w:val="none" w:sz="0" w:space="0" w:color="auto"/>
      </w:divBdr>
    </w:div>
    <w:div w:id="646130570">
      <w:bodyDiv w:val="1"/>
      <w:marLeft w:val="0"/>
      <w:marRight w:val="0"/>
      <w:marTop w:val="0"/>
      <w:marBottom w:val="0"/>
      <w:divBdr>
        <w:top w:val="none" w:sz="0" w:space="0" w:color="auto"/>
        <w:left w:val="none" w:sz="0" w:space="0" w:color="auto"/>
        <w:bottom w:val="none" w:sz="0" w:space="0" w:color="auto"/>
        <w:right w:val="none" w:sz="0" w:space="0" w:color="auto"/>
      </w:divBdr>
    </w:div>
    <w:div w:id="655230526">
      <w:bodyDiv w:val="1"/>
      <w:marLeft w:val="0"/>
      <w:marRight w:val="0"/>
      <w:marTop w:val="0"/>
      <w:marBottom w:val="0"/>
      <w:divBdr>
        <w:top w:val="none" w:sz="0" w:space="0" w:color="auto"/>
        <w:left w:val="none" w:sz="0" w:space="0" w:color="auto"/>
        <w:bottom w:val="none" w:sz="0" w:space="0" w:color="auto"/>
        <w:right w:val="none" w:sz="0" w:space="0" w:color="auto"/>
      </w:divBdr>
    </w:div>
    <w:div w:id="657808761">
      <w:bodyDiv w:val="1"/>
      <w:marLeft w:val="0"/>
      <w:marRight w:val="0"/>
      <w:marTop w:val="0"/>
      <w:marBottom w:val="0"/>
      <w:divBdr>
        <w:top w:val="none" w:sz="0" w:space="0" w:color="auto"/>
        <w:left w:val="none" w:sz="0" w:space="0" w:color="auto"/>
        <w:bottom w:val="none" w:sz="0" w:space="0" w:color="auto"/>
        <w:right w:val="none" w:sz="0" w:space="0" w:color="auto"/>
      </w:divBdr>
    </w:div>
    <w:div w:id="668405034">
      <w:bodyDiv w:val="1"/>
      <w:marLeft w:val="0"/>
      <w:marRight w:val="0"/>
      <w:marTop w:val="0"/>
      <w:marBottom w:val="0"/>
      <w:divBdr>
        <w:top w:val="none" w:sz="0" w:space="0" w:color="auto"/>
        <w:left w:val="none" w:sz="0" w:space="0" w:color="auto"/>
        <w:bottom w:val="none" w:sz="0" w:space="0" w:color="auto"/>
        <w:right w:val="none" w:sz="0" w:space="0" w:color="auto"/>
      </w:divBdr>
    </w:div>
    <w:div w:id="672685610">
      <w:bodyDiv w:val="1"/>
      <w:marLeft w:val="0"/>
      <w:marRight w:val="0"/>
      <w:marTop w:val="0"/>
      <w:marBottom w:val="0"/>
      <w:divBdr>
        <w:top w:val="none" w:sz="0" w:space="0" w:color="auto"/>
        <w:left w:val="none" w:sz="0" w:space="0" w:color="auto"/>
        <w:bottom w:val="none" w:sz="0" w:space="0" w:color="auto"/>
        <w:right w:val="none" w:sz="0" w:space="0" w:color="auto"/>
      </w:divBdr>
    </w:div>
    <w:div w:id="673920375">
      <w:bodyDiv w:val="1"/>
      <w:marLeft w:val="0"/>
      <w:marRight w:val="0"/>
      <w:marTop w:val="0"/>
      <w:marBottom w:val="0"/>
      <w:divBdr>
        <w:top w:val="none" w:sz="0" w:space="0" w:color="auto"/>
        <w:left w:val="none" w:sz="0" w:space="0" w:color="auto"/>
        <w:bottom w:val="none" w:sz="0" w:space="0" w:color="auto"/>
        <w:right w:val="none" w:sz="0" w:space="0" w:color="auto"/>
      </w:divBdr>
    </w:div>
    <w:div w:id="679699363">
      <w:bodyDiv w:val="1"/>
      <w:marLeft w:val="0"/>
      <w:marRight w:val="0"/>
      <w:marTop w:val="0"/>
      <w:marBottom w:val="0"/>
      <w:divBdr>
        <w:top w:val="none" w:sz="0" w:space="0" w:color="auto"/>
        <w:left w:val="none" w:sz="0" w:space="0" w:color="auto"/>
        <w:bottom w:val="none" w:sz="0" w:space="0" w:color="auto"/>
        <w:right w:val="none" w:sz="0" w:space="0" w:color="auto"/>
      </w:divBdr>
    </w:div>
    <w:div w:id="682558160">
      <w:bodyDiv w:val="1"/>
      <w:marLeft w:val="0"/>
      <w:marRight w:val="0"/>
      <w:marTop w:val="0"/>
      <w:marBottom w:val="0"/>
      <w:divBdr>
        <w:top w:val="none" w:sz="0" w:space="0" w:color="auto"/>
        <w:left w:val="none" w:sz="0" w:space="0" w:color="auto"/>
        <w:bottom w:val="none" w:sz="0" w:space="0" w:color="auto"/>
        <w:right w:val="none" w:sz="0" w:space="0" w:color="auto"/>
      </w:divBdr>
    </w:div>
    <w:div w:id="683291902">
      <w:bodyDiv w:val="1"/>
      <w:marLeft w:val="0"/>
      <w:marRight w:val="0"/>
      <w:marTop w:val="0"/>
      <w:marBottom w:val="0"/>
      <w:divBdr>
        <w:top w:val="none" w:sz="0" w:space="0" w:color="auto"/>
        <w:left w:val="none" w:sz="0" w:space="0" w:color="auto"/>
        <w:bottom w:val="none" w:sz="0" w:space="0" w:color="auto"/>
        <w:right w:val="none" w:sz="0" w:space="0" w:color="auto"/>
      </w:divBdr>
    </w:div>
    <w:div w:id="684408607">
      <w:bodyDiv w:val="1"/>
      <w:marLeft w:val="0"/>
      <w:marRight w:val="0"/>
      <w:marTop w:val="0"/>
      <w:marBottom w:val="0"/>
      <w:divBdr>
        <w:top w:val="none" w:sz="0" w:space="0" w:color="auto"/>
        <w:left w:val="none" w:sz="0" w:space="0" w:color="auto"/>
        <w:bottom w:val="none" w:sz="0" w:space="0" w:color="auto"/>
        <w:right w:val="none" w:sz="0" w:space="0" w:color="auto"/>
      </w:divBdr>
    </w:div>
    <w:div w:id="686061915">
      <w:bodyDiv w:val="1"/>
      <w:marLeft w:val="0"/>
      <w:marRight w:val="0"/>
      <w:marTop w:val="0"/>
      <w:marBottom w:val="0"/>
      <w:divBdr>
        <w:top w:val="none" w:sz="0" w:space="0" w:color="auto"/>
        <w:left w:val="none" w:sz="0" w:space="0" w:color="auto"/>
        <w:bottom w:val="none" w:sz="0" w:space="0" w:color="auto"/>
        <w:right w:val="none" w:sz="0" w:space="0" w:color="auto"/>
      </w:divBdr>
    </w:div>
    <w:div w:id="687364807">
      <w:bodyDiv w:val="1"/>
      <w:marLeft w:val="0"/>
      <w:marRight w:val="0"/>
      <w:marTop w:val="0"/>
      <w:marBottom w:val="0"/>
      <w:divBdr>
        <w:top w:val="none" w:sz="0" w:space="0" w:color="auto"/>
        <w:left w:val="none" w:sz="0" w:space="0" w:color="auto"/>
        <w:bottom w:val="none" w:sz="0" w:space="0" w:color="auto"/>
        <w:right w:val="none" w:sz="0" w:space="0" w:color="auto"/>
      </w:divBdr>
    </w:div>
    <w:div w:id="692347271">
      <w:bodyDiv w:val="1"/>
      <w:marLeft w:val="0"/>
      <w:marRight w:val="0"/>
      <w:marTop w:val="0"/>
      <w:marBottom w:val="0"/>
      <w:divBdr>
        <w:top w:val="none" w:sz="0" w:space="0" w:color="auto"/>
        <w:left w:val="none" w:sz="0" w:space="0" w:color="auto"/>
        <w:bottom w:val="none" w:sz="0" w:space="0" w:color="auto"/>
        <w:right w:val="none" w:sz="0" w:space="0" w:color="auto"/>
      </w:divBdr>
    </w:div>
    <w:div w:id="703288724">
      <w:bodyDiv w:val="1"/>
      <w:marLeft w:val="0"/>
      <w:marRight w:val="0"/>
      <w:marTop w:val="0"/>
      <w:marBottom w:val="0"/>
      <w:divBdr>
        <w:top w:val="none" w:sz="0" w:space="0" w:color="auto"/>
        <w:left w:val="none" w:sz="0" w:space="0" w:color="auto"/>
        <w:bottom w:val="none" w:sz="0" w:space="0" w:color="auto"/>
        <w:right w:val="none" w:sz="0" w:space="0" w:color="auto"/>
      </w:divBdr>
    </w:div>
    <w:div w:id="724455020">
      <w:bodyDiv w:val="1"/>
      <w:marLeft w:val="0"/>
      <w:marRight w:val="0"/>
      <w:marTop w:val="0"/>
      <w:marBottom w:val="0"/>
      <w:divBdr>
        <w:top w:val="none" w:sz="0" w:space="0" w:color="auto"/>
        <w:left w:val="none" w:sz="0" w:space="0" w:color="auto"/>
        <w:bottom w:val="none" w:sz="0" w:space="0" w:color="auto"/>
        <w:right w:val="none" w:sz="0" w:space="0" w:color="auto"/>
      </w:divBdr>
    </w:div>
    <w:div w:id="733237542">
      <w:bodyDiv w:val="1"/>
      <w:marLeft w:val="0"/>
      <w:marRight w:val="0"/>
      <w:marTop w:val="0"/>
      <w:marBottom w:val="0"/>
      <w:divBdr>
        <w:top w:val="none" w:sz="0" w:space="0" w:color="auto"/>
        <w:left w:val="none" w:sz="0" w:space="0" w:color="auto"/>
        <w:bottom w:val="none" w:sz="0" w:space="0" w:color="auto"/>
        <w:right w:val="none" w:sz="0" w:space="0" w:color="auto"/>
      </w:divBdr>
    </w:div>
    <w:div w:id="735129530">
      <w:bodyDiv w:val="1"/>
      <w:marLeft w:val="0"/>
      <w:marRight w:val="0"/>
      <w:marTop w:val="0"/>
      <w:marBottom w:val="0"/>
      <w:divBdr>
        <w:top w:val="none" w:sz="0" w:space="0" w:color="auto"/>
        <w:left w:val="none" w:sz="0" w:space="0" w:color="auto"/>
        <w:bottom w:val="none" w:sz="0" w:space="0" w:color="auto"/>
        <w:right w:val="none" w:sz="0" w:space="0" w:color="auto"/>
      </w:divBdr>
    </w:div>
    <w:div w:id="735130903">
      <w:bodyDiv w:val="1"/>
      <w:marLeft w:val="0"/>
      <w:marRight w:val="0"/>
      <w:marTop w:val="0"/>
      <w:marBottom w:val="0"/>
      <w:divBdr>
        <w:top w:val="none" w:sz="0" w:space="0" w:color="auto"/>
        <w:left w:val="none" w:sz="0" w:space="0" w:color="auto"/>
        <w:bottom w:val="none" w:sz="0" w:space="0" w:color="auto"/>
        <w:right w:val="none" w:sz="0" w:space="0" w:color="auto"/>
      </w:divBdr>
    </w:div>
    <w:div w:id="742409081">
      <w:bodyDiv w:val="1"/>
      <w:marLeft w:val="0"/>
      <w:marRight w:val="0"/>
      <w:marTop w:val="0"/>
      <w:marBottom w:val="0"/>
      <w:divBdr>
        <w:top w:val="none" w:sz="0" w:space="0" w:color="auto"/>
        <w:left w:val="none" w:sz="0" w:space="0" w:color="auto"/>
        <w:bottom w:val="none" w:sz="0" w:space="0" w:color="auto"/>
        <w:right w:val="none" w:sz="0" w:space="0" w:color="auto"/>
      </w:divBdr>
    </w:div>
    <w:div w:id="746658008">
      <w:bodyDiv w:val="1"/>
      <w:marLeft w:val="0"/>
      <w:marRight w:val="0"/>
      <w:marTop w:val="0"/>
      <w:marBottom w:val="0"/>
      <w:divBdr>
        <w:top w:val="none" w:sz="0" w:space="0" w:color="auto"/>
        <w:left w:val="none" w:sz="0" w:space="0" w:color="auto"/>
        <w:bottom w:val="none" w:sz="0" w:space="0" w:color="auto"/>
        <w:right w:val="none" w:sz="0" w:space="0" w:color="auto"/>
      </w:divBdr>
    </w:div>
    <w:div w:id="747851691">
      <w:bodyDiv w:val="1"/>
      <w:marLeft w:val="0"/>
      <w:marRight w:val="0"/>
      <w:marTop w:val="0"/>
      <w:marBottom w:val="0"/>
      <w:divBdr>
        <w:top w:val="none" w:sz="0" w:space="0" w:color="auto"/>
        <w:left w:val="none" w:sz="0" w:space="0" w:color="auto"/>
        <w:bottom w:val="none" w:sz="0" w:space="0" w:color="auto"/>
        <w:right w:val="none" w:sz="0" w:space="0" w:color="auto"/>
      </w:divBdr>
    </w:div>
    <w:div w:id="749352506">
      <w:bodyDiv w:val="1"/>
      <w:marLeft w:val="0"/>
      <w:marRight w:val="0"/>
      <w:marTop w:val="0"/>
      <w:marBottom w:val="0"/>
      <w:divBdr>
        <w:top w:val="none" w:sz="0" w:space="0" w:color="auto"/>
        <w:left w:val="none" w:sz="0" w:space="0" w:color="auto"/>
        <w:bottom w:val="none" w:sz="0" w:space="0" w:color="auto"/>
        <w:right w:val="none" w:sz="0" w:space="0" w:color="auto"/>
      </w:divBdr>
    </w:div>
    <w:div w:id="755516317">
      <w:bodyDiv w:val="1"/>
      <w:marLeft w:val="0"/>
      <w:marRight w:val="0"/>
      <w:marTop w:val="0"/>
      <w:marBottom w:val="0"/>
      <w:divBdr>
        <w:top w:val="none" w:sz="0" w:space="0" w:color="auto"/>
        <w:left w:val="none" w:sz="0" w:space="0" w:color="auto"/>
        <w:bottom w:val="none" w:sz="0" w:space="0" w:color="auto"/>
        <w:right w:val="none" w:sz="0" w:space="0" w:color="auto"/>
      </w:divBdr>
    </w:div>
    <w:div w:id="757748078">
      <w:bodyDiv w:val="1"/>
      <w:marLeft w:val="0"/>
      <w:marRight w:val="0"/>
      <w:marTop w:val="0"/>
      <w:marBottom w:val="0"/>
      <w:divBdr>
        <w:top w:val="none" w:sz="0" w:space="0" w:color="auto"/>
        <w:left w:val="none" w:sz="0" w:space="0" w:color="auto"/>
        <w:bottom w:val="none" w:sz="0" w:space="0" w:color="auto"/>
        <w:right w:val="none" w:sz="0" w:space="0" w:color="auto"/>
      </w:divBdr>
    </w:div>
    <w:div w:id="759988168">
      <w:bodyDiv w:val="1"/>
      <w:marLeft w:val="0"/>
      <w:marRight w:val="0"/>
      <w:marTop w:val="0"/>
      <w:marBottom w:val="0"/>
      <w:divBdr>
        <w:top w:val="none" w:sz="0" w:space="0" w:color="auto"/>
        <w:left w:val="none" w:sz="0" w:space="0" w:color="auto"/>
        <w:bottom w:val="none" w:sz="0" w:space="0" w:color="auto"/>
        <w:right w:val="none" w:sz="0" w:space="0" w:color="auto"/>
      </w:divBdr>
    </w:div>
    <w:div w:id="763694453">
      <w:bodyDiv w:val="1"/>
      <w:marLeft w:val="0"/>
      <w:marRight w:val="0"/>
      <w:marTop w:val="0"/>
      <w:marBottom w:val="0"/>
      <w:divBdr>
        <w:top w:val="none" w:sz="0" w:space="0" w:color="auto"/>
        <w:left w:val="none" w:sz="0" w:space="0" w:color="auto"/>
        <w:bottom w:val="none" w:sz="0" w:space="0" w:color="auto"/>
        <w:right w:val="none" w:sz="0" w:space="0" w:color="auto"/>
      </w:divBdr>
    </w:div>
    <w:div w:id="764115743">
      <w:bodyDiv w:val="1"/>
      <w:marLeft w:val="0"/>
      <w:marRight w:val="0"/>
      <w:marTop w:val="0"/>
      <w:marBottom w:val="0"/>
      <w:divBdr>
        <w:top w:val="none" w:sz="0" w:space="0" w:color="auto"/>
        <w:left w:val="none" w:sz="0" w:space="0" w:color="auto"/>
        <w:bottom w:val="none" w:sz="0" w:space="0" w:color="auto"/>
        <w:right w:val="none" w:sz="0" w:space="0" w:color="auto"/>
      </w:divBdr>
    </w:div>
    <w:div w:id="766581831">
      <w:bodyDiv w:val="1"/>
      <w:marLeft w:val="0"/>
      <w:marRight w:val="0"/>
      <w:marTop w:val="0"/>
      <w:marBottom w:val="0"/>
      <w:divBdr>
        <w:top w:val="none" w:sz="0" w:space="0" w:color="auto"/>
        <w:left w:val="none" w:sz="0" w:space="0" w:color="auto"/>
        <w:bottom w:val="none" w:sz="0" w:space="0" w:color="auto"/>
        <w:right w:val="none" w:sz="0" w:space="0" w:color="auto"/>
      </w:divBdr>
    </w:div>
    <w:div w:id="767770137">
      <w:bodyDiv w:val="1"/>
      <w:marLeft w:val="0"/>
      <w:marRight w:val="0"/>
      <w:marTop w:val="0"/>
      <w:marBottom w:val="0"/>
      <w:divBdr>
        <w:top w:val="none" w:sz="0" w:space="0" w:color="auto"/>
        <w:left w:val="none" w:sz="0" w:space="0" w:color="auto"/>
        <w:bottom w:val="none" w:sz="0" w:space="0" w:color="auto"/>
        <w:right w:val="none" w:sz="0" w:space="0" w:color="auto"/>
      </w:divBdr>
    </w:div>
    <w:div w:id="770585715">
      <w:bodyDiv w:val="1"/>
      <w:marLeft w:val="0"/>
      <w:marRight w:val="0"/>
      <w:marTop w:val="0"/>
      <w:marBottom w:val="0"/>
      <w:divBdr>
        <w:top w:val="none" w:sz="0" w:space="0" w:color="auto"/>
        <w:left w:val="none" w:sz="0" w:space="0" w:color="auto"/>
        <w:bottom w:val="none" w:sz="0" w:space="0" w:color="auto"/>
        <w:right w:val="none" w:sz="0" w:space="0" w:color="auto"/>
      </w:divBdr>
    </w:div>
    <w:div w:id="773401090">
      <w:bodyDiv w:val="1"/>
      <w:marLeft w:val="0"/>
      <w:marRight w:val="0"/>
      <w:marTop w:val="0"/>
      <w:marBottom w:val="0"/>
      <w:divBdr>
        <w:top w:val="none" w:sz="0" w:space="0" w:color="auto"/>
        <w:left w:val="none" w:sz="0" w:space="0" w:color="auto"/>
        <w:bottom w:val="none" w:sz="0" w:space="0" w:color="auto"/>
        <w:right w:val="none" w:sz="0" w:space="0" w:color="auto"/>
      </w:divBdr>
    </w:div>
    <w:div w:id="775177529">
      <w:bodyDiv w:val="1"/>
      <w:marLeft w:val="0"/>
      <w:marRight w:val="0"/>
      <w:marTop w:val="0"/>
      <w:marBottom w:val="0"/>
      <w:divBdr>
        <w:top w:val="none" w:sz="0" w:space="0" w:color="auto"/>
        <w:left w:val="none" w:sz="0" w:space="0" w:color="auto"/>
        <w:bottom w:val="none" w:sz="0" w:space="0" w:color="auto"/>
        <w:right w:val="none" w:sz="0" w:space="0" w:color="auto"/>
      </w:divBdr>
    </w:div>
    <w:div w:id="776632442">
      <w:bodyDiv w:val="1"/>
      <w:marLeft w:val="0"/>
      <w:marRight w:val="0"/>
      <w:marTop w:val="0"/>
      <w:marBottom w:val="0"/>
      <w:divBdr>
        <w:top w:val="none" w:sz="0" w:space="0" w:color="auto"/>
        <w:left w:val="none" w:sz="0" w:space="0" w:color="auto"/>
        <w:bottom w:val="none" w:sz="0" w:space="0" w:color="auto"/>
        <w:right w:val="none" w:sz="0" w:space="0" w:color="auto"/>
      </w:divBdr>
    </w:div>
    <w:div w:id="782380923">
      <w:bodyDiv w:val="1"/>
      <w:marLeft w:val="0"/>
      <w:marRight w:val="0"/>
      <w:marTop w:val="0"/>
      <w:marBottom w:val="0"/>
      <w:divBdr>
        <w:top w:val="none" w:sz="0" w:space="0" w:color="auto"/>
        <w:left w:val="none" w:sz="0" w:space="0" w:color="auto"/>
        <w:bottom w:val="none" w:sz="0" w:space="0" w:color="auto"/>
        <w:right w:val="none" w:sz="0" w:space="0" w:color="auto"/>
      </w:divBdr>
    </w:div>
    <w:div w:id="787427905">
      <w:bodyDiv w:val="1"/>
      <w:marLeft w:val="0"/>
      <w:marRight w:val="0"/>
      <w:marTop w:val="0"/>
      <w:marBottom w:val="0"/>
      <w:divBdr>
        <w:top w:val="none" w:sz="0" w:space="0" w:color="auto"/>
        <w:left w:val="none" w:sz="0" w:space="0" w:color="auto"/>
        <w:bottom w:val="none" w:sz="0" w:space="0" w:color="auto"/>
        <w:right w:val="none" w:sz="0" w:space="0" w:color="auto"/>
      </w:divBdr>
    </w:div>
    <w:div w:id="790438430">
      <w:bodyDiv w:val="1"/>
      <w:marLeft w:val="0"/>
      <w:marRight w:val="0"/>
      <w:marTop w:val="0"/>
      <w:marBottom w:val="0"/>
      <w:divBdr>
        <w:top w:val="none" w:sz="0" w:space="0" w:color="auto"/>
        <w:left w:val="none" w:sz="0" w:space="0" w:color="auto"/>
        <w:bottom w:val="none" w:sz="0" w:space="0" w:color="auto"/>
        <w:right w:val="none" w:sz="0" w:space="0" w:color="auto"/>
      </w:divBdr>
    </w:div>
    <w:div w:id="804740464">
      <w:bodyDiv w:val="1"/>
      <w:marLeft w:val="0"/>
      <w:marRight w:val="0"/>
      <w:marTop w:val="0"/>
      <w:marBottom w:val="0"/>
      <w:divBdr>
        <w:top w:val="none" w:sz="0" w:space="0" w:color="auto"/>
        <w:left w:val="none" w:sz="0" w:space="0" w:color="auto"/>
        <w:bottom w:val="none" w:sz="0" w:space="0" w:color="auto"/>
        <w:right w:val="none" w:sz="0" w:space="0" w:color="auto"/>
      </w:divBdr>
    </w:div>
    <w:div w:id="812599556">
      <w:bodyDiv w:val="1"/>
      <w:marLeft w:val="0"/>
      <w:marRight w:val="0"/>
      <w:marTop w:val="0"/>
      <w:marBottom w:val="0"/>
      <w:divBdr>
        <w:top w:val="none" w:sz="0" w:space="0" w:color="auto"/>
        <w:left w:val="none" w:sz="0" w:space="0" w:color="auto"/>
        <w:bottom w:val="none" w:sz="0" w:space="0" w:color="auto"/>
        <w:right w:val="none" w:sz="0" w:space="0" w:color="auto"/>
      </w:divBdr>
    </w:div>
    <w:div w:id="836000659">
      <w:bodyDiv w:val="1"/>
      <w:marLeft w:val="0"/>
      <w:marRight w:val="0"/>
      <w:marTop w:val="0"/>
      <w:marBottom w:val="0"/>
      <w:divBdr>
        <w:top w:val="none" w:sz="0" w:space="0" w:color="auto"/>
        <w:left w:val="none" w:sz="0" w:space="0" w:color="auto"/>
        <w:bottom w:val="none" w:sz="0" w:space="0" w:color="auto"/>
        <w:right w:val="none" w:sz="0" w:space="0" w:color="auto"/>
      </w:divBdr>
    </w:div>
    <w:div w:id="837235690">
      <w:bodyDiv w:val="1"/>
      <w:marLeft w:val="0"/>
      <w:marRight w:val="0"/>
      <w:marTop w:val="0"/>
      <w:marBottom w:val="0"/>
      <w:divBdr>
        <w:top w:val="none" w:sz="0" w:space="0" w:color="auto"/>
        <w:left w:val="none" w:sz="0" w:space="0" w:color="auto"/>
        <w:bottom w:val="none" w:sz="0" w:space="0" w:color="auto"/>
        <w:right w:val="none" w:sz="0" w:space="0" w:color="auto"/>
      </w:divBdr>
    </w:div>
    <w:div w:id="853962314">
      <w:bodyDiv w:val="1"/>
      <w:marLeft w:val="0"/>
      <w:marRight w:val="0"/>
      <w:marTop w:val="0"/>
      <w:marBottom w:val="0"/>
      <w:divBdr>
        <w:top w:val="none" w:sz="0" w:space="0" w:color="auto"/>
        <w:left w:val="none" w:sz="0" w:space="0" w:color="auto"/>
        <w:bottom w:val="none" w:sz="0" w:space="0" w:color="auto"/>
        <w:right w:val="none" w:sz="0" w:space="0" w:color="auto"/>
      </w:divBdr>
    </w:div>
    <w:div w:id="856042776">
      <w:bodyDiv w:val="1"/>
      <w:marLeft w:val="0"/>
      <w:marRight w:val="0"/>
      <w:marTop w:val="0"/>
      <w:marBottom w:val="0"/>
      <w:divBdr>
        <w:top w:val="none" w:sz="0" w:space="0" w:color="auto"/>
        <w:left w:val="none" w:sz="0" w:space="0" w:color="auto"/>
        <w:bottom w:val="none" w:sz="0" w:space="0" w:color="auto"/>
        <w:right w:val="none" w:sz="0" w:space="0" w:color="auto"/>
      </w:divBdr>
    </w:div>
    <w:div w:id="869876039">
      <w:bodyDiv w:val="1"/>
      <w:marLeft w:val="0"/>
      <w:marRight w:val="0"/>
      <w:marTop w:val="0"/>
      <w:marBottom w:val="0"/>
      <w:divBdr>
        <w:top w:val="none" w:sz="0" w:space="0" w:color="auto"/>
        <w:left w:val="none" w:sz="0" w:space="0" w:color="auto"/>
        <w:bottom w:val="none" w:sz="0" w:space="0" w:color="auto"/>
        <w:right w:val="none" w:sz="0" w:space="0" w:color="auto"/>
      </w:divBdr>
    </w:div>
    <w:div w:id="878591361">
      <w:bodyDiv w:val="1"/>
      <w:marLeft w:val="0"/>
      <w:marRight w:val="0"/>
      <w:marTop w:val="0"/>
      <w:marBottom w:val="0"/>
      <w:divBdr>
        <w:top w:val="none" w:sz="0" w:space="0" w:color="auto"/>
        <w:left w:val="none" w:sz="0" w:space="0" w:color="auto"/>
        <w:bottom w:val="none" w:sz="0" w:space="0" w:color="auto"/>
        <w:right w:val="none" w:sz="0" w:space="0" w:color="auto"/>
      </w:divBdr>
    </w:div>
    <w:div w:id="884949278">
      <w:bodyDiv w:val="1"/>
      <w:marLeft w:val="0"/>
      <w:marRight w:val="0"/>
      <w:marTop w:val="0"/>
      <w:marBottom w:val="0"/>
      <w:divBdr>
        <w:top w:val="none" w:sz="0" w:space="0" w:color="auto"/>
        <w:left w:val="none" w:sz="0" w:space="0" w:color="auto"/>
        <w:bottom w:val="none" w:sz="0" w:space="0" w:color="auto"/>
        <w:right w:val="none" w:sz="0" w:space="0" w:color="auto"/>
      </w:divBdr>
    </w:div>
    <w:div w:id="894049684">
      <w:bodyDiv w:val="1"/>
      <w:marLeft w:val="0"/>
      <w:marRight w:val="0"/>
      <w:marTop w:val="0"/>
      <w:marBottom w:val="0"/>
      <w:divBdr>
        <w:top w:val="none" w:sz="0" w:space="0" w:color="auto"/>
        <w:left w:val="none" w:sz="0" w:space="0" w:color="auto"/>
        <w:bottom w:val="none" w:sz="0" w:space="0" w:color="auto"/>
        <w:right w:val="none" w:sz="0" w:space="0" w:color="auto"/>
      </w:divBdr>
    </w:div>
    <w:div w:id="909076747">
      <w:bodyDiv w:val="1"/>
      <w:marLeft w:val="0"/>
      <w:marRight w:val="0"/>
      <w:marTop w:val="0"/>
      <w:marBottom w:val="0"/>
      <w:divBdr>
        <w:top w:val="none" w:sz="0" w:space="0" w:color="auto"/>
        <w:left w:val="none" w:sz="0" w:space="0" w:color="auto"/>
        <w:bottom w:val="none" w:sz="0" w:space="0" w:color="auto"/>
        <w:right w:val="none" w:sz="0" w:space="0" w:color="auto"/>
      </w:divBdr>
    </w:div>
    <w:div w:id="913509391">
      <w:bodyDiv w:val="1"/>
      <w:marLeft w:val="0"/>
      <w:marRight w:val="0"/>
      <w:marTop w:val="0"/>
      <w:marBottom w:val="0"/>
      <w:divBdr>
        <w:top w:val="none" w:sz="0" w:space="0" w:color="auto"/>
        <w:left w:val="none" w:sz="0" w:space="0" w:color="auto"/>
        <w:bottom w:val="none" w:sz="0" w:space="0" w:color="auto"/>
        <w:right w:val="none" w:sz="0" w:space="0" w:color="auto"/>
      </w:divBdr>
    </w:div>
    <w:div w:id="922494389">
      <w:bodyDiv w:val="1"/>
      <w:marLeft w:val="0"/>
      <w:marRight w:val="0"/>
      <w:marTop w:val="0"/>
      <w:marBottom w:val="0"/>
      <w:divBdr>
        <w:top w:val="none" w:sz="0" w:space="0" w:color="auto"/>
        <w:left w:val="none" w:sz="0" w:space="0" w:color="auto"/>
        <w:bottom w:val="none" w:sz="0" w:space="0" w:color="auto"/>
        <w:right w:val="none" w:sz="0" w:space="0" w:color="auto"/>
      </w:divBdr>
    </w:div>
    <w:div w:id="930427421">
      <w:bodyDiv w:val="1"/>
      <w:marLeft w:val="0"/>
      <w:marRight w:val="0"/>
      <w:marTop w:val="0"/>
      <w:marBottom w:val="0"/>
      <w:divBdr>
        <w:top w:val="none" w:sz="0" w:space="0" w:color="auto"/>
        <w:left w:val="none" w:sz="0" w:space="0" w:color="auto"/>
        <w:bottom w:val="none" w:sz="0" w:space="0" w:color="auto"/>
        <w:right w:val="none" w:sz="0" w:space="0" w:color="auto"/>
      </w:divBdr>
      <w:divsChild>
        <w:div w:id="198710038">
          <w:marLeft w:val="0"/>
          <w:marRight w:val="0"/>
          <w:marTop w:val="0"/>
          <w:marBottom w:val="0"/>
          <w:divBdr>
            <w:top w:val="none" w:sz="0" w:space="0" w:color="auto"/>
            <w:left w:val="none" w:sz="0" w:space="0" w:color="auto"/>
            <w:bottom w:val="none" w:sz="0" w:space="0" w:color="auto"/>
            <w:right w:val="none" w:sz="0" w:space="0" w:color="auto"/>
          </w:divBdr>
          <w:divsChild>
            <w:div w:id="813595888">
              <w:marLeft w:val="0"/>
              <w:marRight w:val="0"/>
              <w:marTop w:val="0"/>
              <w:marBottom w:val="0"/>
              <w:divBdr>
                <w:top w:val="none" w:sz="0" w:space="0" w:color="auto"/>
                <w:left w:val="none" w:sz="0" w:space="0" w:color="auto"/>
                <w:bottom w:val="none" w:sz="0" w:space="0" w:color="auto"/>
                <w:right w:val="none" w:sz="0" w:space="0" w:color="auto"/>
              </w:divBdr>
              <w:divsChild>
                <w:div w:id="478154274">
                  <w:marLeft w:val="0"/>
                  <w:marRight w:val="0"/>
                  <w:marTop w:val="0"/>
                  <w:marBottom w:val="0"/>
                  <w:divBdr>
                    <w:top w:val="none" w:sz="0" w:space="0" w:color="auto"/>
                    <w:left w:val="none" w:sz="0" w:space="0" w:color="auto"/>
                    <w:bottom w:val="none" w:sz="0" w:space="0" w:color="auto"/>
                    <w:right w:val="none" w:sz="0" w:space="0" w:color="auto"/>
                  </w:divBdr>
                  <w:divsChild>
                    <w:div w:id="180508195">
                      <w:marLeft w:val="0"/>
                      <w:marRight w:val="0"/>
                      <w:marTop w:val="0"/>
                      <w:marBottom w:val="0"/>
                      <w:divBdr>
                        <w:top w:val="none" w:sz="0" w:space="0" w:color="auto"/>
                        <w:left w:val="none" w:sz="0" w:space="0" w:color="auto"/>
                        <w:bottom w:val="none" w:sz="0" w:space="0" w:color="auto"/>
                        <w:right w:val="none" w:sz="0" w:space="0" w:color="auto"/>
                      </w:divBdr>
                      <w:divsChild>
                        <w:div w:id="704142249">
                          <w:marLeft w:val="0"/>
                          <w:marRight w:val="0"/>
                          <w:marTop w:val="0"/>
                          <w:marBottom w:val="0"/>
                          <w:divBdr>
                            <w:top w:val="none" w:sz="0" w:space="0" w:color="auto"/>
                            <w:left w:val="none" w:sz="0" w:space="0" w:color="auto"/>
                            <w:bottom w:val="none" w:sz="0" w:space="0" w:color="auto"/>
                            <w:right w:val="none" w:sz="0" w:space="0" w:color="auto"/>
                          </w:divBdr>
                          <w:divsChild>
                            <w:div w:id="1797479245">
                              <w:marLeft w:val="0"/>
                              <w:marRight w:val="0"/>
                              <w:marTop w:val="0"/>
                              <w:marBottom w:val="0"/>
                              <w:divBdr>
                                <w:top w:val="none" w:sz="0" w:space="0" w:color="auto"/>
                                <w:left w:val="none" w:sz="0" w:space="0" w:color="auto"/>
                                <w:bottom w:val="none" w:sz="0" w:space="0" w:color="auto"/>
                                <w:right w:val="none" w:sz="0" w:space="0" w:color="auto"/>
                              </w:divBdr>
                              <w:divsChild>
                                <w:div w:id="24707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173115">
      <w:bodyDiv w:val="1"/>
      <w:marLeft w:val="0"/>
      <w:marRight w:val="0"/>
      <w:marTop w:val="0"/>
      <w:marBottom w:val="0"/>
      <w:divBdr>
        <w:top w:val="none" w:sz="0" w:space="0" w:color="auto"/>
        <w:left w:val="none" w:sz="0" w:space="0" w:color="auto"/>
        <w:bottom w:val="none" w:sz="0" w:space="0" w:color="auto"/>
        <w:right w:val="none" w:sz="0" w:space="0" w:color="auto"/>
      </w:divBdr>
    </w:div>
    <w:div w:id="944389324">
      <w:bodyDiv w:val="1"/>
      <w:marLeft w:val="0"/>
      <w:marRight w:val="0"/>
      <w:marTop w:val="0"/>
      <w:marBottom w:val="0"/>
      <w:divBdr>
        <w:top w:val="none" w:sz="0" w:space="0" w:color="auto"/>
        <w:left w:val="none" w:sz="0" w:space="0" w:color="auto"/>
        <w:bottom w:val="none" w:sz="0" w:space="0" w:color="auto"/>
        <w:right w:val="none" w:sz="0" w:space="0" w:color="auto"/>
      </w:divBdr>
    </w:div>
    <w:div w:id="944389763">
      <w:bodyDiv w:val="1"/>
      <w:marLeft w:val="0"/>
      <w:marRight w:val="0"/>
      <w:marTop w:val="0"/>
      <w:marBottom w:val="0"/>
      <w:divBdr>
        <w:top w:val="none" w:sz="0" w:space="0" w:color="auto"/>
        <w:left w:val="none" w:sz="0" w:space="0" w:color="auto"/>
        <w:bottom w:val="none" w:sz="0" w:space="0" w:color="auto"/>
        <w:right w:val="none" w:sz="0" w:space="0" w:color="auto"/>
      </w:divBdr>
    </w:div>
    <w:div w:id="949818863">
      <w:bodyDiv w:val="1"/>
      <w:marLeft w:val="0"/>
      <w:marRight w:val="0"/>
      <w:marTop w:val="0"/>
      <w:marBottom w:val="0"/>
      <w:divBdr>
        <w:top w:val="none" w:sz="0" w:space="0" w:color="auto"/>
        <w:left w:val="none" w:sz="0" w:space="0" w:color="auto"/>
        <w:bottom w:val="none" w:sz="0" w:space="0" w:color="auto"/>
        <w:right w:val="none" w:sz="0" w:space="0" w:color="auto"/>
      </w:divBdr>
    </w:div>
    <w:div w:id="950674381">
      <w:bodyDiv w:val="1"/>
      <w:marLeft w:val="0"/>
      <w:marRight w:val="0"/>
      <w:marTop w:val="0"/>
      <w:marBottom w:val="0"/>
      <w:divBdr>
        <w:top w:val="none" w:sz="0" w:space="0" w:color="auto"/>
        <w:left w:val="none" w:sz="0" w:space="0" w:color="auto"/>
        <w:bottom w:val="none" w:sz="0" w:space="0" w:color="auto"/>
        <w:right w:val="none" w:sz="0" w:space="0" w:color="auto"/>
      </w:divBdr>
    </w:div>
    <w:div w:id="952715186">
      <w:bodyDiv w:val="1"/>
      <w:marLeft w:val="0"/>
      <w:marRight w:val="0"/>
      <w:marTop w:val="0"/>
      <w:marBottom w:val="0"/>
      <w:divBdr>
        <w:top w:val="none" w:sz="0" w:space="0" w:color="auto"/>
        <w:left w:val="none" w:sz="0" w:space="0" w:color="auto"/>
        <w:bottom w:val="none" w:sz="0" w:space="0" w:color="auto"/>
        <w:right w:val="none" w:sz="0" w:space="0" w:color="auto"/>
      </w:divBdr>
    </w:div>
    <w:div w:id="961107841">
      <w:bodyDiv w:val="1"/>
      <w:marLeft w:val="0"/>
      <w:marRight w:val="0"/>
      <w:marTop w:val="0"/>
      <w:marBottom w:val="0"/>
      <w:divBdr>
        <w:top w:val="none" w:sz="0" w:space="0" w:color="auto"/>
        <w:left w:val="none" w:sz="0" w:space="0" w:color="auto"/>
        <w:bottom w:val="none" w:sz="0" w:space="0" w:color="auto"/>
        <w:right w:val="none" w:sz="0" w:space="0" w:color="auto"/>
      </w:divBdr>
    </w:div>
    <w:div w:id="966080002">
      <w:bodyDiv w:val="1"/>
      <w:marLeft w:val="0"/>
      <w:marRight w:val="0"/>
      <w:marTop w:val="0"/>
      <w:marBottom w:val="0"/>
      <w:divBdr>
        <w:top w:val="none" w:sz="0" w:space="0" w:color="auto"/>
        <w:left w:val="none" w:sz="0" w:space="0" w:color="auto"/>
        <w:bottom w:val="none" w:sz="0" w:space="0" w:color="auto"/>
        <w:right w:val="none" w:sz="0" w:space="0" w:color="auto"/>
      </w:divBdr>
      <w:divsChild>
        <w:div w:id="312948765">
          <w:marLeft w:val="0"/>
          <w:marRight w:val="0"/>
          <w:marTop w:val="0"/>
          <w:marBottom w:val="0"/>
          <w:divBdr>
            <w:top w:val="none" w:sz="0" w:space="0" w:color="auto"/>
            <w:left w:val="none" w:sz="0" w:space="0" w:color="auto"/>
            <w:bottom w:val="none" w:sz="0" w:space="0" w:color="auto"/>
            <w:right w:val="none" w:sz="0" w:space="0" w:color="auto"/>
          </w:divBdr>
          <w:divsChild>
            <w:div w:id="1808663956">
              <w:marLeft w:val="0"/>
              <w:marRight w:val="0"/>
              <w:marTop w:val="0"/>
              <w:marBottom w:val="0"/>
              <w:divBdr>
                <w:top w:val="none" w:sz="0" w:space="0" w:color="auto"/>
                <w:left w:val="none" w:sz="0" w:space="0" w:color="auto"/>
                <w:bottom w:val="none" w:sz="0" w:space="0" w:color="auto"/>
                <w:right w:val="none" w:sz="0" w:space="0" w:color="auto"/>
              </w:divBdr>
              <w:divsChild>
                <w:div w:id="1393118576">
                  <w:marLeft w:val="0"/>
                  <w:marRight w:val="0"/>
                  <w:marTop w:val="0"/>
                  <w:marBottom w:val="0"/>
                  <w:divBdr>
                    <w:top w:val="none" w:sz="0" w:space="0" w:color="auto"/>
                    <w:left w:val="none" w:sz="0" w:space="0" w:color="auto"/>
                    <w:bottom w:val="none" w:sz="0" w:space="0" w:color="auto"/>
                    <w:right w:val="none" w:sz="0" w:space="0" w:color="auto"/>
                  </w:divBdr>
                  <w:divsChild>
                    <w:div w:id="1328939981">
                      <w:marLeft w:val="0"/>
                      <w:marRight w:val="0"/>
                      <w:marTop w:val="0"/>
                      <w:marBottom w:val="0"/>
                      <w:divBdr>
                        <w:top w:val="none" w:sz="0" w:space="0" w:color="auto"/>
                        <w:left w:val="none" w:sz="0" w:space="0" w:color="auto"/>
                        <w:bottom w:val="none" w:sz="0" w:space="0" w:color="auto"/>
                        <w:right w:val="none" w:sz="0" w:space="0" w:color="auto"/>
                      </w:divBdr>
                      <w:divsChild>
                        <w:div w:id="387842717">
                          <w:marLeft w:val="0"/>
                          <w:marRight w:val="0"/>
                          <w:marTop w:val="0"/>
                          <w:marBottom w:val="0"/>
                          <w:divBdr>
                            <w:top w:val="none" w:sz="0" w:space="0" w:color="auto"/>
                            <w:left w:val="none" w:sz="0" w:space="0" w:color="auto"/>
                            <w:bottom w:val="none" w:sz="0" w:space="0" w:color="auto"/>
                            <w:right w:val="none" w:sz="0" w:space="0" w:color="auto"/>
                          </w:divBdr>
                          <w:divsChild>
                            <w:div w:id="810826813">
                              <w:marLeft w:val="0"/>
                              <w:marRight w:val="0"/>
                              <w:marTop w:val="0"/>
                              <w:marBottom w:val="0"/>
                              <w:divBdr>
                                <w:top w:val="none" w:sz="0" w:space="0" w:color="auto"/>
                                <w:left w:val="none" w:sz="0" w:space="0" w:color="auto"/>
                                <w:bottom w:val="none" w:sz="0" w:space="0" w:color="auto"/>
                                <w:right w:val="none" w:sz="0" w:space="0" w:color="auto"/>
                              </w:divBdr>
                              <w:divsChild>
                                <w:div w:id="981278653">
                                  <w:marLeft w:val="0"/>
                                  <w:marRight w:val="0"/>
                                  <w:marTop w:val="0"/>
                                  <w:marBottom w:val="0"/>
                                  <w:divBdr>
                                    <w:top w:val="none" w:sz="0" w:space="0" w:color="auto"/>
                                    <w:left w:val="none" w:sz="0" w:space="0" w:color="auto"/>
                                    <w:bottom w:val="none" w:sz="0" w:space="0" w:color="auto"/>
                                    <w:right w:val="none" w:sz="0" w:space="0" w:color="auto"/>
                                  </w:divBdr>
                                  <w:divsChild>
                                    <w:div w:id="1281376722">
                                      <w:marLeft w:val="0"/>
                                      <w:marRight w:val="0"/>
                                      <w:marTop w:val="100"/>
                                      <w:marBottom w:val="100"/>
                                      <w:divBdr>
                                        <w:top w:val="none" w:sz="0" w:space="0" w:color="auto"/>
                                        <w:left w:val="none" w:sz="0" w:space="0" w:color="auto"/>
                                        <w:bottom w:val="none" w:sz="0" w:space="0" w:color="auto"/>
                                        <w:right w:val="none" w:sz="0" w:space="0" w:color="auto"/>
                                      </w:divBdr>
                                      <w:divsChild>
                                        <w:div w:id="268198190">
                                          <w:marLeft w:val="0"/>
                                          <w:marRight w:val="0"/>
                                          <w:marTop w:val="0"/>
                                          <w:marBottom w:val="0"/>
                                          <w:divBdr>
                                            <w:top w:val="none" w:sz="0" w:space="0" w:color="auto"/>
                                            <w:left w:val="none" w:sz="0" w:space="0" w:color="auto"/>
                                            <w:bottom w:val="none" w:sz="0" w:space="0" w:color="auto"/>
                                            <w:right w:val="none" w:sz="0" w:space="0" w:color="auto"/>
                                          </w:divBdr>
                                          <w:divsChild>
                                            <w:div w:id="1565674468">
                                              <w:marLeft w:val="0"/>
                                              <w:marRight w:val="0"/>
                                              <w:marTop w:val="0"/>
                                              <w:marBottom w:val="0"/>
                                              <w:divBdr>
                                                <w:top w:val="none" w:sz="0" w:space="0" w:color="auto"/>
                                                <w:left w:val="none" w:sz="0" w:space="0" w:color="auto"/>
                                                <w:bottom w:val="none" w:sz="0" w:space="0" w:color="auto"/>
                                                <w:right w:val="none" w:sz="0" w:space="0" w:color="auto"/>
                                              </w:divBdr>
                                              <w:divsChild>
                                                <w:div w:id="214342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6817328">
      <w:bodyDiv w:val="1"/>
      <w:marLeft w:val="0"/>
      <w:marRight w:val="0"/>
      <w:marTop w:val="0"/>
      <w:marBottom w:val="0"/>
      <w:divBdr>
        <w:top w:val="none" w:sz="0" w:space="0" w:color="auto"/>
        <w:left w:val="none" w:sz="0" w:space="0" w:color="auto"/>
        <w:bottom w:val="none" w:sz="0" w:space="0" w:color="auto"/>
        <w:right w:val="none" w:sz="0" w:space="0" w:color="auto"/>
      </w:divBdr>
    </w:div>
    <w:div w:id="969434903">
      <w:bodyDiv w:val="1"/>
      <w:marLeft w:val="0"/>
      <w:marRight w:val="0"/>
      <w:marTop w:val="0"/>
      <w:marBottom w:val="0"/>
      <w:divBdr>
        <w:top w:val="none" w:sz="0" w:space="0" w:color="auto"/>
        <w:left w:val="none" w:sz="0" w:space="0" w:color="auto"/>
        <w:bottom w:val="none" w:sz="0" w:space="0" w:color="auto"/>
        <w:right w:val="none" w:sz="0" w:space="0" w:color="auto"/>
      </w:divBdr>
    </w:div>
    <w:div w:id="972562822">
      <w:bodyDiv w:val="1"/>
      <w:marLeft w:val="0"/>
      <w:marRight w:val="0"/>
      <w:marTop w:val="0"/>
      <w:marBottom w:val="0"/>
      <w:divBdr>
        <w:top w:val="none" w:sz="0" w:space="0" w:color="auto"/>
        <w:left w:val="none" w:sz="0" w:space="0" w:color="auto"/>
        <w:bottom w:val="none" w:sz="0" w:space="0" w:color="auto"/>
        <w:right w:val="none" w:sz="0" w:space="0" w:color="auto"/>
      </w:divBdr>
    </w:div>
    <w:div w:id="974991183">
      <w:bodyDiv w:val="1"/>
      <w:marLeft w:val="0"/>
      <w:marRight w:val="0"/>
      <w:marTop w:val="0"/>
      <w:marBottom w:val="0"/>
      <w:divBdr>
        <w:top w:val="none" w:sz="0" w:space="0" w:color="auto"/>
        <w:left w:val="none" w:sz="0" w:space="0" w:color="auto"/>
        <w:bottom w:val="none" w:sz="0" w:space="0" w:color="auto"/>
        <w:right w:val="none" w:sz="0" w:space="0" w:color="auto"/>
      </w:divBdr>
    </w:div>
    <w:div w:id="984430582">
      <w:bodyDiv w:val="1"/>
      <w:marLeft w:val="0"/>
      <w:marRight w:val="0"/>
      <w:marTop w:val="0"/>
      <w:marBottom w:val="0"/>
      <w:divBdr>
        <w:top w:val="none" w:sz="0" w:space="0" w:color="auto"/>
        <w:left w:val="none" w:sz="0" w:space="0" w:color="auto"/>
        <w:bottom w:val="none" w:sz="0" w:space="0" w:color="auto"/>
        <w:right w:val="none" w:sz="0" w:space="0" w:color="auto"/>
      </w:divBdr>
    </w:div>
    <w:div w:id="989141699">
      <w:bodyDiv w:val="1"/>
      <w:marLeft w:val="0"/>
      <w:marRight w:val="0"/>
      <w:marTop w:val="0"/>
      <w:marBottom w:val="0"/>
      <w:divBdr>
        <w:top w:val="none" w:sz="0" w:space="0" w:color="auto"/>
        <w:left w:val="none" w:sz="0" w:space="0" w:color="auto"/>
        <w:bottom w:val="none" w:sz="0" w:space="0" w:color="auto"/>
        <w:right w:val="none" w:sz="0" w:space="0" w:color="auto"/>
      </w:divBdr>
    </w:div>
    <w:div w:id="1008868853">
      <w:bodyDiv w:val="1"/>
      <w:marLeft w:val="0"/>
      <w:marRight w:val="0"/>
      <w:marTop w:val="0"/>
      <w:marBottom w:val="0"/>
      <w:divBdr>
        <w:top w:val="none" w:sz="0" w:space="0" w:color="auto"/>
        <w:left w:val="none" w:sz="0" w:space="0" w:color="auto"/>
        <w:bottom w:val="none" w:sz="0" w:space="0" w:color="auto"/>
        <w:right w:val="none" w:sz="0" w:space="0" w:color="auto"/>
      </w:divBdr>
    </w:div>
    <w:div w:id="1017273309">
      <w:bodyDiv w:val="1"/>
      <w:marLeft w:val="0"/>
      <w:marRight w:val="0"/>
      <w:marTop w:val="0"/>
      <w:marBottom w:val="0"/>
      <w:divBdr>
        <w:top w:val="none" w:sz="0" w:space="0" w:color="auto"/>
        <w:left w:val="none" w:sz="0" w:space="0" w:color="auto"/>
        <w:bottom w:val="none" w:sz="0" w:space="0" w:color="auto"/>
        <w:right w:val="none" w:sz="0" w:space="0" w:color="auto"/>
      </w:divBdr>
    </w:div>
    <w:div w:id="1019890408">
      <w:bodyDiv w:val="1"/>
      <w:marLeft w:val="0"/>
      <w:marRight w:val="0"/>
      <w:marTop w:val="0"/>
      <w:marBottom w:val="0"/>
      <w:divBdr>
        <w:top w:val="none" w:sz="0" w:space="0" w:color="auto"/>
        <w:left w:val="none" w:sz="0" w:space="0" w:color="auto"/>
        <w:bottom w:val="none" w:sz="0" w:space="0" w:color="auto"/>
        <w:right w:val="none" w:sz="0" w:space="0" w:color="auto"/>
      </w:divBdr>
    </w:div>
    <w:div w:id="1037122173">
      <w:bodyDiv w:val="1"/>
      <w:marLeft w:val="0"/>
      <w:marRight w:val="0"/>
      <w:marTop w:val="0"/>
      <w:marBottom w:val="0"/>
      <w:divBdr>
        <w:top w:val="none" w:sz="0" w:space="0" w:color="auto"/>
        <w:left w:val="none" w:sz="0" w:space="0" w:color="auto"/>
        <w:bottom w:val="none" w:sz="0" w:space="0" w:color="auto"/>
        <w:right w:val="none" w:sz="0" w:space="0" w:color="auto"/>
      </w:divBdr>
    </w:div>
    <w:div w:id="1042486305">
      <w:bodyDiv w:val="1"/>
      <w:marLeft w:val="0"/>
      <w:marRight w:val="0"/>
      <w:marTop w:val="0"/>
      <w:marBottom w:val="0"/>
      <w:divBdr>
        <w:top w:val="none" w:sz="0" w:space="0" w:color="auto"/>
        <w:left w:val="none" w:sz="0" w:space="0" w:color="auto"/>
        <w:bottom w:val="none" w:sz="0" w:space="0" w:color="auto"/>
        <w:right w:val="none" w:sz="0" w:space="0" w:color="auto"/>
      </w:divBdr>
    </w:div>
    <w:div w:id="1042947014">
      <w:bodyDiv w:val="1"/>
      <w:marLeft w:val="0"/>
      <w:marRight w:val="0"/>
      <w:marTop w:val="0"/>
      <w:marBottom w:val="0"/>
      <w:divBdr>
        <w:top w:val="none" w:sz="0" w:space="0" w:color="auto"/>
        <w:left w:val="none" w:sz="0" w:space="0" w:color="auto"/>
        <w:bottom w:val="none" w:sz="0" w:space="0" w:color="auto"/>
        <w:right w:val="none" w:sz="0" w:space="0" w:color="auto"/>
      </w:divBdr>
    </w:div>
    <w:div w:id="1059717302">
      <w:bodyDiv w:val="1"/>
      <w:marLeft w:val="0"/>
      <w:marRight w:val="0"/>
      <w:marTop w:val="0"/>
      <w:marBottom w:val="0"/>
      <w:divBdr>
        <w:top w:val="none" w:sz="0" w:space="0" w:color="auto"/>
        <w:left w:val="none" w:sz="0" w:space="0" w:color="auto"/>
        <w:bottom w:val="none" w:sz="0" w:space="0" w:color="auto"/>
        <w:right w:val="none" w:sz="0" w:space="0" w:color="auto"/>
      </w:divBdr>
    </w:div>
    <w:div w:id="1060595436">
      <w:bodyDiv w:val="1"/>
      <w:marLeft w:val="0"/>
      <w:marRight w:val="0"/>
      <w:marTop w:val="0"/>
      <w:marBottom w:val="0"/>
      <w:divBdr>
        <w:top w:val="none" w:sz="0" w:space="0" w:color="auto"/>
        <w:left w:val="none" w:sz="0" w:space="0" w:color="auto"/>
        <w:bottom w:val="none" w:sz="0" w:space="0" w:color="auto"/>
        <w:right w:val="none" w:sz="0" w:space="0" w:color="auto"/>
      </w:divBdr>
    </w:div>
    <w:div w:id="1075543420">
      <w:bodyDiv w:val="1"/>
      <w:marLeft w:val="0"/>
      <w:marRight w:val="0"/>
      <w:marTop w:val="0"/>
      <w:marBottom w:val="0"/>
      <w:divBdr>
        <w:top w:val="none" w:sz="0" w:space="0" w:color="auto"/>
        <w:left w:val="none" w:sz="0" w:space="0" w:color="auto"/>
        <w:bottom w:val="none" w:sz="0" w:space="0" w:color="auto"/>
        <w:right w:val="none" w:sz="0" w:space="0" w:color="auto"/>
      </w:divBdr>
    </w:div>
    <w:div w:id="1082793755">
      <w:bodyDiv w:val="1"/>
      <w:marLeft w:val="0"/>
      <w:marRight w:val="0"/>
      <w:marTop w:val="0"/>
      <w:marBottom w:val="0"/>
      <w:divBdr>
        <w:top w:val="none" w:sz="0" w:space="0" w:color="auto"/>
        <w:left w:val="none" w:sz="0" w:space="0" w:color="auto"/>
        <w:bottom w:val="none" w:sz="0" w:space="0" w:color="auto"/>
        <w:right w:val="none" w:sz="0" w:space="0" w:color="auto"/>
      </w:divBdr>
    </w:div>
    <w:div w:id="1086028432">
      <w:bodyDiv w:val="1"/>
      <w:marLeft w:val="0"/>
      <w:marRight w:val="0"/>
      <w:marTop w:val="0"/>
      <w:marBottom w:val="0"/>
      <w:divBdr>
        <w:top w:val="none" w:sz="0" w:space="0" w:color="auto"/>
        <w:left w:val="none" w:sz="0" w:space="0" w:color="auto"/>
        <w:bottom w:val="none" w:sz="0" w:space="0" w:color="auto"/>
        <w:right w:val="none" w:sz="0" w:space="0" w:color="auto"/>
      </w:divBdr>
    </w:div>
    <w:div w:id="1087339711">
      <w:bodyDiv w:val="1"/>
      <w:marLeft w:val="0"/>
      <w:marRight w:val="0"/>
      <w:marTop w:val="0"/>
      <w:marBottom w:val="0"/>
      <w:divBdr>
        <w:top w:val="none" w:sz="0" w:space="0" w:color="auto"/>
        <w:left w:val="none" w:sz="0" w:space="0" w:color="auto"/>
        <w:bottom w:val="none" w:sz="0" w:space="0" w:color="auto"/>
        <w:right w:val="none" w:sz="0" w:space="0" w:color="auto"/>
      </w:divBdr>
    </w:div>
    <w:div w:id="1091009106">
      <w:bodyDiv w:val="1"/>
      <w:marLeft w:val="0"/>
      <w:marRight w:val="0"/>
      <w:marTop w:val="0"/>
      <w:marBottom w:val="0"/>
      <w:divBdr>
        <w:top w:val="none" w:sz="0" w:space="0" w:color="auto"/>
        <w:left w:val="none" w:sz="0" w:space="0" w:color="auto"/>
        <w:bottom w:val="none" w:sz="0" w:space="0" w:color="auto"/>
        <w:right w:val="none" w:sz="0" w:space="0" w:color="auto"/>
      </w:divBdr>
      <w:divsChild>
        <w:div w:id="1628242712">
          <w:marLeft w:val="0"/>
          <w:marRight w:val="0"/>
          <w:marTop w:val="0"/>
          <w:marBottom w:val="0"/>
          <w:divBdr>
            <w:top w:val="none" w:sz="0" w:space="0" w:color="auto"/>
            <w:left w:val="none" w:sz="0" w:space="0" w:color="auto"/>
            <w:bottom w:val="none" w:sz="0" w:space="0" w:color="auto"/>
            <w:right w:val="none" w:sz="0" w:space="0" w:color="auto"/>
          </w:divBdr>
          <w:divsChild>
            <w:div w:id="105347677">
              <w:marLeft w:val="0"/>
              <w:marRight w:val="0"/>
              <w:marTop w:val="0"/>
              <w:marBottom w:val="0"/>
              <w:divBdr>
                <w:top w:val="none" w:sz="0" w:space="0" w:color="auto"/>
                <w:left w:val="none" w:sz="0" w:space="0" w:color="auto"/>
                <w:bottom w:val="none" w:sz="0" w:space="0" w:color="auto"/>
                <w:right w:val="none" w:sz="0" w:space="0" w:color="auto"/>
              </w:divBdr>
              <w:divsChild>
                <w:div w:id="789250585">
                  <w:marLeft w:val="0"/>
                  <w:marRight w:val="0"/>
                  <w:marTop w:val="0"/>
                  <w:marBottom w:val="0"/>
                  <w:divBdr>
                    <w:top w:val="none" w:sz="0" w:space="0" w:color="auto"/>
                    <w:left w:val="none" w:sz="0" w:space="0" w:color="auto"/>
                    <w:bottom w:val="none" w:sz="0" w:space="0" w:color="auto"/>
                    <w:right w:val="none" w:sz="0" w:space="0" w:color="auto"/>
                  </w:divBdr>
                  <w:divsChild>
                    <w:div w:id="116177673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1092049935">
      <w:bodyDiv w:val="1"/>
      <w:marLeft w:val="0"/>
      <w:marRight w:val="0"/>
      <w:marTop w:val="0"/>
      <w:marBottom w:val="0"/>
      <w:divBdr>
        <w:top w:val="none" w:sz="0" w:space="0" w:color="auto"/>
        <w:left w:val="none" w:sz="0" w:space="0" w:color="auto"/>
        <w:bottom w:val="none" w:sz="0" w:space="0" w:color="auto"/>
        <w:right w:val="none" w:sz="0" w:space="0" w:color="auto"/>
      </w:divBdr>
    </w:div>
    <w:div w:id="1099134739">
      <w:bodyDiv w:val="1"/>
      <w:marLeft w:val="0"/>
      <w:marRight w:val="0"/>
      <w:marTop w:val="0"/>
      <w:marBottom w:val="0"/>
      <w:divBdr>
        <w:top w:val="none" w:sz="0" w:space="0" w:color="auto"/>
        <w:left w:val="none" w:sz="0" w:space="0" w:color="auto"/>
        <w:bottom w:val="none" w:sz="0" w:space="0" w:color="auto"/>
        <w:right w:val="none" w:sz="0" w:space="0" w:color="auto"/>
      </w:divBdr>
    </w:div>
    <w:div w:id="1101605781">
      <w:bodyDiv w:val="1"/>
      <w:marLeft w:val="0"/>
      <w:marRight w:val="0"/>
      <w:marTop w:val="0"/>
      <w:marBottom w:val="0"/>
      <w:divBdr>
        <w:top w:val="none" w:sz="0" w:space="0" w:color="auto"/>
        <w:left w:val="none" w:sz="0" w:space="0" w:color="auto"/>
        <w:bottom w:val="none" w:sz="0" w:space="0" w:color="auto"/>
        <w:right w:val="none" w:sz="0" w:space="0" w:color="auto"/>
      </w:divBdr>
    </w:div>
    <w:div w:id="1118332538">
      <w:bodyDiv w:val="1"/>
      <w:marLeft w:val="0"/>
      <w:marRight w:val="0"/>
      <w:marTop w:val="0"/>
      <w:marBottom w:val="0"/>
      <w:divBdr>
        <w:top w:val="none" w:sz="0" w:space="0" w:color="auto"/>
        <w:left w:val="none" w:sz="0" w:space="0" w:color="auto"/>
        <w:bottom w:val="none" w:sz="0" w:space="0" w:color="auto"/>
        <w:right w:val="none" w:sz="0" w:space="0" w:color="auto"/>
      </w:divBdr>
    </w:div>
    <w:div w:id="1125580953">
      <w:bodyDiv w:val="1"/>
      <w:marLeft w:val="0"/>
      <w:marRight w:val="0"/>
      <w:marTop w:val="0"/>
      <w:marBottom w:val="0"/>
      <w:divBdr>
        <w:top w:val="none" w:sz="0" w:space="0" w:color="auto"/>
        <w:left w:val="none" w:sz="0" w:space="0" w:color="auto"/>
        <w:bottom w:val="none" w:sz="0" w:space="0" w:color="auto"/>
        <w:right w:val="none" w:sz="0" w:space="0" w:color="auto"/>
      </w:divBdr>
    </w:div>
    <w:div w:id="1127505490">
      <w:bodyDiv w:val="1"/>
      <w:marLeft w:val="0"/>
      <w:marRight w:val="0"/>
      <w:marTop w:val="0"/>
      <w:marBottom w:val="0"/>
      <w:divBdr>
        <w:top w:val="none" w:sz="0" w:space="0" w:color="auto"/>
        <w:left w:val="none" w:sz="0" w:space="0" w:color="auto"/>
        <w:bottom w:val="none" w:sz="0" w:space="0" w:color="auto"/>
        <w:right w:val="none" w:sz="0" w:space="0" w:color="auto"/>
      </w:divBdr>
    </w:div>
    <w:div w:id="1130131911">
      <w:bodyDiv w:val="1"/>
      <w:marLeft w:val="0"/>
      <w:marRight w:val="0"/>
      <w:marTop w:val="0"/>
      <w:marBottom w:val="0"/>
      <w:divBdr>
        <w:top w:val="none" w:sz="0" w:space="0" w:color="auto"/>
        <w:left w:val="none" w:sz="0" w:space="0" w:color="auto"/>
        <w:bottom w:val="none" w:sz="0" w:space="0" w:color="auto"/>
        <w:right w:val="none" w:sz="0" w:space="0" w:color="auto"/>
      </w:divBdr>
    </w:div>
    <w:div w:id="1130394508">
      <w:bodyDiv w:val="1"/>
      <w:marLeft w:val="0"/>
      <w:marRight w:val="0"/>
      <w:marTop w:val="0"/>
      <w:marBottom w:val="0"/>
      <w:divBdr>
        <w:top w:val="none" w:sz="0" w:space="0" w:color="auto"/>
        <w:left w:val="none" w:sz="0" w:space="0" w:color="auto"/>
        <w:bottom w:val="none" w:sz="0" w:space="0" w:color="auto"/>
        <w:right w:val="none" w:sz="0" w:space="0" w:color="auto"/>
      </w:divBdr>
    </w:div>
    <w:div w:id="1145314257">
      <w:bodyDiv w:val="1"/>
      <w:marLeft w:val="0"/>
      <w:marRight w:val="0"/>
      <w:marTop w:val="0"/>
      <w:marBottom w:val="0"/>
      <w:divBdr>
        <w:top w:val="none" w:sz="0" w:space="0" w:color="auto"/>
        <w:left w:val="none" w:sz="0" w:space="0" w:color="auto"/>
        <w:bottom w:val="none" w:sz="0" w:space="0" w:color="auto"/>
        <w:right w:val="none" w:sz="0" w:space="0" w:color="auto"/>
      </w:divBdr>
    </w:div>
    <w:div w:id="1149135216">
      <w:bodyDiv w:val="1"/>
      <w:marLeft w:val="0"/>
      <w:marRight w:val="0"/>
      <w:marTop w:val="0"/>
      <w:marBottom w:val="0"/>
      <w:divBdr>
        <w:top w:val="none" w:sz="0" w:space="0" w:color="auto"/>
        <w:left w:val="none" w:sz="0" w:space="0" w:color="auto"/>
        <w:bottom w:val="none" w:sz="0" w:space="0" w:color="auto"/>
        <w:right w:val="none" w:sz="0" w:space="0" w:color="auto"/>
      </w:divBdr>
    </w:div>
    <w:div w:id="1161851075">
      <w:bodyDiv w:val="1"/>
      <w:marLeft w:val="0"/>
      <w:marRight w:val="0"/>
      <w:marTop w:val="0"/>
      <w:marBottom w:val="0"/>
      <w:divBdr>
        <w:top w:val="none" w:sz="0" w:space="0" w:color="auto"/>
        <w:left w:val="none" w:sz="0" w:space="0" w:color="auto"/>
        <w:bottom w:val="none" w:sz="0" w:space="0" w:color="auto"/>
        <w:right w:val="none" w:sz="0" w:space="0" w:color="auto"/>
      </w:divBdr>
    </w:div>
    <w:div w:id="1168667140">
      <w:bodyDiv w:val="1"/>
      <w:marLeft w:val="0"/>
      <w:marRight w:val="0"/>
      <w:marTop w:val="0"/>
      <w:marBottom w:val="0"/>
      <w:divBdr>
        <w:top w:val="none" w:sz="0" w:space="0" w:color="auto"/>
        <w:left w:val="none" w:sz="0" w:space="0" w:color="auto"/>
        <w:bottom w:val="none" w:sz="0" w:space="0" w:color="auto"/>
        <w:right w:val="none" w:sz="0" w:space="0" w:color="auto"/>
      </w:divBdr>
    </w:div>
    <w:div w:id="1173379378">
      <w:bodyDiv w:val="1"/>
      <w:marLeft w:val="0"/>
      <w:marRight w:val="0"/>
      <w:marTop w:val="0"/>
      <w:marBottom w:val="0"/>
      <w:divBdr>
        <w:top w:val="none" w:sz="0" w:space="0" w:color="auto"/>
        <w:left w:val="none" w:sz="0" w:space="0" w:color="auto"/>
        <w:bottom w:val="none" w:sz="0" w:space="0" w:color="auto"/>
        <w:right w:val="none" w:sz="0" w:space="0" w:color="auto"/>
      </w:divBdr>
    </w:div>
    <w:div w:id="1181239400">
      <w:bodyDiv w:val="1"/>
      <w:marLeft w:val="0"/>
      <w:marRight w:val="0"/>
      <w:marTop w:val="0"/>
      <w:marBottom w:val="0"/>
      <w:divBdr>
        <w:top w:val="none" w:sz="0" w:space="0" w:color="auto"/>
        <w:left w:val="none" w:sz="0" w:space="0" w:color="auto"/>
        <w:bottom w:val="none" w:sz="0" w:space="0" w:color="auto"/>
        <w:right w:val="none" w:sz="0" w:space="0" w:color="auto"/>
      </w:divBdr>
    </w:div>
    <w:div w:id="1183671282">
      <w:bodyDiv w:val="1"/>
      <w:marLeft w:val="0"/>
      <w:marRight w:val="0"/>
      <w:marTop w:val="0"/>
      <w:marBottom w:val="0"/>
      <w:divBdr>
        <w:top w:val="none" w:sz="0" w:space="0" w:color="auto"/>
        <w:left w:val="none" w:sz="0" w:space="0" w:color="auto"/>
        <w:bottom w:val="none" w:sz="0" w:space="0" w:color="auto"/>
        <w:right w:val="none" w:sz="0" w:space="0" w:color="auto"/>
      </w:divBdr>
    </w:div>
    <w:div w:id="1188635788">
      <w:bodyDiv w:val="1"/>
      <w:marLeft w:val="0"/>
      <w:marRight w:val="0"/>
      <w:marTop w:val="0"/>
      <w:marBottom w:val="0"/>
      <w:divBdr>
        <w:top w:val="none" w:sz="0" w:space="0" w:color="auto"/>
        <w:left w:val="none" w:sz="0" w:space="0" w:color="auto"/>
        <w:bottom w:val="none" w:sz="0" w:space="0" w:color="auto"/>
        <w:right w:val="none" w:sz="0" w:space="0" w:color="auto"/>
      </w:divBdr>
    </w:div>
    <w:div w:id="1189026397">
      <w:bodyDiv w:val="1"/>
      <w:marLeft w:val="0"/>
      <w:marRight w:val="0"/>
      <w:marTop w:val="0"/>
      <w:marBottom w:val="0"/>
      <w:divBdr>
        <w:top w:val="none" w:sz="0" w:space="0" w:color="auto"/>
        <w:left w:val="none" w:sz="0" w:space="0" w:color="auto"/>
        <w:bottom w:val="none" w:sz="0" w:space="0" w:color="auto"/>
        <w:right w:val="none" w:sz="0" w:space="0" w:color="auto"/>
      </w:divBdr>
    </w:div>
    <w:div w:id="1196582401">
      <w:bodyDiv w:val="1"/>
      <w:marLeft w:val="0"/>
      <w:marRight w:val="0"/>
      <w:marTop w:val="0"/>
      <w:marBottom w:val="0"/>
      <w:divBdr>
        <w:top w:val="none" w:sz="0" w:space="0" w:color="auto"/>
        <w:left w:val="none" w:sz="0" w:space="0" w:color="auto"/>
        <w:bottom w:val="none" w:sz="0" w:space="0" w:color="auto"/>
        <w:right w:val="none" w:sz="0" w:space="0" w:color="auto"/>
      </w:divBdr>
    </w:div>
    <w:div w:id="1202131607">
      <w:bodyDiv w:val="1"/>
      <w:marLeft w:val="0"/>
      <w:marRight w:val="0"/>
      <w:marTop w:val="0"/>
      <w:marBottom w:val="0"/>
      <w:divBdr>
        <w:top w:val="none" w:sz="0" w:space="0" w:color="auto"/>
        <w:left w:val="none" w:sz="0" w:space="0" w:color="auto"/>
        <w:bottom w:val="none" w:sz="0" w:space="0" w:color="auto"/>
        <w:right w:val="none" w:sz="0" w:space="0" w:color="auto"/>
      </w:divBdr>
    </w:div>
    <w:div w:id="1208764340">
      <w:bodyDiv w:val="1"/>
      <w:marLeft w:val="0"/>
      <w:marRight w:val="0"/>
      <w:marTop w:val="0"/>
      <w:marBottom w:val="0"/>
      <w:divBdr>
        <w:top w:val="none" w:sz="0" w:space="0" w:color="auto"/>
        <w:left w:val="none" w:sz="0" w:space="0" w:color="auto"/>
        <w:bottom w:val="none" w:sz="0" w:space="0" w:color="auto"/>
        <w:right w:val="none" w:sz="0" w:space="0" w:color="auto"/>
      </w:divBdr>
    </w:div>
    <w:div w:id="1214734849">
      <w:bodyDiv w:val="1"/>
      <w:marLeft w:val="0"/>
      <w:marRight w:val="0"/>
      <w:marTop w:val="0"/>
      <w:marBottom w:val="0"/>
      <w:divBdr>
        <w:top w:val="none" w:sz="0" w:space="0" w:color="auto"/>
        <w:left w:val="none" w:sz="0" w:space="0" w:color="auto"/>
        <w:bottom w:val="none" w:sz="0" w:space="0" w:color="auto"/>
        <w:right w:val="none" w:sz="0" w:space="0" w:color="auto"/>
      </w:divBdr>
    </w:div>
    <w:div w:id="1218513634">
      <w:bodyDiv w:val="1"/>
      <w:marLeft w:val="0"/>
      <w:marRight w:val="0"/>
      <w:marTop w:val="0"/>
      <w:marBottom w:val="0"/>
      <w:divBdr>
        <w:top w:val="none" w:sz="0" w:space="0" w:color="auto"/>
        <w:left w:val="none" w:sz="0" w:space="0" w:color="auto"/>
        <w:bottom w:val="none" w:sz="0" w:space="0" w:color="auto"/>
        <w:right w:val="none" w:sz="0" w:space="0" w:color="auto"/>
      </w:divBdr>
    </w:div>
    <w:div w:id="1221672111">
      <w:bodyDiv w:val="1"/>
      <w:marLeft w:val="0"/>
      <w:marRight w:val="0"/>
      <w:marTop w:val="0"/>
      <w:marBottom w:val="0"/>
      <w:divBdr>
        <w:top w:val="none" w:sz="0" w:space="0" w:color="auto"/>
        <w:left w:val="none" w:sz="0" w:space="0" w:color="auto"/>
        <w:bottom w:val="none" w:sz="0" w:space="0" w:color="auto"/>
        <w:right w:val="none" w:sz="0" w:space="0" w:color="auto"/>
      </w:divBdr>
    </w:div>
    <w:div w:id="1227842944">
      <w:bodyDiv w:val="1"/>
      <w:marLeft w:val="0"/>
      <w:marRight w:val="0"/>
      <w:marTop w:val="0"/>
      <w:marBottom w:val="0"/>
      <w:divBdr>
        <w:top w:val="none" w:sz="0" w:space="0" w:color="auto"/>
        <w:left w:val="none" w:sz="0" w:space="0" w:color="auto"/>
        <w:bottom w:val="none" w:sz="0" w:space="0" w:color="auto"/>
        <w:right w:val="none" w:sz="0" w:space="0" w:color="auto"/>
      </w:divBdr>
    </w:div>
    <w:div w:id="1229805253">
      <w:bodyDiv w:val="1"/>
      <w:marLeft w:val="0"/>
      <w:marRight w:val="0"/>
      <w:marTop w:val="0"/>
      <w:marBottom w:val="0"/>
      <w:divBdr>
        <w:top w:val="none" w:sz="0" w:space="0" w:color="auto"/>
        <w:left w:val="none" w:sz="0" w:space="0" w:color="auto"/>
        <w:bottom w:val="none" w:sz="0" w:space="0" w:color="auto"/>
        <w:right w:val="none" w:sz="0" w:space="0" w:color="auto"/>
      </w:divBdr>
    </w:div>
    <w:div w:id="1238857922">
      <w:bodyDiv w:val="1"/>
      <w:marLeft w:val="0"/>
      <w:marRight w:val="0"/>
      <w:marTop w:val="0"/>
      <w:marBottom w:val="0"/>
      <w:divBdr>
        <w:top w:val="none" w:sz="0" w:space="0" w:color="auto"/>
        <w:left w:val="none" w:sz="0" w:space="0" w:color="auto"/>
        <w:bottom w:val="none" w:sz="0" w:space="0" w:color="auto"/>
        <w:right w:val="none" w:sz="0" w:space="0" w:color="auto"/>
      </w:divBdr>
    </w:div>
    <w:div w:id="1243636803">
      <w:bodyDiv w:val="1"/>
      <w:marLeft w:val="0"/>
      <w:marRight w:val="0"/>
      <w:marTop w:val="0"/>
      <w:marBottom w:val="0"/>
      <w:divBdr>
        <w:top w:val="none" w:sz="0" w:space="0" w:color="auto"/>
        <w:left w:val="none" w:sz="0" w:space="0" w:color="auto"/>
        <w:bottom w:val="none" w:sz="0" w:space="0" w:color="auto"/>
        <w:right w:val="none" w:sz="0" w:space="0" w:color="auto"/>
      </w:divBdr>
    </w:div>
    <w:div w:id="1244339303">
      <w:bodyDiv w:val="1"/>
      <w:marLeft w:val="0"/>
      <w:marRight w:val="0"/>
      <w:marTop w:val="0"/>
      <w:marBottom w:val="0"/>
      <w:divBdr>
        <w:top w:val="none" w:sz="0" w:space="0" w:color="auto"/>
        <w:left w:val="none" w:sz="0" w:space="0" w:color="auto"/>
        <w:bottom w:val="none" w:sz="0" w:space="0" w:color="auto"/>
        <w:right w:val="none" w:sz="0" w:space="0" w:color="auto"/>
      </w:divBdr>
    </w:div>
    <w:div w:id="1261913437">
      <w:bodyDiv w:val="1"/>
      <w:marLeft w:val="0"/>
      <w:marRight w:val="0"/>
      <w:marTop w:val="0"/>
      <w:marBottom w:val="0"/>
      <w:divBdr>
        <w:top w:val="none" w:sz="0" w:space="0" w:color="auto"/>
        <w:left w:val="none" w:sz="0" w:space="0" w:color="auto"/>
        <w:bottom w:val="none" w:sz="0" w:space="0" w:color="auto"/>
        <w:right w:val="none" w:sz="0" w:space="0" w:color="auto"/>
      </w:divBdr>
    </w:div>
    <w:div w:id="1273975813">
      <w:bodyDiv w:val="1"/>
      <w:marLeft w:val="0"/>
      <w:marRight w:val="0"/>
      <w:marTop w:val="0"/>
      <w:marBottom w:val="0"/>
      <w:divBdr>
        <w:top w:val="none" w:sz="0" w:space="0" w:color="auto"/>
        <w:left w:val="none" w:sz="0" w:space="0" w:color="auto"/>
        <w:bottom w:val="none" w:sz="0" w:space="0" w:color="auto"/>
        <w:right w:val="none" w:sz="0" w:space="0" w:color="auto"/>
      </w:divBdr>
    </w:div>
    <w:div w:id="1277640155">
      <w:bodyDiv w:val="1"/>
      <w:marLeft w:val="0"/>
      <w:marRight w:val="0"/>
      <w:marTop w:val="0"/>
      <w:marBottom w:val="0"/>
      <w:divBdr>
        <w:top w:val="none" w:sz="0" w:space="0" w:color="auto"/>
        <w:left w:val="none" w:sz="0" w:space="0" w:color="auto"/>
        <w:bottom w:val="none" w:sz="0" w:space="0" w:color="auto"/>
        <w:right w:val="none" w:sz="0" w:space="0" w:color="auto"/>
      </w:divBdr>
    </w:div>
    <w:div w:id="1284069324">
      <w:bodyDiv w:val="1"/>
      <w:marLeft w:val="0"/>
      <w:marRight w:val="0"/>
      <w:marTop w:val="0"/>
      <w:marBottom w:val="0"/>
      <w:divBdr>
        <w:top w:val="none" w:sz="0" w:space="0" w:color="auto"/>
        <w:left w:val="none" w:sz="0" w:space="0" w:color="auto"/>
        <w:bottom w:val="none" w:sz="0" w:space="0" w:color="auto"/>
        <w:right w:val="none" w:sz="0" w:space="0" w:color="auto"/>
      </w:divBdr>
    </w:div>
    <w:div w:id="1291278524">
      <w:bodyDiv w:val="1"/>
      <w:marLeft w:val="0"/>
      <w:marRight w:val="0"/>
      <w:marTop w:val="0"/>
      <w:marBottom w:val="0"/>
      <w:divBdr>
        <w:top w:val="none" w:sz="0" w:space="0" w:color="auto"/>
        <w:left w:val="none" w:sz="0" w:space="0" w:color="auto"/>
        <w:bottom w:val="none" w:sz="0" w:space="0" w:color="auto"/>
        <w:right w:val="none" w:sz="0" w:space="0" w:color="auto"/>
      </w:divBdr>
    </w:div>
    <w:div w:id="1311132985">
      <w:bodyDiv w:val="1"/>
      <w:marLeft w:val="0"/>
      <w:marRight w:val="0"/>
      <w:marTop w:val="0"/>
      <w:marBottom w:val="0"/>
      <w:divBdr>
        <w:top w:val="none" w:sz="0" w:space="0" w:color="auto"/>
        <w:left w:val="none" w:sz="0" w:space="0" w:color="auto"/>
        <w:bottom w:val="none" w:sz="0" w:space="0" w:color="auto"/>
        <w:right w:val="none" w:sz="0" w:space="0" w:color="auto"/>
      </w:divBdr>
    </w:div>
    <w:div w:id="1311665625">
      <w:bodyDiv w:val="1"/>
      <w:marLeft w:val="0"/>
      <w:marRight w:val="0"/>
      <w:marTop w:val="0"/>
      <w:marBottom w:val="0"/>
      <w:divBdr>
        <w:top w:val="none" w:sz="0" w:space="0" w:color="auto"/>
        <w:left w:val="none" w:sz="0" w:space="0" w:color="auto"/>
        <w:bottom w:val="none" w:sz="0" w:space="0" w:color="auto"/>
        <w:right w:val="none" w:sz="0" w:space="0" w:color="auto"/>
      </w:divBdr>
    </w:div>
    <w:div w:id="1313439287">
      <w:bodyDiv w:val="1"/>
      <w:marLeft w:val="0"/>
      <w:marRight w:val="0"/>
      <w:marTop w:val="0"/>
      <w:marBottom w:val="0"/>
      <w:divBdr>
        <w:top w:val="none" w:sz="0" w:space="0" w:color="auto"/>
        <w:left w:val="none" w:sz="0" w:space="0" w:color="auto"/>
        <w:bottom w:val="none" w:sz="0" w:space="0" w:color="auto"/>
        <w:right w:val="none" w:sz="0" w:space="0" w:color="auto"/>
      </w:divBdr>
    </w:div>
    <w:div w:id="1314993416">
      <w:bodyDiv w:val="1"/>
      <w:marLeft w:val="0"/>
      <w:marRight w:val="0"/>
      <w:marTop w:val="0"/>
      <w:marBottom w:val="0"/>
      <w:divBdr>
        <w:top w:val="none" w:sz="0" w:space="0" w:color="auto"/>
        <w:left w:val="none" w:sz="0" w:space="0" w:color="auto"/>
        <w:bottom w:val="none" w:sz="0" w:space="0" w:color="auto"/>
        <w:right w:val="none" w:sz="0" w:space="0" w:color="auto"/>
      </w:divBdr>
    </w:div>
    <w:div w:id="1316370454">
      <w:bodyDiv w:val="1"/>
      <w:marLeft w:val="0"/>
      <w:marRight w:val="0"/>
      <w:marTop w:val="0"/>
      <w:marBottom w:val="0"/>
      <w:divBdr>
        <w:top w:val="none" w:sz="0" w:space="0" w:color="auto"/>
        <w:left w:val="none" w:sz="0" w:space="0" w:color="auto"/>
        <w:bottom w:val="none" w:sz="0" w:space="0" w:color="auto"/>
        <w:right w:val="none" w:sz="0" w:space="0" w:color="auto"/>
      </w:divBdr>
    </w:div>
    <w:div w:id="1318924443">
      <w:bodyDiv w:val="1"/>
      <w:marLeft w:val="0"/>
      <w:marRight w:val="0"/>
      <w:marTop w:val="0"/>
      <w:marBottom w:val="0"/>
      <w:divBdr>
        <w:top w:val="none" w:sz="0" w:space="0" w:color="auto"/>
        <w:left w:val="none" w:sz="0" w:space="0" w:color="auto"/>
        <w:bottom w:val="none" w:sz="0" w:space="0" w:color="auto"/>
        <w:right w:val="none" w:sz="0" w:space="0" w:color="auto"/>
      </w:divBdr>
    </w:div>
    <w:div w:id="1333678872">
      <w:bodyDiv w:val="1"/>
      <w:marLeft w:val="0"/>
      <w:marRight w:val="0"/>
      <w:marTop w:val="0"/>
      <w:marBottom w:val="0"/>
      <w:divBdr>
        <w:top w:val="none" w:sz="0" w:space="0" w:color="auto"/>
        <w:left w:val="none" w:sz="0" w:space="0" w:color="auto"/>
        <w:bottom w:val="none" w:sz="0" w:space="0" w:color="auto"/>
        <w:right w:val="none" w:sz="0" w:space="0" w:color="auto"/>
      </w:divBdr>
    </w:div>
    <w:div w:id="1340737713">
      <w:bodyDiv w:val="1"/>
      <w:marLeft w:val="0"/>
      <w:marRight w:val="0"/>
      <w:marTop w:val="0"/>
      <w:marBottom w:val="0"/>
      <w:divBdr>
        <w:top w:val="none" w:sz="0" w:space="0" w:color="auto"/>
        <w:left w:val="none" w:sz="0" w:space="0" w:color="auto"/>
        <w:bottom w:val="none" w:sz="0" w:space="0" w:color="auto"/>
        <w:right w:val="none" w:sz="0" w:space="0" w:color="auto"/>
      </w:divBdr>
    </w:div>
    <w:div w:id="1347050406">
      <w:bodyDiv w:val="1"/>
      <w:marLeft w:val="0"/>
      <w:marRight w:val="0"/>
      <w:marTop w:val="0"/>
      <w:marBottom w:val="0"/>
      <w:divBdr>
        <w:top w:val="none" w:sz="0" w:space="0" w:color="auto"/>
        <w:left w:val="none" w:sz="0" w:space="0" w:color="auto"/>
        <w:bottom w:val="none" w:sz="0" w:space="0" w:color="auto"/>
        <w:right w:val="none" w:sz="0" w:space="0" w:color="auto"/>
      </w:divBdr>
    </w:div>
    <w:div w:id="1361707825">
      <w:bodyDiv w:val="1"/>
      <w:marLeft w:val="0"/>
      <w:marRight w:val="0"/>
      <w:marTop w:val="0"/>
      <w:marBottom w:val="0"/>
      <w:divBdr>
        <w:top w:val="none" w:sz="0" w:space="0" w:color="auto"/>
        <w:left w:val="none" w:sz="0" w:space="0" w:color="auto"/>
        <w:bottom w:val="none" w:sz="0" w:space="0" w:color="auto"/>
        <w:right w:val="none" w:sz="0" w:space="0" w:color="auto"/>
      </w:divBdr>
    </w:div>
    <w:div w:id="1383362864">
      <w:bodyDiv w:val="1"/>
      <w:marLeft w:val="0"/>
      <w:marRight w:val="0"/>
      <w:marTop w:val="0"/>
      <w:marBottom w:val="0"/>
      <w:divBdr>
        <w:top w:val="none" w:sz="0" w:space="0" w:color="auto"/>
        <w:left w:val="none" w:sz="0" w:space="0" w:color="auto"/>
        <w:bottom w:val="none" w:sz="0" w:space="0" w:color="auto"/>
        <w:right w:val="none" w:sz="0" w:space="0" w:color="auto"/>
      </w:divBdr>
    </w:div>
    <w:div w:id="1384215055">
      <w:bodyDiv w:val="1"/>
      <w:marLeft w:val="0"/>
      <w:marRight w:val="0"/>
      <w:marTop w:val="0"/>
      <w:marBottom w:val="0"/>
      <w:divBdr>
        <w:top w:val="none" w:sz="0" w:space="0" w:color="auto"/>
        <w:left w:val="none" w:sz="0" w:space="0" w:color="auto"/>
        <w:bottom w:val="none" w:sz="0" w:space="0" w:color="auto"/>
        <w:right w:val="none" w:sz="0" w:space="0" w:color="auto"/>
      </w:divBdr>
      <w:divsChild>
        <w:div w:id="391656047">
          <w:marLeft w:val="0"/>
          <w:marRight w:val="0"/>
          <w:marTop w:val="0"/>
          <w:marBottom w:val="0"/>
          <w:divBdr>
            <w:top w:val="none" w:sz="0" w:space="0" w:color="auto"/>
            <w:left w:val="none" w:sz="0" w:space="0" w:color="auto"/>
            <w:bottom w:val="none" w:sz="0" w:space="0" w:color="auto"/>
            <w:right w:val="none" w:sz="0" w:space="0" w:color="auto"/>
          </w:divBdr>
          <w:divsChild>
            <w:div w:id="73826175">
              <w:marLeft w:val="0"/>
              <w:marRight w:val="0"/>
              <w:marTop w:val="0"/>
              <w:marBottom w:val="0"/>
              <w:divBdr>
                <w:top w:val="none" w:sz="0" w:space="0" w:color="auto"/>
                <w:left w:val="none" w:sz="0" w:space="0" w:color="auto"/>
                <w:bottom w:val="none" w:sz="0" w:space="0" w:color="auto"/>
                <w:right w:val="none" w:sz="0" w:space="0" w:color="auto"/>
              </w:divBdr>
              <w:divsChild>
                <w:div w:id="1348602167">
                  <w:marLeft w:val="0"/>
                  <w:marRight w:val="0"/>
                  <w:marTop w:val="0"/>
                  <w:marBottom w:val="0"/>
                  <w:divBdr>
                    <w:top w:val="none" w:sz="0" w:space="0" w:color="auto"/>
                    <w:left w:val="none" w:sz="0" w:space="0" w:color="auto"/>
                    <w:bottom w:val="none" w:sz="0" w:space="0" w:color="auto"/>
                    <w:right w:val="none" w:sz="0" w:space="0" w:color="auto"/>
                  </w:divBdr>
                  <w:divsChild>
                    <w:div w:id="1462767399">
                      <w:marLeft w:val="0"/>
                      <w:marRight w:val="0"/>
                      <w:marTop w:val="0"/>
                      <w:marBottom w:val="0"/>
                      <w:divBdr>
                        <w:top w:val="none" w:sz="0" w:space="0" w:color="auto"/>
                        <w:left w:val="none" w:sz="0" w:space="0" w:color="auto"/>
                        <w:bottom w:val="none" w:sz="0" w:space="0" w:color="auto"/>
                        <w:right w:val="none" w:sz="0" w:space="0" w:color="auto"/>
                      </w:divBdr>
                      <w:divsChild>
                        <w:div w:id="1122193990">
                          <w:marLeft w:val="0"/>
                          <w:marRight w:val="0"/>
                          <w:marTop w:val="0"/>
                          <w:marBottom w:val="0"/>
                          <w:divBdr>
                            <w:top w:val="none" w:sz="0" w:space="0" w:color="auto"/>
                            <w:left w:val="none" w:sz="0" w:space="0" w:color="auto"/>
                            <w:bottom w:val="none" w:sz="0" w:space="0" w:color="auto"/>
                            <w:right w:val="none" w:sz="0" w:space="0" w:color="auto"/>
                          </w:divBdr>
                          <w:divsChild>
                            <w:div w:id="1420757945">
                              <w:marLeft w:val="0"/>
                              <w:marRight w:val="0"/>
                              <w:marTop w:val="0"/>
                              <w:marBottom w:val="0"/>
                              <w:divBdr>
                                <w:top w:val="none" w:sz="0" w:space="0" w:color="auto"/>
                                <w:left w:val="none" w:sz="0" w:space="0" w:color="auto"/>
                                <w:bottom w:val="none" w:sz="0" w:space="0" w:color="auto"/>
                                <w:right w:val="none" w:sz="0" w:space="0" w:color="auto"/>
                              </w:divBdr>
                              <w:divsChild>
                                <w:div w:id="2118523231">
                                  <w:marLeft w:val="0"/>
                                  <w:marRight w:val="0"/>
                                  <w:marTop w:val="0"/>
                                  <w:marBottom w:val="0"/>
                                  <w:divBdr>
                                    <w:top w:val="none" w:sz="0" w:space="0" w:color="auto"/>
                                    <w:left w:val="none" w:sz="0" w:space="0" w:color="auto"/>
                                    <w:bottom w:val="none" w:sz="0" w:space="0" w:color="auto"/>
                                    <w:right w:val="none" w:sz="0" w:space="0" w:color="auto"/>
                                  </w:divBdr>
                                  <w:divsChild>
                                    <w:div w:id="1528831395">
                                      <w:marLeft w:val="0"/>
                                      <w:marRight w:val="0"/>
                                      <w:marTop w:val="0"/>
                                      <w:marBottom w:val="0"/>
                                      <w:divBdr>
                                        <w:top w:val="none" w:sz="0" w:space="0" w:color="auto"/>
                                        <w:left w:val="none" w:sz="0" w:space="0" w:color="auto"/>
                                        <w:bottom w:val="none" w:sz="0" w:space="0" w:color="auto"/>
                                        <w:right w:val="none" w:sz="0" w:space="0" w:color="auto"/>
                                      </w:divBdr>
                                      <w:divsChild>
                                        <w:div w:id="97926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4597214">
      <w:bodyDiv w:val="1"/>
      <w:marLeft w:val="0"/>
      <w:marRight w:val="0"/>
      <w:marTop w:val="0"/>
      <w:marBottom w:val="0"/>
      <w:divBdr>
        <w:top w:val="none" w:sz="0" w:space="0" w:color="auto"/>
        <w:left w:val="none" w:sz="0" w:space="0" w:color="auto"/>
        <w:bottom w:val="none" w:sz="0" w:space="0" w:color="auto"/>
        <w:right w:val="none" w:sz="0" w:space="0" w:color="auto"/>
      </w:divBdr>
    </w:div>
    <w:div w:id="1392803683">
      <w:bodyDiv w:val="1"/>
      <w:marLeft w:val="0"/>
      <w:marRight w:val="0"/>
      <w:marTop w:val="0"/>
      <w:marBottom w:val="0"/>
      <w:divBdr>
        <w:top w:val="none" w:sz="0" w:space="0" w:color="auto"/>
        <w:left w:val="none" w:sz="0" w:space="0" w:color="auto"/>
        <w:bottom w:val="none" w:sz="0" w:space="0" w:color="auto"/>
        <w:right w:val="none" w:sz="0" w:space="0" w:color="auto"/>
      </w:divBdr>
    </w:div>
    <w:div w:id="1393848109">
      <w:bodyDiv w:val="1"/>
      <w:marLeft w:val="0"/>
      <w:marRight w:val="0"/>
      <w:marTop w:val="0"/>
      <w:marBottom w:val="0"/>
      <w:divBdr>
        <w:top w:val="none" w:sz="0" w:space="0" w:color="auto"/>
        <w:left w:val="none" w:sz="0" w:space="0" w:color="auto"/>
        <w:bottom w:val="none" w:sz="0" w:space="0" w:color="auto"/>
        <w:right w:val="none" w:sz="0" w:space="0" w:color="auto"/>
      </w:divBdr>
    </w:div>
    <w:div w:id="1405297415">
      <w:bodyDiv w:val="1"/>
      <w:marLeft w:val="0"/>
      <w:marRight w:val="0"/>
      <w:marTop w:val="0"/>
      <w:marBottom w:val="0"/>
      <w:divBdr>
        <w:top w:val="none" w:sz="0" w:space="0" w:color="auto"/>
        <w:left w:val="none" w:sz="0" w:space="0" w:color="auto"/>
        <w:bottom w:val="none" w:sz="0" w:space="0" w:color="auto"/>
        <w:right w:val="none" w:sz="0" w:space="0" w:color="auto"/>
      </w:divBdr>
    </w:div>
    <w:div w:id="1419208285">
      <w:bodyDiv w:val="1"/>
      <w:marLeft w:val="0"/>
      <w:marRight w:val="0"/>
      <w:marTop w:val="0"/>
      <w:marBottom w:val="0"/>
      <w:divBdr>
        <w:top w:val="none" w:sz="0" w:space="0" w:color="auto"/>
        <w:left w:val="none" w:sz="0" w:space="0" w:color="auto"/>
        <w:bottom w:val="none" w:sz="0" w:space="0" w:color="auto"/>
        <w:right w:val="none" w:sz="0" w:space="0" w:color="auto"/>
      </w:divBdr>
    </w:div>
    <w:div w:id="1424178698">
      <w:bodyDiv w:val="1"/>
      <w:marLeft w:val="0"/>
      <w:marRight w:val="0"/>
      <w:marTop w:val="0"/>
      <w:marBottom w:val="0"/>
      <w:divBdr>
        <w:top w:val="none" w:sz="0" w:space="0" w:color="auto"/>
        <w:left w:val="none" w:sz="0" w:space="0" w:color="auto"/>
        <w:bottom w:val="none" w:sz="0" w:space="0" w:color="auto"/>
        <w:right w:val="none" w:sz="0" w:space="0" w:color="auto"/>
      </w:divBdr>
    </w:div>
    <w:div w:id="1449664044">
      <w:bodyDiv w:val="1"/>
      <w:marLeft w:val="0"/>
      <w:marRight w:val="0"/>
      <w:marTop w:val="0"/>
      <w:marBottom w:val="0"/>
      <w:divBdr>
        <w:top w:val="none" w:sz="0" w:space="0" w:color="auto"/>
        <w:left w:val="none" w:sz="0" w:space="0" w:color="auto"/>
        <w:bottom w:val="none" w:sz="0" w:space="0" w:color="auto"/>
        <w:right w:val="none" w:sz="0" w:space="0" w:color="auto"/>
      </w:divBdr>
    </w:div>
    <w:div w:id="1455438777">
      <w:bodyDiv w:val="1"/>
      <w:marLeft w:val="0"/>
      <w:marRight w:val="0"/>
      <w:marTop w:val="0"/>
      <w:marBottom w:val="0"/>
      <w:divBdr>
        <w:top w:val="none" w:sz="0" w:space="0" w:color="auto"/>
        <w:left w:val="none" w:sz="0" w:space="0" w:color="auto"/>
        <w:bottom w:val="none" w:sz="0" w:space="0" w:color="auto"/>
        <w:right w:val="none" w:sz="0" w:space="0" w:color="auto"/>
      </w:divBdr>
    </w:div>
    <w:div w:id="1458525193">
      <w:bodyDiv w:val="1"/>
      <w:marLeft w:val="0"/>
      <w:marRight w:val="0"/>
      <w:marTop w:val="0"/>
      <w:marBottom w:val="0"/>
      <w:divBdr>
        <w:top w:val="none" w:sz="0" w:space="0" w:color="auto"/>
        <w:left w:val="none" w:sz="0" w:space="0" w:color="auto"/>
        <w:bottom w:val="none" w:sz="0" w:space="0" w:color="auto"/>
        <w:right w:val="none" w:sz="0" w:space="0" w:color="auto"/>
      </w:divBdr>
    </w:div>
    <w:div w:id="1458991159">
      <w:bodyDiv w:val="1"/>
      <w:marLeft w:val="0"/>
      <w:marRight w:val="0"/>
      <w:marTop w:val="0"/>
      <w:marBottom w:val="0"/>
      <w:divBdr>
        <w:top w:val="none" w:sz="0" w:space="0" w:color="auto"/>
        <w:left w:val="none" w:sz="0" w:space="0" w:color="auto"/>
        <w:bottom w:val="none" w:sz="0" w:space="0" w:color="auto"/>
        <w:right w:val="none" w:sz="0" w:space="0" w:color="auto"/>
      </w:divBdr>
    </w:div>
    <w:div w:id="1463571421">
      <w:bodyDiv w:val="1"/>
      <w:marLeft w:val="0"/>
      <w:marRight w:val="0"/>
      <w:marTop w:val="0"/>
      <w:marBottom w:val="0"/>
      <w:divBdr>
        <w:top w:val="none" w:sz="0" w:space="0" w:color="auto"/>
        <w:left w:val="none" w:sz="0" w:space="0" w:color="auto"/>
        <w:bottom w:val="none" w:sz="0" w:space="0" w:color="auto"/>
        <w:right w:val="none" w:sz="0" w:space="0" w:color="auto"/>
      </w:divBdr>
    </w:div>
    <w:div w:id="1464270952">
      <w:bodyDiv w:val="1"/>
      <w:marLeft w:val="0"/>
      <w:marRight w:val="0"/>
      <w:marTop w:val="0"/>
      <w:marBottom w:val="0"/>
      <w:divBdr>
        <w:top w:val="none" w:sz="0" w:space="0" w:color="auto"/>
        <w:left w:val="none" w:sz="0" w:space="0" w:color="auto"/>
        <w:bottom w:val="none" w:sz="0" w:space="0" w:color="auto"/>
        <w:right w:val="none" w:sz="0" w:space="0" w:color="auto"/>
      </w:divBdr>
    </w:div>
    <w:div w:id="1465733094">
      <w:bodyDiv w:val="1"/>
      <w:marLeft w:val="0"/>
      <w:marRight w:val="0"/>
      <w:marTop w:val="0"/>
      <w:marBottom w:val="0"/>
      <w:divBdr>
        <w:top w:val="none" w:sz="0" w:space="0" w:color="auto"/>
        <w:left w:val="none" w:sz="0" w:space="0" w:color="auto"/>
        <w:bottom w:val="none" w:sz="0" w:space="0" w:color="auto"/>
        <w:right w:val="none" w:sz="0" w:space="0" w:color="auto"/>
      </w:divBdr>
    </w:div>
    <w:div w:id="1469664045">
      <w:bodyDiv w:val="1"/>
      <w:marLeft w:val="0"/>
      <w:marRight w:val="0"/>
      <w:marTop w:val="0"/>
      <w:marBottom w:val="0"/>
      <w:divBdr>
        <w:top w:val="none" w:sz="0" w:space="0" w:color="auto"/>
        <w:left w:val="none" w:sz="0" w:space="0" w:color="auto"/>
        <w:bottom w:val="none" w:sz="0" w:space="0" w:color="auto"/>
        <w:right w:val="none" w:sz="0" w:space="0" w:color="auto"/>
      </w:divBdr>
    </w:div>
    <w:div w:id="1472752897">
      <w:bodyDiv w:val="1"/>
      <w:marLeft w:val="0"/>
      <w:marRight w:val="0"/>
      <w:marTop w:val="0"/>
      <w:marBottom w:val="0"/>
      <w:divBdr>
        <w:top w:val="none" w:sz="0" w:space="0" w:color="auto"/>
        <w:left w:val="none" w:sz="0" w:space="0" w:color="auto"/>
        <w:bottom w:val="none" w:sz="0" w:space="0" w:color="auto"/>
        <w:right w:val="none" w:sz="0" w:space="0" w:color="auto"/>
      </w:divBdr>
    </w:div>
    <w:div w:id="1484084013">
      <w:bodyDiv w:val="1"/>
      <w:marLeft w:val="0"/>
      <w:marRight w:val="0"/>
      <w:marTop w:val="0"/>
      <w:marBottom w:val="0"/>
      <w:divBdr>
        <w:top w:val="none" w:sz="0" w:space="0" w:color="auto"/>
        <w:left w:val="none" w:sz="0" w:space="0" w:color="auto"/>
        <w:bottom w:val="none" w:sz="0" w:space="0" w:color="auto"/>
        <w:right w:val="none" w:sz="0" w:space="0" w:color="auto"/>
      </w:divBdr>
    </w:div>
    <w:div w:id="1484155284">
      <w:bodyDiv w:val="1"/>
      <w:marLeft w:val="0"/>
      <w:marRight w:val="0"/>
      <w:marTop w:val="0"/>
      <w:marBottom w:val="0"/>
      <w:divBdr>
        <w:top w:val="none" w:sz="0" w:space="0" w:color="auto"/>
        <w:left w:val="none" w:sz="0" w:space="0" w:color="auto"/>
        <w:bottom w:val="none" w:sz="0" w:space="0" w:color="auto"/>
        <w:right w:val="none" w:sz="0" w:space="0" w:color="auto"/>
      </w:divBdr>
    </w:div>
    <w:div w:id="1486357617">
      <w:bodyDiv w:val="1"/>
      <w:marLeft w:val="0"/>
      <w:marRight w:val="0"/>
      <w:marTop w:val="0"/>
      <w:marBottom w:val="0"/>
      <w:divBdr>
        <w:top w:val="none" w:sz="0" w:space="0" w:color="auto"/>
        <w:left w:val="none" w:sz="0" w:space="0" w:color="auto"/>
        <w:bottom w:val="none" w:sz="0" w:space="0" w:color="auto"/>
        <w:right w:val="none" w:sz="0" w:space="0" w:color="auto"/>
      </w:divBdr>
    </w:div>
    <w:div w:id="1487822857">
      <w:bodyDiv w:val="1"/>
      <w:marLeft w:val="0"/>
      <w:marRight w:val="0"/>
      <w:marTop w:val="0"/>
      <w:marBottom w:val="0"/>
      <w:divBdr>
        <w:top w:val="none" w:sz="0" w:space="0" w:color="auto"/>
        <w:left w:val="none" w:sz="0" w:space="0" w:color="auto"/>
        <w:bottom w:val="none" w:sz="0" w:space="0" w:color="auto"/>
        <w:right w:val="none" w:sz="0" w:space="0" w:color="auto"/>
      </w:divBdr>
    </w:div>
    <w:div w:id="1489589322">
      <w:bodyDiv w:val="1"/>
      <w:marLeft w:val="0"/>
      <w:marRight w:val="0"/>
      <w:marTop w:val="0"/>
      <w:marBottom w:val="0"/>
      <w:divBdr>
        <w:top w:val="none" w:sz="0" w:space="0" w:color="auto"/>
        <w:left w:val="none" w:sz="0" w:space="0" w:color="auto"/>
        <w:bottom w:val="none" w:sz="0" w:space="0" w:color="auto"/>
        <w:right w:val="none" w:sz="0" w:space="0" w:color="auto"/>
      </w:divBdr>
    </w:div>
    <w:div w:id="1489784864">
      <w:bodyDiv w:val="1"/>
      <w:marLeft w:val="0"/>
      <w:marRight w:val="0"/>
      <w:marTop w:val="0"/>
      <w:marBottom w:val="0"/>
      <w:divBdr>
        <w:top w:val="none" w:sz="0" w:space="0" w:color="auto"/>
        <w:left w:val="none" w:sz="0" w:space="0" w:color="auto"/>
        <w:bottom w:val="none" w:sz="0" w:space="0" w:color="auto"/>
        <w:right w:val="none" w:sz="0" w:space="0" w:color="auto"/>
      </w:divBdr>
    </w:div>
    <w:div w:id="1492137551">
      <w:bodyDiv w:val="1"/>
      <w:marLeft w:val="0"/>
      <w:marRight w:val="0"/>
      <w:marTop w:val="0"/>
      <w:marBottom w:val="0"/>
      <w:divBdr>
        <w:top w:val="none" w:sz="0" w:space="0" w:color="auto"/>
        <w:left w:val="none" w:sz="0" w:space="0" w:color="auto"/>
        <w:bottom w:val="none" w:sz="0" w:space="0" w:color="auto"/>
        <w:right w:val="none" w:sz="0" w:space="0" w:color="auto"/>
      </w:divBdr>
    </w:div>
    <w:div w:id="1495611151">
      <w:bodyDiv w:val="1"/>
      <w:marLeft w:val="0"/>
      <w:marRight w:val="0"/>
      <w:marTop w:val="0"/>
      <w:marBottom w:val="0"/>
      <w:divBdr>
        <w:top w:val="none" w:sz="0" w:space="0" w:color="auto"/>
        <w:left w:val="none" w:sz="0" w:space="0" w:color="auto"/>
        <w:bottom w:val="none" w:sz="0" w:space="0" w:color="auto"/>
        <w:right w:val="none" w:sz="0" w:space="0" w:color="auto"/>
      </w:divBdr>
    </w:div>
    <w:div w:id="1495994115">
      <w:bodyDiv w:val="1"/>
      <w:marLeft w:val="0"/>
      <w:marRight w:val="0"/>
      <w:marTop w:val="0"/>
      <w:marBottom w:val="0"/>
      <w:divBdr>
        <w:top w:val="none" w:sz="0" w:space="0" w:color="auto"/>
        <w:left w:val="none" w:sz="0" w:space="0" w:color="auto"/>
        <w:bottom w:val="none" w:sz="0" w:space="0" w:color="auto"/>
        <w:right w:val="none" w:sz="0" w:space="0" w:color="auto"/>
      </w:divBdr>
    </w:div>
    <w:div w:id="1502624445">
      <w:bodyDiv w:val="1"/>
      <w:marLeft w:val="0"/>
      <w:marRight w:val="0"/>
      <w:marTop w:val="0"/>
      <w:marBottom w:val="0"/>
      <w:divBdr>
        <w:top w:val="none" w:sz="0" w:space="0" w:color="auto"/>
        <w:left w:val="none" w:sz="0" w:space="0" w:color="auto"/>
        <w:bottom w:val="none" w:sz="0" w:space="0" w:color="auto"/>
        <w:right w:val="none" w:sz="0" w:space="0" w:color="auto"/>
      </w:divBdr>
    </w:div>
    <w:div w:id="1507942718">
      <w:bodyDiv w:val="1"/>
      <w:marLeft w:val="0"/>
      <w:marRight w:val="0"/>
      <w:marTop w:val="0"/>
      <w:marBottom w:val="0"/>
      <w:divBdr>
        <w:top w:val="none" w:sz="0" w:space="0" w:color="auto"/>
        <w:left w:val="none" w:sz="0" w:space="0" w:color="auto"/>
        <w:bottom w:val="none" w:sz="0" w:space="0" w:color="auto"/>
        <w:right w:val="none" w:sz="0" w:space="0" w:color="auto"/>
      </w:divBdr>
    </w:div>
    <w:div w:id="1513059679">
      <w:bodyDiv w:val="1"/>
      <w:marLeft w:val="0"/>
      <w:marRight w:val="0"/>
      <w:marTop w:val="0"/>
      <w:marBottom w:val="0"/>
      <w:divBdr>
        <w:top w:val="none" w:sz="0" w:space="0" w:color="auto"/>
        <w:left w:val="none" w:sz="0" w:space="0" w:color="auto"/>
        <w:bottom w:val="none" w:sz="0" w:space="0" w:color="auto"/>
        <w:right w:val="none" w:sz="0" w:space="0" w:color="auto"/>
      </w:divBdr>
    </w:div>
    <w:div w:id="1515270508">
      <w:bodyDiv w:val="1"/>
      <w:marLeft w:val="0"/>
      <w:marRight w:val="0"/>
      <w:marTop w:val="0"/>
      <w:marBottom w:val="0"/>
      <w:divBdr>
        <w:top w:val="none" w:sz="0" w:space="0" w:color="auto"/>
        <w:left w:val="none" w:sz="0" w:space="0" w:color="auto"/>
        <w:bottom w:val="none" w:sz="0" w:space="0" w:color="auto"/>
        <w:right w:val="none" w:sz="0" w:space="0" w:color="auto"/>
      </w:divBdr>
    </w:div>
    <w:div w:id="1515337381">
      <w:bodyDiv w:val="1"/>
      <w:marLeft w:val="0"/>
      <w:marRight w:val="0"/>
      <w:marTop w:val="0"/>
      <w:marBottom w:val="0"/>
      <w:divBdr>
        <w:top w:val="none" w:sz="0" w:space="0" w:color="auto"/>
        <w:left w:val="none" w:sz="0" w:space="0" w:color="auto"/>
        <w:bottom w:val="none" w:sz="0" w:space="0" w:color="auto"/>
        <w:right w:val="none" w:sz="0" w:space="0" w:color="auto"/>
      </w:divBdr>
    </w:div>
    <w:div w:id="1528179528">
      <w:bodyDiv w:val="1"/>
      <w:marLeft w:val="0"/>
      <w:marRight w:val="0"/>
      <w:marTop w:val="0"/>
      <w:marBottom w:val="0"/>
      <w:divBdr>
        <w:top w:val="none" w:sz="0" w:space="0" w:color="auto"/>
        <w:left w:val="none" w:sz="0" w:space="0" w:color="auto"/>
        <w:bottom w:val="none" w:sz="0" w:space="0" w:color="auto"/>
        <w:right w:val="none" w:sz="0" w:space="0" w:color="auto"/>
      </w:divBdr>
    </w:div>
    <w:div w:id="1528761709">
      <w:bodyDiv w:val="1"/>
      <w:marLeft w:val="0"/>
      <w:marRight w:val="0"/>
      <w:marTop w:val="0"/>
      <w:marBottom w:val="0"/>
      <w:divBdr>
        <w:top w:val="none" w:sz="0" w:space="0" w:color="auto"/>
        <w:left w:val="none" w:sz="0" w:space="0" w:color="auto"/>
        <w:bottom w:val="none" w:sz="0" w:space="0" w:color="auto"/>
        <w:right w:val="none" w:sz="0" w:space="0" w:color="auto"/>
      </w:divBdr>
    </w:div>
    <w:div w:id="1529682606">
      <w:bodyDiv w:val="1"/>
      <w:marLeft w:val="0"/>
      <w:marRight w:val="0"/>
      <w:marTop w:val="0"/>
      <w:marBottom w:val="0"/>
      <w:divBdr>
        <w:top w:val="none" w:sz="0" w:space="0" w:color="auto"/>
        <w:left w:val="none" w:sz="0" w:space="0" w:color="auto"/>
        <w:bottom w:val="none" w:sz="0" w:space="0" w:color="auto"/>
        <w:right w:val="none" w:sz="0" w:space="0" w:color="auto"/>
      </w:divBdr>
    </w:div>
    <w:div w:id="1533610428">
      <w:bodyDiv w:val="1"/>
      <w:marLeft w:val="0"/>
      <w:marRight w:val="0"/>
      <w:marTop w:val="0"/>
      <w:marBottom w:val="0"/>
      <w:divBdr>
        <w:top w:val="none" w:sz="0" w:space="0" w:color="auto"/>
        <w:left w:val="none" w:sz="0" w:space="0" w:color="auto"/>
        <w:bottom w:val="none" w:sz="0" w:space="0" w:color="auto"/>
        <w:right w:val="none" w:sz="0" w:space="0" w:color="auto"/>
      </w:divBdr>
    </w:div>
    <w:div w:id="1536623326">
      <w:bodyDiv w:val="1"/>
      <w:marLeft w:val="0"/>
      <w:marRight w:val="0"/>
      <w:marTop w:val="0"/>
      <w:marBottom w:val="0"/>
      <w:divBdr>
        <w:top w:val="none" w:sz="0" w:space="0" w:color="auto"/>
        <w:left w:val="none" w:sz="0" w:space="0" w:color="auto"/>
        <w:bottom w:val="none" w:sz="0" w:space="0" w:color="auto"/>
        <w:right w:val="none" w:sz="0" w:space="0" w:color="auto"/>
      </w:divBdr>
    </w:div>
    <w:div w:id="1539196141">
      <w:bodyDiv w:val="1"/>
      <w:marLeft w:val="0"/>
      <w:marRight w:val="0"/>
      <w:marTop w:val="0"/>
      <w:marBottom w:val="0"/>
      <w:divBdr>
        <w:top w:val="none" w:sz="0" w:space="0" w:color="auto"/>
        <w:left w:val="none" w:sz="0" w:space="0" w:color="auto"/>
        <w:bottom w:val="none" w:sz="0" w:space="0" w:color="auto"/>
        <w:right w:val="none" w:sz="0" w:space="0" w:color="auto"/>
      </w:divBdr>
    </w:div>
    <w:div w:id="1542934378">
      <w:bodyDiv w:val="1"/>
      <w:marLeft w:val="0"/>
      <w:marRight w:val="0"/>
      <w:marTop w:val="0"/>
      <w:marBottom w:val="0"/>
      <w:divBdr>
        <w:top w:val="none" w:sz="0" w:space="0" w:color="auto"/>
        <w:left w:val="none" w:sz="0" w:space="0" w:color="auto"/>
        <w:bottom w:val="none" w:sz="0" w:space="0" w:color="auto"/>
        <w:right w:val="none" w:sz="0" w:space="0" w:color="auto"/>
      </w:divBdr>
    </w:div>
    <w:div w:id="1545289261">
      <w:bodyDiv w:val="1"/>
      <w:marLeft w:val="0"/>
      <w:marRight w:val="0"/>
      <w:marTop w:val="0"/>
      <w:marBottom w:val="0"/>
      <w:divBdr>
        <w:top w:val="none" w:sz="0" w:space="0" w:color="auto"/>
        <w:left w:val="none" w:sz="0" w:space="0" w:color="auto"/>
        <w:bottom w:val="none" w:sz="0" w:space="0" w:color="auto"/>
        <w:right w:val="none" w:sz="0" w:space="0" w:color="auto"/>
      </w:divBdr>
    </w:div>
    <w:div w:id="1560749557">
      <w:bodyDiv w:val="1"/>
      <w:marLeft w:val="0"/>
      <w:marRight w:val="0"/>
      <w:marTop w:val="0"/>
      <w:marBottom w:val="0"/>
      <w:divBdr>
        <w:top w:val="none" w:sz="0" w:space="0" w:color="auto"/>
        <w:left w:val="none" w:sz="0" w:space="0" w:color="auto"/>
        <w:bottom w:val="none" w:sz="0" w:space="0" w:color="auto"/>
        <w:right w:val="none" w:sz="0" w:space="0" w:color="auto"/>
      </w:divBdr>
    </w:div>
    <w:div w:id="1562322347">
      <w:bodyDiv w:val="1"/>
      <w:marLeft w:val="0"/>
      <w:marRight w:val="0"/>
      <w:marTop w:val="0"/>
      <w:marBottom w:val="0"/>
      <w:divBdr>
        <w:top w:val="none" w:sz="0" w:space="0" w:color="auto"/>
        <w:left w:val="none" w:sz="0" w:space="0" w:color="auto"/>
        <w:bottom w:val="none" w:sz="0" w:space="0" w:color="auto"/>
        <w:right w:val="none" w:sz="0" w:space="0" w:color="auto"/>
      </w:divBdr>
    </w:div>
    <w:div w:id="1566449622">
      <w:bodyDiv w:val="1"/>
      <w:marLeft w:val="0"/>
      <w:marRight w:val="0"/>
      <w:marTop w:val="0"/>
      <w:marBottom w:val="0"/>
      <w:divBdr>
        <w:top w:val="none" w:sz="0" w:space="0" w:color="auto"/>
        <w:left w:val="none" w:sz="0" w:space="0" w:color="auto"/>
        <w:bottom w:val="none" w:sz="0" w:space="0" w:color="auto"/>
        <w:right w:val="none" w:sz="0" w:space="0" w:color="auto"/>
      </w:divBdr>
    </w:div>
    <w:div w:id="1566993546">
      <w:bodyDiv w:val="1"/>
      <w:marLeft w:val="0"/>
      <w:marRight w:val="0"/>
      <w:marTop w:val="0"/>
      <w:marBottom w:val="0"/>
      <w:divBdr>
        <w:top w:val="none" w:sz="0" w:space="0" w:color="auto"/>
        <w:left w:val="none" w:sz="0" w:space="0" w:color="auto"/>
        <w:bottom w:val="none" w:sz="0" w:space="0" w:color="auto"/>
        <w:right w:val="none" w:sz="0" w:space="0" w:color="auto"/>
      </w:divBdr>
    </w:div>
    <w:div w:id="1579097101">
      <w:bodyDiv w:val="1"/>
      <w:marLeft w:val="0"/>
      <w:marRight w:val="0"/>
      <w:marTop w:val="0"/>
      <w:marBottom w:val="0"/>
      <w:divBdr>
        <w:top w:val="none" w:sz="0" w:space="0" w:color="auto"/>
        <w:left w:val="none" w:sz="0" w:space="0" w:color="auto"/>
        <w:bottom w:val="none" w:sz="0" w:space="0" w:color="auto"/>
        <w:right w:val="none" w:sz="0" w:space="0" w:color="auto"/>
      </w:divBdr>
    </w:div>
    <w:div w:id="1579171877">
      <w:bodyDiv w:val="1"/>
      <w:marLeft w:val="0"/>
      <w:marRight w:val="0"/>
      <w:marTop w:val="0"/>
      <w:marBottom w:val="0"/>
      <w:divBdr>
        <w:top w:val="none" w:sz="0" w:space="0" w:color="auto"/>
        <w:left w:val="none" w:sz="0" w:space="0" w:color="auto"/>
        <w:bottom w:val="none" w:sz="0" w:space="0" w:color="auto"/>
        <w:right w:val="none" w:sz="0" w:space="0" w:color="auto"/>
      </w:divBdr>
    </w:div>
    <w:div w:id="1583948935">
      <w:bodyDiv w:val="1"/>
      <w:marLeft w:val="0"/>
      <w:marRight w:val="0"/>
      <w:marTop w:val="0"/>
      <w:marBottom w:val="0"/>
      <w:divBdr>
        <w:top w:val="none" w:sz="0" w:space="0" w:color="auto"/>
        <w:left w:val="none" w:sz="0" w:space="0" w:color="auto"/>
        <w:bottom w:val="none" w:sz="0" w:space="0" w:color="auto"/>
        <w:right w:val="none" w:sz="0" w:space="0" w:color="auto"/>
      </w:divBdr>
    </w:div>
    <w:div w:id="1587032666">
      <w:bodyDiv w:val="1"/>
      <w:marLeft w:val="0"/>
      <w:marRight w:val="0"/>
      <w:marTop w:val="0"/>
      <w:marBottom w:val="0"/>
      <w:divBdr>
        <w:top w:val="none" w:sz="0" w:space="0" w:color="auto"/>
        <w:left w:val="none" w:sz="0" w:space="0" w:color="auto"/>
        <w:bottom w:val="none" w:sz="0" w:space="0" w:color="auto"/>
        <w:right w:val="none" w:sz="0" w:space="0" w:color="auto"/>
      </w:divBdr>
    </w:div>
    <w:div w:id="1595087571">
      <w:bodyDiv w:val="1"/>
      <w:marLeft w:val="0"/>
      <w:marRight w:val="0"/>
      <w:marTop w:val="0"/>
      <w:marBottom w:val="0"/>
      <w:divBdr>
        <w:top w:val="none" w:sz="0" w:space="0" w:color="auto"/>
        <w:left w:val="none" w:sz="0" w:space="0" w:color="auto"/>
        <w:bottom w:val="none" w:sz="0" w:space="0" w:color="auto"/>
        <w:right w:val="none" w:sz="0" w:space="0" w:color="auto"/>
      </w:divBdr>
    </w:div>
    <w:div w:id="1598245112">
      <w:bodyDiv w:val="1"/>
      <w:marLeft w:val="0"/>
      <w:marRight w:val="0"/>
      <w:marTop w:val="0"/>
      <w:marBottom w:val="0"/>
      <w:divBdr>
        <w:top w:val="none" w:sz="0" w:space="0" w:color="auto"/>
        <w:left w:val="none" w:sz="0" w:space="0" w:color="auto"/>
        <w:bottom w:val="none" w:sz="0" w:space="0" w:color="auto"/>
        <w:right w:val="none" w:sz="0" w:space="0" w:color="auto"/>
      </w:divBdr>
    </w:div>
    <w:div w:id="1605918842">
      <w:bodyDiv w:val="1"/>
      <w:marLeft w:val="0"/>
      <w:marRight w:val="0"/>
      <w:marTop w:val="0"/>
      <w:marBottom w:val="0"/>
      <w:divBdr>
        <w:top w:val="none" w:sz="0" w:space="0" w:color="auto"/>
        <w:left w:val="none" w:sz="0" w:space="0" w:color="auto"/>
        <w:bottom w:val="none" w:sz="0" w:space="0" w:color="auto"/>
        <w:right w:val="none" w:sz="0" w:space="0" w:color="auto"/>
      </w:divBdr>
    </w:div>
    <w:div w:id="1612738066">
      <w:bodyDiv w:val="1"/>
      <w:marLeft w:val="0"/>
      <w:marRight w:val="0"/>
      <w:marTop w:val="0"/>
      <w:marBottom w:val="0"/>
      <w:divBdr>
        <w:top w:val="none" w:sz="0" w:space="0" w:color="auto"/>
        <w:left w:val="none" w:sz="0" w:space="0" w:color="auto"/>
        <w:bottom w:val="none" w:sz="0" w:space="0" w:color="auto"/>
        <w:right w:val="none" w:sz="0" w:space="0" w:color="auto"/>
      </w:divBdr>
    </w:div>
    <w:div w:id="1613974515">
      <w:bodyDiv w:val="1"/>
      <w:marLeft w:val="0"/>
      <w:marRight w:val="0"/>
      <w:marTop w:val="0"/>
      <w:marBottom w:val="0"/>
      <w:divBdr>
        <w:top w:val="none" w:sz="0" w:space="0" w:color="auto"/>
        <w:left w:val="none" w:sz="0" w:space="0" w:color="auto"/>
        <w:bottom w:val="none" w:sz="0" w:space="0" w:color="auto"/>
        <w:right w:val="none" w:sz="0" w:space="0" w:color="auto"/>
      </w:divBdr>
    </w:div>
    <w:div w:id="1617524987">
      <w:bodyDiv w:val="1"/>
      <w:marLeft w:val="0"/>
      <w:marRight w:val="0"/>
      <w:marTop w:val="0"/>
      <w:marBottom w:val="0"/>
      <w:divBdr>
        <w:top w:val="none" w:sz="0" w:space="0" w:color="auto"/>
        <w:left w:val="none" w:sz="0" w:space="0" w:color="auto"/>
        <w:bottom w:val="none" w:sz="0" w:space="0" w:color="auto"/>
        <w:right w:val="none" w:sz="0" w:space="0" w:color="auto"/>
      </w:divBdr>
    </w:div>
    <w:div w:id="1618948978">
      <w:bodyDiv w:val="1"/>
      <w:marLeft w:val="0"/>
      <w:marRight w:val="0"/>
      <w:marTop w:val="0"/>
      <w:marBottom w:val="0"/>
      <w:divBdr>
        <w:top w:val="none" w:sz="0" w:space="0" w:color="auto"/>
        <w:left w:val="none" w:sz="0" w:space="0" w:color="auto"/>
        <w:bottom w:val="none" w:sz="0" w:space="0" w:color="auto"/>
        <w:right w:val="none" w:sz="0" w:space="0" w:color="auto"/>
      </w:divBdr>
    </w:div>
    <w:div w:id="1619294102">
      <w:bodyDiv w:val="1"/>
      <w:marLeft w:val="0"/>
      <w:marRight w:val="0"/>
      <w:marTop w:val="0"/>
      <w:marBottom w:val="0"/>
      <w:divBdr>
        <w:top w:val="none" w:sz="0" w:space="0" w:color="auto"/>
        <w:left w:val="none" w:sz="0" w:space="0" w:color="auto"/>
        <w:bottom w:val="none" w:sz="0" w:space="0" w:color="auto"/>
        <w:right w:val="none" w:sz="0" w:space="0" w:color="auto"/>
      </w:divBdr>
    </w:div>
    <w:div w:id="1619989094">
      <w:bodyDiv w:val="1"/>
      <w:marLeft w:val="0"/>
      <w:marRight w:val="0"/>
      <w:marTop w:val="0"/>
      <w:marBottom w:val="0"/>
      <w:divBdr>
        <w:top w:val="none" w:sz="0" w:space="0" w:color="auto"/>
        <w:left w:val="none" w:sz="0" w:space="0" w:color="auto"/>
        <w:bottom w:val="none" w:sz="0" w:space="0" w:color="auto"/>
        <w:right w:val="none" w:sz="0" w:space="0" w:color="auto"/>
      </w:divBdr>
    </w:div>
    <w:div w:id="1626307306">
      <w:bodyDiv w:val="1"/>
      <w:marLeft w:val="0"/>
      <w:marRight w:val="0"/>
      <w:marTop w:val="0"/>
      <w:marBottom w:val="0"/>
      <w:divBdr>
        <w:top w:val="none" w:sz="0" w:space="0" w:color="auto"/>
        <w:left w:val="none" w:sz="0" w:space="0" w:color="auto"/>
        <w:bottom w:val="none" w:sz="0" w:space="0" w:color="auto"/>
        <w:right w:val="none" w:sz="0" w:space="0" w:color="auto"/>
      </w:divBdr>
    </w:div>
    <w:div w:id="1628243556">
      <w:bodyDiv w:val="1"/>
      <w:marLeft w:val="0"/>
      <w:marRight w:val="0"/>
      <w:marTop w:val="0"/>
      <w:marBottom w:val="0"/>
      <w:divBdr>
        <w:top w:val="none" w:sz="0" w:space="0" w:color="auto"/>
        <w:left w:val="none" w:sz="0" w:space="0" w:color="auto"/>
        <w:bottom w:val="none" w:sz="0" w:space="0" w:color="auto"/>
        <w:right w:val="none" w:sz="0" w:space="0" w:color="auto"/>
      </w:divBdr>
    </w:div>
    <w:div w:id="1630159799">
      <w:bodyDiv w:val="1"/>
      <w:marLeft w:val="0"/>
      <w:marRight w:val="0"/>
      <w:marTop w:val="0"/>
      <w:marBottom w:val="0"/>
      <w:divBdr>
        <w:top w:val="none" w:sz="0" w:space="0" w:color="auto"/>
        <w:left w:val="none" w:sz="0" w:space="0" w:color="auto"/>
        <w:bottom w:val="none" w:sz="0" w:space="0" w:color="auto"/>
        <w:right w:val="none" w:sz="0" w:space="0" w:color="auto"/>
      </w:divBdr>
    </w:div>
    <w:div w:id="1637098743">
      <w:bodyDiv w:val="1"/>
      <w:marLeft w:val="0"/>
      <w:marRight w:val="0"/>
      <w:marTop w:val="0"/>
      <w:marBottom w:val="0"/>
      <w:divBdr>
        <w:top w:val="none" w:sz="0" w:space="0" w:color="auto"/>
        <w:left w:val="none" w:sz="0" w:space="0" w:color="auto"/>
        <w:bottom w:val="none" w:sz="0" w:space="0" w:color="auto"/>
        <w:right w:val="none" w:sz="0" w:space="0" w:color="auto"/>
      </w:divBdr>
    </w:div>
    <w:div w:id="1642728128">
      <w:bodyDiv w:val="1"/>
      <w:marLeft w:val="0"/>
      <w:marRight w:val="0"/>
      <w:marTop w:val="0"/>
      <w:marBottom w:val="0"/>
      <w:divBdr>
        <w:top w:val="none" w:sz="0" w:space="0" w:color="auto"/>
        <w:left w:val="none" w:sz="0" w:space="0" w:color="auto"/>
        <w:bottom w:val="none" w:sz="0" w:space="0" w:color="auto"/>
        <w:right w:val="none" w:sz="0" w:space="0" w:color="auto"/>
      </w:divBdr>
    </w:div>
    <w:div w:id="1645231872">
      <w:bodyDiv w:val="1"/>
      <w:marLeft w:val="0"/>
      <w:marRight w:val="0"/>
      <w:marTop w:val="0"/>
      <w:marBottom w:val="0"/>
      <w:divBdr>
        <w:top w:val="none" w:sz="0" w:space="0" w:color="auto"/>
        <w:left w:val="none" w:sz="0" w:space="0" w:color="auto"/>
        <w:bottom w:val="none" w:sz="0" w:space="0" w:color="auto"/>
        <w:right w:val="none" w:sz="0" w:space="0" w:color="auto"/>
      </w:divBdr>
    </w:div>
    <w:div w:id="1659574826">
      <w:bodyDiv w:val="1"/>
      <w:marLeft w:val="0"/>
      <w:marRight w:val="0"/>
      <w:marTop w:val="0"/>
      <w:marBottom w:val="0"/>
      <w:divBdr>
        <w:top w:val="none" w:sz="0" w:space="0" w:color="auto"/>
        <w:left w:val="none" w:sz="0" w:space="0" w:color="auto"/>
        <w:bottom w:val="none" w:sz="0" w:space="0" w:color="auto"/>
        <w:right w:val="none" w:sz="0" w:space="0" w:color="auto"/>
      </w:divBdr>
    </w:div>
    <w:div w:id="1668248974">
      <w:bodyDiv w:val="1"/>
      <w:marLeft w:val="0"/>
      <w:marRight w:val="0"/>
      <w:marTop w:val="0"/>
      <w:marBottom w:val="0"/>
      <w:divBdr>
        <w:top w:val="none" w:sz="0" w:space="0" w:color="auto"/>
        <w:left w:val="none" w:sz="0" w:space="0" w:color="auto"/>
        <w:bottom w:val="none" w:sz="0" w:space="0" w:color="auto"/>
        <w:right w:val="none" w:sz="0" w:space="0" w:color="auto"/>
      </w:divBdr>
    </w:div>
    <w:div w:id="1673532805">
      <w:bodyDiv w:val="1"/>
      <w:marLeft w:val="0"/>
      <w:marRight w:val="0"/>
      <w:marTop w:val="0"/>
      <w:marBottom w:val="0"/>
      <w:divBdr>
        <w:top w:val="none" w:sz="0" w:space="0" w:color="auto"/>
        <w:left w:val="none" w:sz="0" w:space="0" w:color="auto"/>
        <w:bottom w:val="none" w:sz="0" w:space="0" w:color="auto"/>
        <w:right w:val="none" w:sz="0" w:space="0" w:color="auto"/>
      </w:divBdr>
    </w:div>
    <w:div w:id="1678651940">
      <w:bodyDiv w:val="1"/>
      <w:marLeft w:val="0"/>
      <w:marRight w:val="0"/>
      <w:marTop w:val="0"/>
      <w:marBottom w:val="0"/>
      <w:divBdr>
        <w:top w:val="none" w:sz="0" w:space="0" w:color="auto"/>
        <w:left w:val="none" w:sz="0" w:space="0" w:color="auto"/>
        <w:bottom w:val="none" w:sz="0" w:space="0" w:color="auto"/>
        <w:right w:val="none" w:sz="0" w:space="0" w:color="auto"/>
      </w:divBdr>
    </w:div>
    <w:div w:id="1681808071">
      <w:bodyDiv w:val="1"/>
      <w:marLeft w:val="0"/>
      <w:marRight w:val="0"/>
      <w:marTop w:val="0"/>
      <w:marBottom w:val="0"/>
      <w:divBdr>
        <w:top w:val="none" w:sz="0" w:space="0" w:color="auto"/>
        <w:left w:val="none" w:sz="0" w:space="0" w:color="auto"/>
        <w:bottom w:val="none" w:sz="0" w:space="0" w:color="auto"/>
        <w:right w:val="none" w:sz="0" w:space="0" w:color="auto"/>
      </w:divBdr>
    </w:div>
    <w:div w:id="1682121241">
      <w:bodyDiv w:val="1"/>
      <w:marLeft w:val="0"/>
      <w:marRight w:val="0"/>
      <w:marTop w:val="0"/>
      <w:marBottom w:val="0"/>
      <w:divBdr>
        <w:top w:val="none" w:sz="0" w:space="0" w:color="auto"/>
        <w:left w:val="none" w:sz="0" w:space="0" w:color="auto"/>
        <w:bottom w:val="none" w:sz="0" w:space="0" w:color="auto"/>
        <w:right w:val="none" w:sz="0" w:space="0" w:color="auto"/>
      </w:divBdr>
      <w:divsChild>
        <w:div w:id="298927091">
          <w:marLeft w:val="0"/>
          <w:marRight w:val="0"/>
          <w:marTop w:val="0"/>
          <w:marBottom w:val="0"/>
          <w:divBdr>
            <w:top w:val="none" w:sz="0" w:space="0" w:color="auto"/>
            <w:left w:val="none" w:sz="0" w:space="0" w:color="auto"/>
            <w:bottom w:val="none" w:sz="0" w:space="0" w:color="auto"/>
            <w:right w:val="none" w:sz="0" w:space="0" w:color="auto"/>
          </w:divBdr>
          <w:divsChild>
            <w:div w:id="2128497733">
              <w:marLeft w:val="0"/>
              <w:marRight w:val="0"/>
              <w:marTop w:val="0"/>
              <w:marBottom w:val="0"/>
              <w:divBdr>
                <w:top w:val="none" w:sz="0" w:space="0" w:color="auto"/>
                <w:left w:val="none" w:sz="0" w:space="0" w:color="auto"/>
                <w:bottom w:val="none" w:sz="0" w:space="0" w:color="auto"/>
                <w:right w:val="none" w:sz="0" w:space="0" w:color="auto"/>
              </w:divBdr>
              <w:divsChild>
                <w:div w:id="2056809016">
                  <w:marLeft w:val="0"/>
                  <w:marRight w:val="0"/>
                  <w:marTop w:val="0"/>
                  <w:marBottom w:val="0"/>
                  <w:divBdr>
                    <w:top w:val="none" w:sz="0" w:space="0" w:color="auto"/>
                    <w:left w:val="none" w:sz="0" w:space="0" w:color="auto"/>
                    <w:bottom w:val="none" w:sz="0" w:space="0" w:color="auto"/>
                    <w:right w:val="none" w:sz="0" w:space="0" w:color="auto"/>
                  </w:divBdr>
                  <w:divsChild>
                    <w:div w:id="1629386977">
                      <w:marLeft w:val="0"/>
                      <w:marRight w:val="0"/>
                      <w:marTop w:val="0"/>
                      <w:marBottom w:val="0"/>
                      <w:divBdr>
                        <w:top w:val="none" w:sz="0" w:space="0" w:color="auto"/>
                        <w:left w:val="none" w:sz="0" w:space="0" w:color="auto"/>
                        <w:bottom w:val="none" w:sz="0" w:space="0" w:color="auto"/>
                        <w:right w:val="none" w:sz="0" w:space="0" w:color="auto"/>
                      </w:divBdr>
                      <w:divsChild>
                        <w:div w:id="2004577874">
                          <w:marLeft w:val="0"/>
                          <w:marRight w:val="0"/>
                          <w:marTop w:val="0"/>
                          <w:marBottom w:val="0"/>
                          <w:divBdr>
                            <w:top w:val="none" w:sz="0" w:space="0" w:color="D1D1D1"/>
                            <w:left w:val="none" w:sz="0" w:space="0" w:color="D1D1D1"/>
                            <w:bottom w:val="none" w:sz="0" w:space="0" w:color="D1D1D1"/>
                            <w:right w:val="none" w:sz="0" w:space="0" w:color="D1D1D1"/>
                          </w:divBdr>
                        </w:div>
                      </w:divsChild>
                    </w:div>
                  </w:divsChild>
                </w:div>
              </w:divsChild>
            </w:div>
          </w:divsChild>
        </w:div>
      </w:divsChild>
    </w:div>
    <w:div w:id="1684278656">
      <w:bodyDiv w:val="1"/>
      <w:marLeft w:val="0"/>
      <w:marRight w:val="0"/>
      <w:marTop w:val="0"/>
      <w:marBottom w:val="0"/>
      <w:divBdr>
        <w:top w:val="none" w:sz="0" w:space="0" w:color="auto"/>
        <w:left w:val="none" w:sz="0" w:space="0" w:color="auto"/>
        <w:bottom w:val="none" w:sz="0" w:space="0" w:color="auto"/>
        <w:right w:val="none" w:sz="0" w:space="0" w:color="auto"/>
      </w:divBdr>
    </w:div>
    <w:div w:id="1686512948">
      <w:bodyDiv w:val="1"/>
      <w:marLeft w:val="0"/>
      <w:marRight w:val="0"/>
      <w:marTop w:val="0"/>
      <w:marBottom w:val="0"/>
      <w:divBdr>
        <w:top w:val="none" w:sz="0" w:space="0" w:color="auto"/>
        <w:left w:val="none" w:sz="0" w:space="0" w:color="auto"/>
        <w:bottom w:val="none" w:sz="0" w:space="0" w:color="auto"/>
        <w:right w:val="none" w:sz="0" w:space="0" w:color="auto"/>
      </w:divBdr>
    </w:div>
    <w:div w:id="1697928961">
      <w:bodyDiv w:val="1"/>
      <w:marLeft w:val="0"/>
      <w:marRight w:val="0"/>
      <w:marTop w:val="0"/>
      <w:marBottom w:val="0"/>
      <w:divBdr>
        <w:top w:val="none" w:sz="0" w:space="0" w:color="auto"/>
        <w:left w:val="none" w:sz="0" w:space="0" w:color="auto"/>
        <w:bottom w:val="none" w:sz="0" w:space="0" w:color="auto"/>
        <w:right w:val="none" w:sz="0" w:space="0" w:color="auto"/>
      </w:divBdr>
    </w:div>
    <w:div w:id="1699810884">
      <w:bodyDiv w:val="1"/>
      <w:marLeft w:val="0"/>
      <w:marRight w:val="0"/>
      <w:marTop w:val="0"/>
      <w:marBottom w:val="0"/>
      <w:divBdr>
        <w:top w:val="none" w:sz="0" w:space="0" w:color="auto"/>
        <w:left w:val="none" w:sz="0" w:space="0" w:color="auto"/>
        <w:bottom w:val="none" w:sz="0" w:space="0" w:color="auto"/>
        <w:right w:val="none" w:sz="0" w:space="0" w:color="auto"/>
      </w:divBdr>
    </w:div>
    <w:div w:id="1701666714">
      <w:bodyDiv w:val="1"/>
      <w:marLeft w:val="0"/>
      <w:marRight w:val="0"/>
      <w:marTop w:val="0"/>
      <w:marBottom w:val="0"/>
      <w:divBdr>
        <w:top w:val="none" w:sz="0" w:space="0" w:color="auto"/>
        <w:left w:val="none" w:sz="0" w:space="0" w:color="auto"/>
        <w:bottom w:val="none" w:sz="0" w:space="0" w:color="auto"/>
        <w:right w:val="none" w:sz="0" w:space="0" w:color="auto"/>
      </w:divBdr>
    </w:div>
    <w:div w:id="1707371200">
      <w:bodyDiv w:val="1"/>
      <w:marLeft w:val="0"/>
      <w:marRight w:val="0"/>
      <w:marTop w:val="0"/>
      <w:marBottom w:val="0"/>
      <w:divBdr>
        <w:top w:val="none" w:sz="0" w:space="0" w:color="auto"/>
        <w:left w:val="none" w:sz="0" w:space="0" w:color="auto"/>
        <w:bottom w:val="none" w:sz="0" w:space="0" w:color="auto"/>
        <w:right w:val="none" w:sz="0" w:space="0" w:color="auto"/>
      </w:divBdr>
    </w:div>
    <w:div w:id="1719817969">
      <w:bodyDiv w:val="1"/>
      <w:marLeft w:val="0"/>
      <w:marRight w:val="0"/>
      <w:marTop w:val="0"/>
      <w:marBottom w:val="0"/>
      <w:divBdr>
        <w:top w:val="none" w:sz="0" w:space="0" w:color="auto"/>
        <w:left w:val="none" w:sz="0" w:space="0" w:color="auto"/>
        <w:bottom w:val="none" w:sz="0" w:space="0" w:color="auto"/>
        <w:right w:val="none" w:sz="0" w:space="0" w:color="auto"/>
      </w:divBdr>
    </w:div>
    <w:div w:id="1727145861">
      <w:bodyDiv w:val="1"/>
      <w:marLeft w:val="0"/>
      <w:marRight w:val="0"/>
      <w:marTop w:val="0"/>
      <w:marBottom w:val="0"/>
      <w:divBdr>
        <w:top w:val="none" w:sz="0" w:space="0" w:color="auto"/>
        <w:left w:val="none" w:sz="0" w:space="0" w:color="auto"/>
        <w:bottom w:val="none" w:sz="0" w:space="0" w:color="auto"/>
        <w:right w:val="none" w:sz="0" w:space="0" w:color="auto"/>
      </w:divBdr>
    </w:div>
    <w:div w:id="1737510742">
      <w:bodyDiv w:val="1"/>
      <w:marLeft w:val="0"/>
      <w:marRight w:val="0"/>
      <w:marTop w:val="0"/>
      <w:marBottom w:val="0"/>
      <w:divBdr>
        <w:top w:val="none" w:sz="0" w:space="0" w:color="auto"/>
        <w:left w:val="none" w:sz="0" w:space="0" w:color="auto"/>
        <w:bottom w:val="none" w:sz="0" w:space="0" w:color="auto"/>
        <w:right w:val="none" w:sz="0" w:space="0" w:color="auto"/>
      </w:divBdr>
    </w:div>
    <w:div w:id="1737626563">
      <w:bodyDiv w:val="1"/>
      <w:marLeft w:val="0"/>
      <w:marRight w:val="0"/>
      <w:marTop w:val="0"/>
      <w:marBottom w:val="0"/>
      <w:divBdr>
        <w:top w:val="none" w:sz="0" w:space="0" w:color="auto"/>
        <w:left w:val="none" w:sz="0" w:space="0" w:color="auto"/>
        <w:bottom w:val="none" w:sz="0" w:space="0" w:color="auto"/>
        <w:right w:val="none" w:sz="0" w:space="0" w:color="auto"/>
      </w:divBdr>
    </w:div>
    <w:div w:id="1759055235">
      <w:bodyDiv w:val="1"/>
      <w:marLeft w:val="0"/>
      <w:marRight w:val="0"/>
      <w:marTop w:val="0"/>
      <w:marBottom w:val="0"/>
      <w:divBdr>
        <w:top w:val="none" w:sz="0" w:space="0" w:color="auto"/>
        <w:left w:val="none" w:sz="0" w:space="0" w:color="auto"/>
        <w:bottom w:val="none" w:sz="0" w:space="0" w:color="auto"/>
        <w:right w:val="none" w:sz="0" w:space="0" w:color="auto"/>
      </w:divBdr>
    </w:div>
    <w:div w:id="1760904466">
      <w:bodyDiv w:val="1"/>
      <w:marLeft w:val="0"/>
      <w:marRight w:val="0"/>
      <w:marTop w:val="0"/>
      <w:marBottom w:val="0"/>
      <w:divBdr>
        <w:top w:val="none" w:sz="0" w:space="0" w:color="auto"/>
        <w:left w:val="none" w:sz="0" w:space="0" w:color="auto"/>
        <w:bottom w:val="none" w:sz="0" w:space="0" w:color="auto"/>
        <w:right w:val="none" w:sz="0" w:space="0" w:color="auto"/>
      </w:divBdr>
    </w:div>
    <w:div w:id="1765179299">
      <w:bodyDiv w:val="1"/>
      <w:marLeft w:val="0"/>
      <w:marRight w:val="0"/>
      <w:marTop w:val="0"/>
      <w:marBottom w:val="0"/>
      <w:divBdr>
        <w:top w:val="none" w:sz="0" w:space="0" w:color="auto"/>
        <w:left w:val="none" w:sz="0" w:space="0" w:color="auto"/>
        <w:bottom w:val="none" w:sz="0" w:space="0" w:color="auto"/>
        <w:right w:val="none" w:sz="0" w:space="0" w:color="auto"/>
      </w:divBdr>
    </w:div>
    <w:div w:id="1767189875">
      <w:bodyDiv w:val="1"/>
      <w:marLeft w:val="0"/>
      <w:marRight w:val="0"/>
      <w:marTop w:val="0"/>
      <w:marBottom w:val="0"/>
      <w:divBdr>
        <w:top w:val="none" w:sz="0" w:space="0" w:color="auto"/>
        <w:left w:val="none" w:sz="0" w:space="0" w:color="auto"/>
        <w:bottom w:val="none" w:sz="0" w:space="0" w:color="auto"/>
        <w:right w:val="none" w:sz="0" w:space="0" w:color="auto"/>
      </w:divBdr>
    </w:div>
    <w:div w:id="1768185769">
      <w:bodyDiv w:val="1"/>
      <w:marLeft w:val="0"/>
      <w:marRight w:val="0"/>
      <w:marTop w:val="0"/>
      <w:marBottom w:val="0"/>
      <w:divBdr>
        <w:top w:val="none" w:sz="0" w:space="0" w:color="auto"/>
        <w:left w:val="none" w:sz="0" w:space="0" w:color="auto"/>
        <w:bottom w:val="none" w:sz="0" w:space="0" w:color="auto"/>
        <w:right w:val="none" w:sz="0" w:space="0" w:color="auto"/>
      </w:divBdr>
    </w:div>
    <w:div w:id="1776899958">
      <w:bodyDiv w:val="1"/>
      <w:marLeft w:val="0"/>
      <w:marRight w:val="0"/>
      <w:marTop w:val="0"/>
      <w:marBottom w:val="0"/>
      <w:divBdr>
        <w:top w:val="none" w:sz="0" w:space="0" w:color="auto"/>
        <w:left w:val="none" w:sz="0" w:space="0" w:color="auto"/>
        <w:bottom w:val="none" w:sz="0" w:space="0" w:color="auto"/>
        <w:right w:val="none" w:sz="0" w:space="0" w:color="auto"/>
      </w:divBdr>
    </w:div>
    <w:div w:id="1777629716">
      <w:bodyDiv w:val="1"/>
      <w:marLeft w:val="0"/>
      <w:marRight w:val="0"/>
      <w:marTop w:val="0"/>
      <w:marBottom w:val="0"/>
      <w:divBdr>
        <w:top w:val="none" w:sz="0" w:space="0" w:color="auto"/>
        <w:left w:val="none" w:sz="0" w:space="0" w:color="auto"/>
        <w:bottom w:val="none" w:sz="0" w:space="0" w:color="auto"/>
        <w:right w:val="none" w:sz="0" w:space="0" w:color="auto"/>
      </w:divBdr>
    </w:div>
    <w:div w:id="1782676123">
      <w:bodyDiv w:val="1"/>
      <w:marLeft w:val="0"/>
      <w:marRight w:val="0"/>
      <w:marTop w:val="0"/>
      <w:marBottom w:val="0"/>
      <w:divBdr>
        <w:top w:val="none" w:sz="0" w:space="0" w:color="auto"/>
        <w:left w:val="none" w:sz="0" w:space="0" w:color="auto"/>
        <w:bottom w:val="none" w:sz="0" w:space="0" w:color="auto"/>
        <w:right w:val="none" w:sz="0" w:space="0" w:color="auto"/>
      </w:divBdr>
    </w:div>
    <w:div w:id="1786849921">
      <w:bodyDiv w:val="1"/>
      <w:marLeft w:val="0"/>
      <w:marRight w:val="0"/>
      <w:marTop w:val="0"/>
      <w:marBottom w:val="0"/>
      <w:divBdr>
        <w:top w:val="none" w:sz="0" w:space="0" w:color="auto"/>
        <w:left w:val="none" w:sz="0" w:space="0" w:color="auto"/>
        <w:bottom w:val="none" w:sz="0" w:space="0" w:color="auto"/>
        <w:right w:val="none" w:sz="0" w:space="0" w:color="auto"/>
      </w:divBdr>
    </w:div>
    <w:div w:id="1791781316">
      <w:bodyDiv w:val="1"/>
      <w:marLeft w:val="0"/>
      <w:marRight w:val="0"/>
      <w:marTop w:val="0"/>
      <w:marBottom w:val="0"/>
      <w:divBdr>
        <w:top w:val="none" w:sz="0" w:space="0" w:color="auto"/>
        <w:left w:val="none" w:sz="0" w:space="0" w:color="auto"/>
        <w:bottom w:val="none" w:sz="0" w:space="0" w:color="auto"/>
        <w:right w:val="none" w:sz="0" w:space="0" w:color="auto"/>
      </w:divBdr>
    </w:div>
    <w:div w:id="1801534840">
      <w:bodyDiv w:val="1"/>
      <w:marLeft w:val="0"/>
      <w:marRight w:val="0"/>
      <w:marTop w:val="0"/>
      <w:marBottom w:val="0"/>
      <w:divBdr>
        <w:top w:val="none" w:sz="0" w:space="0" w:color="auto"/>
        <w:left w:val="none" w:sz="0" w:space="0" w:color="auto"/>
        <w:bottom w:val="none" w:sz="0" w:space="0" w:color="auto"/>
        <w:right w:val="none" w:sz="0" w:space="0" w:color="auto"/>
      </w:divBdr>
    </w:div>
    <w:div w:id="1826896036">
      <w:bodyDiv w:val="1"/>
      <w:marLeft w:val="0"/>
      <w:marRight w:val="0"/>
      <w:marTop w:val="0"/>
      <w:marBottom w:val="0"/>
      <w:divBdr>
        <w:top w:val="none" w:sz="0" w:space="0" w:color="auto"/>
        <w:left w:val="none" w:sz="0" w:space="0" w:color="auto"/>
        <w:bottom w:val="none" w:sz="0" w:space="0" w:color="auto"/>
        <w:right w:val="none" w:sz="0" w:space="0" w:color="auto"/>
      </w:divBdr>
    </w:div>
    <w:div w:id="1833597921">
      <w:bodyDiv w:val="1"/>
      <w:marLeft w:val="0"/>
      <w:marRight w:val="0"/>
      <w:marTop w:val="0"/>
      <w:marBottom w:val="0"/>
      <w:divBdr>
        <w:top w:val="none" w:sz="0" w:space="0" w:color="auto"/>
        <w:left w:val="none" w:sz="0" w:space="0" w:color="auto"/>
        <w:bottom w:val="none" w:sz="0" w:space="0" w:color="auto"/>
        <w:right w:val="none" w:sz="0" w:space="0" w:color="auto"/>
      </w:divBdr>
    </w:div>
    <w:div w:id="1853495629">
      <w:bodyDiv w:val="1"/>
      <w:marLeft w:val="0"/>
      <w:marRight w:val="0"/>
      <w:marTop w:val="0"/>
      <w:marBottom w:val="0"/>
      <w:divBdr>
        <w:top w:val="none" w:sz="0" w:space="0" w:color="auto"/>
        <w:left w:val="none" w:sz="0" w:space="0" w:color="auto"/>
        <w:bottom w:val="none" w:sz="0" w:space="0" w:color="auto"/>
        <w:right w:val="none" w:sz="0" w:space="0" w:color="auto"/>
      </w:divBdr>
    </w:div>
    <w:div w:id="1868444269">
      <w:bodyDiv w:val="1"/>
      <w:marLeft w:val="0"/>
      <w:marRight w:val="0"/>
      <w:marTop w:val="0"/>
      <w:marBottom w:val="0"/>
      <w:divBdr>
        <w:top w:val="none" w:sz="0" w:space="0" w:color="auto"/>
        <w:left w:val="none" w:sz="0" w:space="0" w:color="auto"/>
        <w:bottom w:val="none" w:sz="0" w:space="0" w:color="auto"/>
        <w:right w:val="none" w:sz="0" w:space="0" w:color="auto"/>
      </w:divBdr>
    </w:div>
    <w:div w:id="1869029072">
      <w:bodyDiv w:val="1"/>
      <w:marLeft w:val="0"/>
      <w:marRight w:val="0"/>
      <w:marTop w:val="0"/>
      <w:marBottom w:val="0"/>
      <w:divBdr>
        <w:top w:val="none" w:sz="0" w:space="0" w:color="auto"/>
        <w:left w:val="none" w:sz="0" w:space="0" w:color="auto"/>
        <w:bottom w:val="none" w:sz="0" w:space="0" w:color="auto"/>
        <w:right w:val="none" w:sz="0" w:space="0" w:color="auto"/>
      </w:divBdr>
    </w:div>
    <w:div w:id="1877158084">
      <w:bodyDiv w:val="1"/>
      <w:marLeft w:val="0"/>
      <w:marRight w:val="0"/>
      <w:marTop w:val="0"/>
      <w:marBottom w:val="0"/>
      <w:divBdr>
        <w:top w:val="none" w:sz="0" w:space="0" w:color="auto"/>
        <w:left w:val="none" w:sz="0" w:space="0" w:color="auto"/>
        <w:bottom w:val="none" w:sz="0" w:space="0" w:color="auto"/>
        <w:right w:val="none" w:sz="0" w:space="0" w:color="auto"/>
      </w:divBdr>
    </w:div>
    <w:div w:id="1877547692">
      <w:bodyDiv w:val="1"/>
      <w:marLeft w:val="0"/>
      <w:marRight w:val="0"/>
      <w:marTop w:val="0"/>
      <w:marBottom w:val="0"/>
      <w:divBdr>
        <w:top w:val="none" w:sz="0" w:space="0" w:color="auto"/>
        <w:left w:val="none" w:sz="0" w:space="0" w:color="auto"/>
        <w:bottom w:val="none" w:sz="0" w:space="0" w:color="auto"/>
        <w:right w:val="none" w:sz="0" w:space="0" w:color="auto"/>
      </w:divBdr>
    </w:div>
    <w:div w:id="1883127342">
      <w:bodyDiv w:val="1"/>
      <w:marLeft w:val="0"/>
      <w:marRight w:val="0"/>
      <w:marTop w:val="0"/>
      <w:marBottom w:val="0"/>
      <w:divBdr>
        <w:top w:val="none" w:sz="0" w:space="0" w:color="auto"/>
        <w:left w:val="none" w:sz="0" w:space="0" w:color="auto"/>
        <w:bottom w:val="none" w:sz="0" w:space="0" w:color="auto"/>
        <w:right w:val="none" w:sz="0" w:space="0" w:color="auto"/>
      </w:divBdr>
    </w:div>
    <w:div w:id="1883593283">
      <w:bodyDiv w:val="1"/>
      <w:marLeft w:val="0"/>
      <w:marRight w:val="0"/>
      <w:marTop w:val="0"/>
      <w:marBottom w:val="0"/>
      <w:divBdr>
        <w:top w:val="none" w:sz="0" w:space="0" w:color="auto"/>
        <w:left w:val="none" w:sz="0" w:space="0" w:color="auto"/>
        <w:bottom w:val="none" w:sz="0" w:space="0" w:color="auto"/>
        <w:right w:val="none" w:sz="0" w:space="0" w:color="auto"/>
      </w:divBdr>
    </w:div>
    <w:div w:id="1896617946">
      <w:bodyDiv w:val="1"/>
      <w:marLeft w:val="0"/>
      <w:marRight w:val="0"/>
      <w:marTop w:val="0"/>
      <w:marBottom w:val="0"/>
      <w:divBdr>
        <w:top w:val="none" w:sz="0" w:space="0" w:color="auto"/>
        <w:left w:val="none" w:sz="0" w:space="0" w:color="auto"/>
        <w:bottom w:val="none" w:sz="0" w:space="0" w:color="auto"/>
        <w:right w:val="none" w:sz="0" w:space="0" w:color="auto"/>
      </w:divBdr>
    </w:div>
    <w:div w:id="1906723663">
      <w:bodyDiv w:val="1"/>
      <w:marLeft w:val="0"/>
      <w:marRight w:val="0"/>
      <w:marTop w:val="0"/>
      <w:marBottom w:val="0"/>
      <w:divBdr>
        <w:top w:val="none" w:sz="0" w:space="0" w:color="auto"/>
        <w:left w:val="none" w:sz="0" w:space="0" w:color="auto"/>
        <w:bottom w:val="none" w:sz="0" w:space="0" w:color="auto"/>
        <w:right w:val="none" w:sz="0" w:space="0" w:color="auto"/>
      </w:divBdr>
    </w:div>
    <w:div w:id="1912736820">
      <w:bodyDiv w:val="1"/>
      <w:marLeft w:val="0"/>
      <w:marRight w:val="0"/>
      <w:marTop w:val="0"/>
      <w:marBottom w:val="0"/>
      <w:divBdr>
        <w:top w:val="none" w:sz="0" w:space="0" w:color="auto"/>
        <w:left w:val="none" w:sz="0" w:space="0" w:color="auto"/>
        <w:bottom w:val="none" w:sz="0" w:space="0" w:color="auto"/>
        <w:right w:val="none" w:sz="0" w:space="0" w:color="auto"/>
      </w:divBdr>
    </w:div>
    <w:div w:id="1924023623">
      <w:bodyDiv w:val="1"/>
      <w:marLeft w:val="0"/>
      <w:marRight w:val="0"/>
      <w:marTop w:val="0"/>
      <w:marBottom w:val="0"/>
      <w:divBdr>
        <w:top w:val="none" w:sz="0" w:space="0" w:color="auto"/>
        <w:left w:val="none" w:sz="0" w:space="0" w:color="auto"/>
        <w:bottom w:val="none" w:sz="0" w:space="0" w:color="auto"/>
        <w:right w:val="none" w:sz="0" w:space="0" w:color="auto"/>
      </w:divBdr>
    </w:div>
    <w:div w:id="1930115830">
      <w:bodyDiv w:val="1"/>
      <w:marLeft w:val="0"/>
      <w:marRight w:val="0"/>
      <w:marTop w:val="0"/>
      <w:marBottom w:val="0"/>
      <w:divBdr>
        <w:top w:val="none" w:sz="0" w:space="0" w:color="auto"/>
        <w:left w:val="none" w:sz="0" w:space="0" w:color="auto"/>
        <w:bottom w:val="none" w:sz="0" w:space="0" w:color="auto"/>
        <w:right w:val="none" w:sz="0" w:space="0" w:color="auto"/>
      </w:divBdr>
    </w:div>
    <w:div w:id="1934973013">
      <w:bodyDiv w:val="1"/>
      <w:marLeft w:val="0"/>
      <w:marRight w:val="0"/>
      <w:marTop w:val="0"/>
      <w:marBottom w:val="0"/>
      <w:divBdr>
        <w:top w:val="none" w:sz="0" w:space="0" w:color="auto"/>
        <w:left w:val="none" w:sz="0" w:space="0" w:color="auto"/>
        <w:bottom w:val="none" w:sz="0" w:space="0" w:color="auto"/>
        <w:right w:val="none" w:sz="0" w:space="0" w:color="auto"/>
      </w:divBdr>
    </w:div>
    <w:div w:id="1945569715">
      <w:bodyDiv w:val="1"/>
      <w:marLeft w:val="0"/>
      <w:marRight w:val="0"/>
      <w:marTop w:val="0"/>
      <w:marBottom w:val="0"/>
      <w:divBdr>
        <w:top w:val="none" w:sz="0" w:space="0" w:color="auto"/>
        <w:left w:val="none" w:sz="0" w:space="0" w:color="auto"/>
        <w:bottom w:val="none" w:sz="0" w:space="0" w:color="auto"/>
        <w:right w:val="none" w:sz="0" w:space="0" w:color="auto"/>
      </w:divBdr>
    </w:div>
    <w:div w:id="1968969974">
      <w:bodyDiv w:val="1"/>
      <w:marLeft w:val="0"/>
      <w:marRight w:val="0"/>
      <w:marTop w:val="0"/>
      <w:marBottom w:val="0"/>
      <w:divBdr>
        <w:top w:val="none" w:sz="0" w:space="0" w:color="auto"/>
        <w:left w:val="none" w:sz="0" w:space="0" w:color="auto"/>
        <w:bottom w:val="none" w:sz="0" w:space="0" w:color="auto"/>
        <w:right w:val="none" w:sz="0" w:space="0" w:color="auto"/>
      </w:divBdr>
    </w:div>
    <w:div w:id="1986351651">
      <w:bodyDiv w:val="1"/>
      <w:marLeft w:val="0"/>
      <w:marRight w:val="0"/>
      <w:marTop w:val="0"/>
      <w:marBottom w:val="0"/>
      <w:divBdr>
        <w:top w:val="none" w:sz="0" w:space="0" w:color="auto"/>
        <w:left w:val="none" w:sz="0" w:space="0" w:color="auto"/>
        <w:bottom w:val="none" w:sz="0" w:space="0" w:color="auto"/>
        <w:right w:val="none" w:sz="0" w:space="0" w:color="auto"/>
      </w:divBdr>
    </w:div>
    <w:div w:id="1987276950">
      <w:bodyDiv w:val="1"/>
      <w:marLeft w:val="0"/>
      <w:marRight w:val="0"/>
      <w:marTop w:val="0"/>
      <w:marBottom w:val="0"/>
      <w:divBdr>
        <w:top w:val="none" w:sz="0" w:space="0" w:color="auto"/>
        <w:left w:val="none" w:sz="0" w:space="0" w:color="auto"/>
        <w:bottom w:val="none" w:sz="0" w:space="0" w:color="auto"/>
        <w:right w:val="none" w:sz="0" w:space="0" w:color="auto"/>
      </w:divBdr>
    </w:div>
    <w:div w:id="1996908935">
      <w:bodyDiv w:val="1"/>
      <w:marLeft w:val="0"/>
      <w:marRight w:val="0"/>
      <w:marTop w:val="0"/>
      <w:marBottom w:val="0"/>
      <w:divBdr>
        <w:top w:val="none" w:sz="0" w:space="0" w:color="auto"/>
        <w:left w:val="none" w:sz="0" w:space="0" w:color="auto"/>
        <w:bottom w:val="none" w:sz="0" w:space="0" w:color="auto"/>
        <w:right w:val="none" w:sz="0" w:space="0" w:color="auto"/>
      </w:divBdr>
    </w:div>
    <w:div w:id="2000186570">
      <w:bodyDiv w:val="1"/>
      <w:marLeft w:val="0"/>
      <w:marRight w:val="0"/>
      <w:marTop w:val="0"/>
      <w:marBottom w:val="0"/>
      <w:divBdr>
        <w:top w:val="none" w:sz="0" w:space="0" w:color="auto"/>
        <w:left w:val="none" w:sz="0" w:space="0" w:color="auto"/>
        <w:bottom w:val="none" w:sz="0" w:space="0" w:color="auto"/>
        <w:right w:val="none" w:sz="0" w:space="0" w:color="auto"/>
      </w:divBdr>
    </w:div>
    <w:div w:id="2007704245">
      <w:bodyDiv w:val="1"/>
      <w:marLeft w:val="0"/>
      <w:marRight w:val="0"/>
      <w:marTop w:val="0"/>
      <w:marBottom w:val="0"/>
      <w:divBdr>
        <w:top w:val="none" w:sz="0" w:space="0" w:color="auto"/>
        <w:left w:val="none" w:sz="0" w:space="0" w:color="auto"/>
        <w:bottom w:val="none" w:sz="0" w:space="0" w:color="auto"/>
        <w:right w:val="none" w:sz="0" w:space="0" w:color="auto"/>
      </w:divBdr>
    </w:div>
    <w:div w:id="2023586234">
      <w:bodyDiv w:val="1"/>
      <w:marLeft w:val="0"/>
      <w:marRight w:val="0"/>
      <w:marTop w:val="0"/>
      <w:marBottom w:val="0"/>
      <w:divBdr>
        <w:top w:val="none" w:sz="0" w:space="0" w:color="auto"/>
        <w:left w:val="none" w:sz="0" w:space="0" w:color="auto"/>
        <w:bottom w:val="none" w:sz="0" w:space="0" w:color="auto"/>
        <w:right w:val="none" w:sz="0" w:space="0" w:color="auto"/>
      </w:divBdr>
    </w:div>
    <w:div w:id="2023777112">
      <w:bodyDiv w:val="1"/>
      <w:marLeft w:val="0"/>
      <w:marRight w:val="0"/>
      <w:marTop w:val="0"/>
      <w:marBottom w:val="0"/>
      <w:divBdr>
        <w:top w:val="none" w:sz="0" w:space="0" w:color="auto"/>
        <w:left w:val="none" w:sz="0" w:space="0" w:color="auto"/>
        <w:bottom w:val="none" w:sz="0" w:space="0" w:color="auto"/>
        <w:right w:val="none" w:sz="0" w:space="0" w:color="auto"/>
      </w:divBdr>
    </w:div>
    <w:div w:id="2027511954">
      <w:bodyDiv w:val="1"/>
      <w:marLeft w:val="0"/>
      <w:marRight w:val="0"/>
      <w:marTop w:val="0"/>
      <w:marBottom w:val="0"/>
      <w:divBdr>
        <w:top w:val="none" w:sz="0" w:space="0" w:color="auto"/>
        <w:left w:val="none" w:sz="0" w:space="0" w:color="auto"/>
        <w:bottom w:val="none" w:sz="0" w:space="0" w:color="auto"/>
        <w:right w:val="none" w:sz="0" w:space="0" w:color="auto"/>
      </w:divBdr>
      <w:divsChild>
        <w:div w:id="1071346719">
          <w:marLeft w:val="0"/>
          <w:marRight w:val="0"/>
          <w:marTop w:val="0"/>
          <w:marBottom w:val="0"/>
          <w:divBdr>
            <w:top w:val="none" w:sz="0" w:space="0" w:color="auto"/>
            <w:left w:val="none" w:sz="0" w:space="0" w:color="auto"/>
            <w:bottom w:val="none" w:sz="0" w:space="0" w:color="auto"/>
            <w:right w:val="none" w:sz="0" w:space="0" w:color="auto"/>
          </w:divBdr>
          <w:divsChild>
            <w:div w:id="28914881">
              <w:marLeft w:val="0"/>
              <w:marRight w:val="0"/>
              <w:marTop w:val="0"/>
              <w:marBottom w:val="0"/>
              <w:divBdr>
                <w:top w:val="none" w:sz="0" w:space="0" w:color="auto"/>
                <w:left w:val="none" w:sz="0" w:space="0" w:color="auto"/>
                <w:bottom w:val="none" w:sz="0" w:space="0" w:color="auto"/>
                <w:right w:val="none" w:sz="0" w:space="0" w:color="auto"/>
              </w:divBdr>
              <w:divsChild>
                <w:div w:id="1333334244">
                  <w:marLeft w:val="0"/>
                  <w:marRight w:val="0"/>
                  <w:marTop w:val="0"/>
                  <w:marBottom w:val="0"/>
                  <w:divBdr>
                    <w:top w:val="none" w:sz="0" w:space="0" w:color="auto"/>
                    <w:left w:val="none" w:sz="0" w:space="0" w:color="auto"/>
                    <w:bottom w:val="none" w:sz="0" w:space="0" w:color="auto"/>
                    <w:right w:val="none" w:sz="0" w:space="0" w:color="auto"/>
                  </w:divBdr>
                  <w:divsChild>
                    <w:div w:id="392193960">
                      <w:marLeft w:val="0"/>
                      <w:marRight w:val="0"/>
                      <w:marTop w:val="0"/>
                      <w:marBottom w:val="0"/>
                      <w:divBdr>
                        <w:top w:val="none" w:sz="0" w:space="0" w:color="auto"/>
                        <w:left w:val="none" w:sz="0" w:space="0" w:color="auto"/>
                        <w:bottom w:val="none" w:sz="0" w:space="0" w:color="auto"/>
                        <w:right w:val="none" w:sz="0" w:space="0" w:color="auto"/>
                      </w:divBdr>
                      <w:divsChild>
                        <w:div w:id="112303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0548497">
      <w:bodyDiv w:val="1"/>
      <w:marLeft w:val="0"/>
      <w:marRight w:val="0"/>
      <w:marTop w:val="0"/>
      <w:marBottom w:val="0"/>
      <w:divBdr>
        <w:top w:val="none" w:sz="0" w:space="0" w:color="auto"/>
        <w:left w:val="none" w:sz="0" w:space="0" w:color="auto"/>
        <w:bottom w:val="none" w:sz="0" w:space="0" w:color="auto"/>
        <w:right w:val="none" w:sz="0" w:space="0" w:color="auto"/>
      </w:divBdr>
      <w:divsChild>
        <w:div w:id="106972551">
          <w:marLeft w:val="0"/>
          <w:marRight w:val="0"/>
          <w:marTop w:val="0"/>
          <w:marBottom w:val="0"/>
          <w:divBdr>
            <w:top w:val="none" w:sz="0" w:space="0" w:color="auto"/>
            <w:left w:val="none" w:sz="0" w:space="0" w:color="auto"/>
            <w:bottom w:val="none" w:sz="0" w:space="0" w:color="auto"/>
            <w:right w:val="none" w:sz="0" w:space="0" w:color="auto"/>
          </w:divBdr>
          <w:divsChild>
            <w:div w:id="90782953">
              <w:marLeft w:val="0"/>
              <w:marRight w:val="0"/>
              <w:marTop w:val="0"/>
              <w:marBottom w:val="0"/>
              <w:divBdr>
                <w:top w:val="none" w:sz="0" w:space="0" w:color="auto"/>
                <w:left w:val="none" w:sz="0" w:space="0" w:color="auto"/>
                <w:bottom w:val="none" w:sz="0" w:space="0" w:color="auto"/>
                <w:right w:val="none" w:sz="0" w:space="0" w:color="auto"/>
              </w:divBdr>
              <w:divsChild>
                <w:div w:id="1727072957">
                  <w:marLeft w:val="0"/>
                  <w:marRight w:val="0"/>
                  <w:marTop w:val="0"/>
                  <w:marBottom w:val="0"/>
                  <w:divBdr>
                    <w:top w:val="none" w:sz="0" w:space="0" w:color="auto"/>
                    <w:left w:val="none" w:sz="0" w:space="0" w:color="auto"/>
                    <w:bottom w:val="none" w:sz="0" w:space="0" w:color="auto"/>
                    <w:right w:val="none" w:sz="0" w:space="0" w:color="auto"/>
                  </w:divBdr>
                  <w:divsChild>
                    <w:div w:id="605844361">
                      <w:marLeft w:val="0"/>
                      <w:marRight w:val="0"/>
                      <w:marTop w:val="0"/>
                      <w:marBottom w:val="0"/>
                      <w:divBdr>
                        <w:top w:val="none" w:sz="0" w:space="0" w:color="auto"/>
                        <w:left w:val="none" w:sz="0" w:space="0" w:color="auto"/>
                        <w:bottom w:val="none" w:sz="0" w:space="0" w:color="auto"/>
                        <w:right w:val="none" w:sz="0" w:space="0" w:color="auto"/>
                      </w:divBdr>
                      <w:divsChild>
                        <w:div w:id="1306424883">
                          <w:marLeft w:val="0"/>
                          <w:marRight w:val="0"/>
                          <w:marTop w:val="0"/>
                          <w:marBottom w:val="0"/>
                          <w:divBdr>
                            <w:top w:val="none" w:sz="0" w:space="0" w:color="auto"/>
                            <w:left w:val="none" w:sz="0" w:space="0" w:color="auto"/>
                            <w:bottom w:val="none" w:sz="0" w:space="0" w:color="auto"/>
                            <w:right w:val="none" w:sz="0" w:space="0" w:color="auto"/>
                          </w:divBdr>
                          <w:divsChild>
                            <w:div w:id="2038849478">
                              <w:marLeft w:val="0"/>
                              <w:marRight w:val="0"/>
                              <w:marTop w:val="0"/>
                              <w:marBottom w:val="0"/>
                              <w:divBdr>
                                <w:top w:val="none" w:sz="0" w:space="0" w:color="auto"/>
                                <w:left w:val="none" w:sz="0" w:space="0" w:color="auto"/>
                                <w:bottom w:val="none" w:sz="0" w:space="0" w:color="auto"/>
                                <w:right w:val="none" w:sz="0" w:space="0" w:color="auto"/>
                              </w:divBdr>
                              <w:divsChild>
                                <w:div w:id="114107711">
                                  <w:marLeft w:val="0"/>
                                  <w:marRight w:val="0"/>
                                  <w:marTop w:val="0"/>
                                  <w:marBottom w:val="0"/>
                                  <w:divBdr>
                                    <w:top w:val="none" w:sz="0" w:space="0" w:color="auto"/>
                                    <w:left w:val="none" w:sz="0" w:space="0" w:color="auto"/>
                                    <w:bottom w:val="none" w:sz="0" w:space="0" w:color="auto"/>
                                    <w:right w:val="none" w:sz="0" w:space="0" w:color="auto"/>
                                  </w:divBdr>
                                  <w:divsChild>
                                    <w:div w:id="163331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273423">
      <w:bodyDiv w:val="1"/>
      <w:marLeft w:val="0"/>
      <w:marRight w:val="0"/>
      <w:marTop w:val="0"/>
      <w:marBottom w:val="0"/>
      <w:divBdr>
        <w:top w:val="none" w:sz="0" w:space="0" w:color="auto"/>
        <w:left w:val="none" w:sz="0" w:space="0" w:color="auto"/>
        <w:bottom w:val="none" w:sz="0" w:space="0" w:color="auto"/>
        <w:right w:val="none" w:sz="0" w:space="0" w:color="auto"/>
      </w:divBdr>
    </w:div>
    <w:div w:id="2053915597">
      <w:bodyDiv w:val="1"/>
      <w:marLeft w:val="0"/>
      <w:marRight w:val="0"/>
      <w:marTop w:val="0"/>
      <w:marBottom w:val="0"/>
      <w:divBdr>
        <w:top w:val="none" w:sz="0" w:space="0" w:color="auto"/>
        <w:left w:val="none" w:sz="0" w:space="0" w:color="auto"/>
        <w:bottom w:val="none" w:sz="0" w:space="0" w:color="auto"/>
        <w:right w:val="none" w:sz="0" w:space="0" w:color="auto"/>
      </w:divBdr>
    </w:div>
    <w:div w:id="2060590741">
      <w:bodyDiv w:val="1"/>
      <w:marLeft w:val="0"/>
      <w:marRight w:val="0"/>
      <w:marTop w:val="0"/>
      <w:marBottom w:val="0"/>
      <w:divBdr>
        <w:top w:val="none" w:sz="0" w:space="0" w:color="auto"/>
        <w:left w:val="none" w:sz="0" w:space="0" w:color="auto"/>
        <w:bottom w:val="none" w:sz="0" w:space="0" w:color="auto"/>
        <w:right w:val="none" w:sz="0" w:space="0" w:color="auto"/>
      </w:divBdr>
    </w:div>
    <w:div w:id="2079209018">
      <w:bodyDiv w:val="1"/>
      <w:marLeft w:val="0"/>
      <w:marRight w:val="0"/>
      <w:marTop w:val="0"/>
      <w:marBottom w:val="0"/>
      <w:divBdr>
        <w:top w:val="none" w:sz="0" w:space="0" w:color="auto"/>
        <w:left w:val="none" w:sz="0" w:space="0" w:color="auto"/>
        <w:bottom w:val="none" w:sz="0" w:space="0" w:color="auto"/>
        <w:right w:val="none" w:sz="0" w:space="0" w:color="auto"/>
      </w:divBdr>
    </w:div>
    <w:div w:id="2093425583">
      <w:bodyDiv w:val="1"/>
      <w:marLeft w:val="0"/>
      <w:marRight w:val="0"/>
      <w:marTop w:val="0"/>
      <w:marBottom w:val="0"/>
      <w:divBdr>
        <w:top w:val="none" w:sz="0" w:space="0" w:color="auto"/>
        <w:left w:val="none" w:sz="0" w:space="0" w:color="auto"/>
        <w:bottom w:val="none" w:sz="0" w:space="0" w:color="auto"/>
        <w:right w:val="none" w:sz="0" w:space="0" w:color="auto"/>
      </w:divBdr>
    </w:div>
    <w:div w:id="2093579458">
      <w:bodyDiv w:val="1"/>
      <w:marLeft w:val="0"/>
      <w:marRight w:val="0"/>
      <w:marTop w:val="0"/>
      <w:marBottom w:val="0"/>
      <w:divBdr>
        <w:top w:val="none" w:sz="0" w:space="0" w:color="auto"/>
        <w:left w:val="none" w:sz="0" w:space="0" w:color="auto"/>
        <w:bottom w:val="none" w:sz="0" w:space="0" w:color="auto"/>
        <w:right w:val="none" w:sz="0" w:space="0" w:color="auto"/>
      </w:divBdr>
    </w:div>
    <w:div w:id="2097245225">
      <w:bodyDiv w:val="1"/>
      <w:marLeft w:val="0"/>
      <w:marRight w:val="0"/>
      <w:marTop w:val="0"/>
      <w:marBottom w:val="0"/>
      <w:divBdr>
        <w:top w:val="none" w:sz="0" w:space="0" w:color="auto"/>
        <w:left w:val="none" w:sz="0" w:space="0" w:color="auto"/>
        <w:bottom w:val="none" w:sz="0" w:space="0" w:color="auto"/>
        <w:right w:val="none" w:sz="0" w:space="0" w:color="auto"/>
      </w:divBdr>
    </w:div>
    <w:div w:id="2097433256">
      <w:bodyDiv w:val="1"/>
      <w:marLeft w:val="0"/>
      <w:marRight w:val="0"/>
      <w:marTop w:val="0"/>
      <w:marBottom w:val="0"/>
      <w:divBdr>
        <w:top w:val="none" w:sz="0" w:space="0" w:color="auto"/>
        <w:left w:val="none" w:sz="0" w:space="0" w:color="auto"/>
        <w:bottom w:val="none" w:sz="0" w:space="0" w:color="auto"/>
        <w:right w:val="none" w:sz="0" w:space="0" w:color="auto"/>
      </w:divBdr>
    </w:div>
    <w:div w:id="2104260983">
      <w:bodyDiv w:val="1"/>
      <w:marLeft w:val="0"/>
      <w:marRight w:val="0"/>
      <w:marTop w:val="0"/>
      <w:marBottom w:val="0"/>
      <w:divBdr>
        <w:top w:val="none" w:sz="0" w:space="0" w:color="auto"/>
        <w:left w:val="none" w:sz="0" w:space="0" w:color="auto"/>
        <w:bottom w:val="none" w:sz="0" w:space="0" w:color="auto"/>
        <w:right w:val="none" w:sz="0" w:space="0" w:color="auto"/>
      </w:divBdr>
    </w:div>
    <w:div w:id="2128308779">
      <w:bodyDiv w:val="1"/>
      <w:marLeft w:val="0"/>
      <w:marRight w:val="0"/>
      <w:marTop w:val="0"/>
      <w:marBottom w:val="0"/>
      <w:divBdr>
        <w:top w:val="none" w:sz="0" w:space="0" w:color="auto"/>
        <w:left w:val="none" w:sz="0" w:space="0" w:color="auto"/>
        <w:bottom w:val="none" w:sz="0" w:space="0" w:color="auto"/>
        <w:right w:val="none" w:sz="0" w:space="0" w:color="auto"/>
      </w:divBdr>
    </w:div>
    <w:div w:id="2136826705">
      <w:bodyDiv w:val="1"/>
      <w:marLeft w:val="0"/>
      <w:marRight w:val="0"/>
      <w:marTop w:val="0"/>
      <w:marBottom w:val="0"/>
      <w:divBdr>
        <w:top w:val="none" w:sz="0" w:space="0" w:color="auto"/>
        <w:left w:val="none" w:sz="0" w:space="0" w:color="auto"/>
        <w:bottom w:val="none" w:sz="0" w:space="0" w:color="auto"/>
        <w:right w:val="none" w:sz="0" w:space="0" w:color="auto"/>
      </w:divBdr>
    </w:div>
    <w:div w:id="2137674135">
      <w:bodyDiv w:val="1"/>
      <w:marLeft w:val="0"/>
      <w:marRight w:val="0"/>
      <w:marTop w:val="0"/>
      <w:marBottom w:val="0"/>
      <w:divBdr>
        <w:top w:val="none" w:sz="0" w:space="0" w:color="auto"/>
        <w:left w:val="none" w:sz="0" w:space="0" w:color="auto"/>
        <w:bottom w:val="none" w:sz="0" w:space="0" w:color="auto"/>
        <w:right w:val="none" w:sz="0" w:space="0" w:color="auto"/>
      </w:divBdr>
    </w:div>
    <w:div w:id="214145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lcf76f155ced4ddcb4097134ff3c332f xmlns="dbd46520-c392-41b5-9f68-fe7486eefad7">
      <Terms xmlns="http://schemas.microsoft.com/office/infopath/2007/PartnerControls"/>
    </lcf76f155ced4ddcb4097134ff3c332f>
    <TaxCatchAll xmlns="3c9e15a3-223f-4584-afb1-1dbe0b3878fa" xsi:nil="true"/>
    <ProgressStatus xmlns="dbd46520-c392-41b5-9f68-fe7486eefad7">Ready for Review</Progress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11AE7E-0A91-4970-A068-29E74E6128B8}">
  <ds:schemaRefs>
    <ds:schemaRef ds:uri="http://schemas.microsoft.com/office/2006/metadata/properties"/>
    <ds:schemaRef ds:uri="http://schemas.microsoft.com/office/infopath/2007/PartnerControls"/>
    <ds:schemaRef ds:uri="826143e3-bbcb-45bb-8829-107013e701e5"/>
    <ds:schemaRef ds:uri="dbd46520-c392-41b5-9f68-fe7486eefad7"/>
    <ds:schemaRef ds:uri="3c9e15a3-223f-4584-afb1-1dbe0b3878fa"/>
  </ds:schemaRefs>
</ds:datastoreItem>
</file>

<file path=customXml/itemProps2.xml><?xml version="1.0" encoding="utf-8"?>
<ds:datastoreItem xmlns:ds="http://schemas.openxmlformats.org/officeDocument/2006/customXml" ds:itemID="{D3D8FC32-5211-44F6-A397-32D0B5299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D05786-1864-402A-8B69-56F0C03BB290}">
  <ds:schemaRefs>
    <ds:schemaRef ds:uri="http://schemas.openxmlformats.org/officeDocument/2006/bibliography"/>
  </ds:schemaRefs>
</ds:datastoreItem>
</file>

<file path=customXml/itemProps4.xml><?xml version="1.0" encoding="utf-8"?>
<ds:datastoreItem xmlns:ds="http://schemas.openxmlformats.org/officeDocument/2006/customXml" ds:itemID="{7A7E4BA4-8DB7-4217-AF4C-4BEFA59721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19774</TotalTime>
  <Pages>1</Pages>
  <Words>17807</Words>
  <Characters>101503</Characters>
  <Application>Microsoft Office Word</Application>
  <DocSecurity>4</DocSecurity>
  <Lines>845</Lines>
  <Paragraphs>238</Paragraphs>
  <ScaleCrop>false</ScaleCrop>
  <HeadingPairs>
    <vt:vector size="2" baseType="variant">
      <vt:variant>
        <vt:lpstr>Title</vt:lpstr>
      </vt:variant>
      <vt:variant>
        <vt:i4>1</vt:i4>
      </vt:variant>
    </vt:vector>
  </HeadingPairs>
  <TitlesOfParts>
    <vt:vector size="1" baseType="lpstr">
      <vt:lpstr>Agenda</vt:lpstr>
    </vt:vector>
  </TitlesOfParts>
  <Company>NAIC</Company>
  <LinksUpToDate>false</LinksUpToDate>
  <CharactersWithSpaces>119072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NAIC</dc:creator>
  <cp:keywords/>
  <dc:description/>
  <cp:lastModifiedBy>Marcotte, Robin</cp:lastModifiedBy>
  <cp:revision>4184</cp:revision>
  <cp:lastPrinted>2024-11-05T22:34:00Z</cp:lastPrinted>
  <dcterms:created xsi:type="dcterms:W3CDTF">2023-03-03T08:26:00Z</dcterms:created>
  <dcterms:modified xsi:type="dcterms:W3CDTF">2025-03-07T20:06:00Z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